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9737674" w14:textId="77777777" w:rsidR="009C400D" w:rsidRDefault="00B110C1" w:rsidP="000709D5">
      <w:pPr>
        <w:spacing w:after="360"/>
        <w:jc w:val="both"/>
        <w:rPr>
          <w:rFonts w:ascii="Calibri" w:hAnsi="Calibri"/>
          <w:b/>
          <w:smallCaps/>
          <w:color w:val="31849B"/>
          <w:sz w:val="36"/>
          <w:szCs w:val="36"/>
        </w:rPr>
      </w:pPr>
      <w:r>
        <w:rPr>
          <w:rFonts w:ascii="Calibri" w:hAnsi="Calibri"/>
          <w:b/>
          <w:smallCaps/>
          <w:color w:val="31849B"/>
          <w:sz w:val="36"/>
          <w:szCs w:val="36"/>
        </w:rPr>
        <w:t xml:space="preserve">REGISTRAČNÍ LIST OŠETŘOVACÍHO DNE </w:t>
      </w:r>
    </w:p>
    <w:p w14:paraId="6D941FF9" w14:textId="77777777" w:rsidR="009C400D" w:rsidRDefault="00B110C1" w:rsidP="000709D5">
      <w:pPr>
        <w:spacing w:after="240"/>
        <w:jc w:val="both"/>
        <w:rPr>
          <w:rFonts w:ascii="Calibri" w:hAnsi="Calibri"/>
          <w:b/>
          <w:color w:val="808080"/>
          <w:sz w:val="19"/>
          <w:szCs w:val="19"/>
        </w:rPr>
      </w:pPr>
      <w:r>
        <w:rPr>
          <w:rFonts w:ascii="Calibri" w:hAnsi="Calibri"/>
          <w:b/>
          <w:color w:val="808080"/>
          <w:sz w:val="19"/>
          <w:szCs w:val="19"/>
        </w:rPr>
        <w:t xml:space="preserve">registrační list (RL) je podkladem k vydání příslušné vyhlášky </w:t>
      </w:r>
    </w:p>
    <w:p w14:paraId="669B87E5" w14:textId="77777777" w:rsidR="009C400D" w:rsidRDefault="009C400D" w:rsidP="000709D5">
      <w:pPr>
        <w:jc w:val="both"/>
        <w:rPr>
          <w:rFonts w:ascii="Calibri" w:hAnsi="Calibri"/>
          <w:b/>
          <w:color w:val="808080"/>
          <w:sz w:val="16"/>
          <w:szCs w:val="16"/>
        </w:rPr>
      </w:pPr>
    </w:p>
    <w:p w14:paraId="77B94084" w14:textId="77777777" w:rsidR="009C400D" w:rsidRDefault="009C400D" w:rsidP="000709D5">
      <w:pPr>
        <w:jc w:val="both"/>
        <w:rPr>
          <w:rFonts w:ascii="Calibri" w:hAnsi="Calibri"/>
          <w:b/>
          <w:color w:val="808080"/>
          <w:sz w:val="16"/>
          <w:szCs w:val="16"/>
        </w:rPr>
      </w:pPr>
    </w:p>
    <w:p w14:paraId="18ED107A" w14:textId="77777777" w:rsidR="009C400D" w:rsidRDefault="009C400D" w:rsidP="000709D5">
      <w:pPr>
        <w:jc w:val="both"/>
        <w:rPr>
          <w:rFonts w:ascii="Calibri" w:hAnsi="Calibri"/>
          <w:b/>
          <w:sz w:val="22"/>
          <w:szCs w:val="22"/>
        </w:rPr>
      </w:pPr>
    </w:p>
    <w:tbl>
      <w:tblPr>
        <w:tblpPr w:leftFromText="141" w:rightFromText="141" w:vertAnchor="text" w:horzAnchor="margin" w:tblpXSpec="right" w:tblpY="-65"/>
        <w:tblW w:w="7789" w:type="dxa"/>
        <w:jc w:val="right"/>
        <w:tblLayout w:type="fixed"/>
        <w:tblLook w:val="01E0" w:firstRow="1" w:lastRow="1" w:firstColumn="1" w:lastColumn="1" w:noHBand="0" w:noVBand="0"/>
      </w:tblPr>
      <w:tblGrid>
        <w:gridCol w:w="7789"/>
      </w:tblGrid>
      <w:tr w:rsidR="009C400D" w14:paraId="64C93EAB" w14:textId="77777777">
        <w:trPr>
          <w:jc w:val="right"/>
        </w:trPr>
        <w:tc>
          <w:tcPr>
            <w:tcW w:w="7789" w:type="dxa"/>
            <w:tcBorders>
              <w:top w:val="single" w:sz="4" w:space="0" w:color="000000"/>
              <w:left w:val="single" w:sz="4" w:space="0" w:color="000000"/>
              <w:bottom w:val="single" w:sz="4" w:space="0" w:color="000000"/>
              <w:right w:val="single" w:sz="4" w:space="0" w:color="000000"/>
            </w:tcBorders>
          </w:tcPr>
          <w:p w14:paraId="599DC9FF" w14:textId="77777777" w:rsidR="009C400D" w:rsidRDefault="00B110C1" w:rsidP="000709D5">
            <w:pPr>
              <w:widowControl w:val="0"/>
              <w:jc w:val="both"/>
              <w:rPr>
                <w:rFonts w:cs="Arial"/>
                <w:b/>
                <w:color w:val="333333"/>
                <w:sz w:val="20"/>
                <w:shd w:val="clear" w:color="auto" w:fill="FFFFFF"/>
              </w:rPr>
            </w:pPr>
            <w:r>
              <w:rPr>
                <w:rFonts w:cs="Arial"/>
                <w:b/>
                <w:color w:val="333333"/>
                <w:sz w:val="20"/>
                <w:shd w:val="clear" w:color="auto" w:fill="FFFFFF"/>
              </w:rPr>
              <w:t>OŠETŘOVACÍ DEN OCHRANNÉHO LÉČENÍ se střední mírou zabezpečení</w:t>
            </w:r>
          </w:p>
          <w:p w14:paraId="155B25E3" w14:textId="77777777" w:rsidR="009C400D" w:rsidRDefault="009C400D" w:rsidP="000709D5">
            <w:pPr>
              <w:widowControl w:val="0"/>
              <w:jc w:val="both"/>
              <w:rPr>
                <w:rFonts w:ascii="Calibri" w:hAnsi="Calibri"/>
                <w:b/>
                <w:sz w:val="22"/>
                <w:szCs w:val="22"/>
              </w:rPr>
            </w:pPr>
          </w:p>
        </w:tc>
      </w:tr>
    </w:tbl>
    <w:p w14:paraId="177611B9" w14:textId="77777777" w:rsidR="009C400D" w:rsidRDefault="00B110C1" w:rsidP="000709D5">
      <w:pPr>
        <w:jc w:val="both"/>
        <w:rPr>
          <w:rFonts w:ascii="Calibri" w:hAnsi="Calibri"/>
          <w:b/>
          <w:sz w:val="22"/>
          <w:szCs w:val="22"/>
        </w:rPr>
      </w:pPr>
      <w:r>
        <w:rPr>
          <w:rFonts w:ascii="Calibri" w:hAnsi="Calibri"/>
          <w:b/>
          <w:sz w:val="22"/>
          <w:szCs w:val="22"/>
        </w:rPr>
        <w:t>Název OD</w:t>
      </w:r>
    </w:p>
    <w:tbl>
      <w:tblPr>
        <w:tblpPr w:leftFromText="141" w:rightFromText="141" w:vertAnchor="text" w:horzAnchor="page" w:tblpX="3253" w:tblpY="233"/>
        <w:tblW w:w="1167" w:type="dxa"/>
        <w:tblLayout w:type="fixed"/>
        <w:tblLook w:val="04A0" w:firstRow="1" w:lastRow="0" w:firstColumn="1" w:lastColumn="0" w:noHBand="0" w:noVBand="1"/>
      </w:tblPr>
      <w:tblGrid>
        <w:gridCol w:w="1167"/>
      </w:tblGrid>
      <w:tr w:rsidR="009C400D" w14:paraId="3D2D2B1C" w14:textId="77777777">
        <w:tc>
          <w:tcPr>
            <w:tcW w:w="1167" w:type="dxa"/>
            <w:tcBorders>
              <w:top w:val="single" w:sz="4" w:space="0" w:color="000000"/>
              <w:left w:val="single" w:sz="4" w:space="0" w:color="000000"/>
              <w:bottom w:val="single" w:sz="4" w:space="0" w:color="000000"/>
              <w:right w:val="single" w:sz="4" w:space="0" w:color="000000"/>
            </w:tcBorders>
            <w:shd w:val="clear" w:color="auto" w:fill="auto"/>
          </w:tcPr>
          <w:p w14:paraId="27929364" w14:textId="77777777" w:rsidR="009C400D" w:rsidRDefault="00B110C1" w:rsidP="000709D5">
            <w:pPr>
              <w:widowControl w:val="0"/>
              <w:jc w:val="both"/>
              <w:rPr>
                <w:rFonts w:ascii="Calibri" w:hAnsi="Calibri"/>
                <w:b/>
                <w:sz w:val="22"/>
                <w:szCs w:val="22"/>
              </w:rPr>
            </w:pPr>
            <w:r>
              <w:rPr>
                <w:rFonts w:eastAsia="SimSun" w:cs="Arial"/>
                <w:iCs/>
                <w:kern w:val="2"/>
                <w:sz w:val="20"/>
                <w:lang w:eastAsia="hi-IN" w:bidi="hi-IN"/>
              </w:rPr>
              <w:t>000</w:t>
            </w:r>
            <w:r>
              <w:rPr>
                <w:rFonts w:eastAsia="SimSun" w:cs="Arial"/>
                <w:iCs/>
                <w:color w:val="FF0000"/>
                <w:kern w:val="2"/>
                <w:sz w:val="20"/>
                <w:lang w:eastAsia="hi-IN" w:bidi="hi-IN"/>
              </w:rPr>
              <w:t>00</w:t>
            </w:r>
          </w:p>
        </w:tc>
      </w:tr>
    </w:tbl>
    <w:p w14:paraId="08DBAB77" w14:textId="77777777" w:rsidR="009C400D" w:rsidRDefault="009C400D" w:rsidP="000709D5">
      <w:pPr>
        <w:jc w:val="both"/>
        <w:rPr>
          <w:rFonts w:ascii="Calibri" w:hAnsi="Calibri"/>
          <w:b/>
          <w:sz w:val="22"/>
          <w:szCs w:val="22"/>
        </w:rPr>
      </w:pPr>
    </w:p>
    <w:p w14:paraId="6E4DA2FC" w14:textId="77777777" w:rsidR="009C400D" w:rsidRDefault="00B110C1" w:rsidP="000709D5">
      <w:pPr>
        <w:jc w:val="both"/>
        <w:rPr>
          <w:rFonts w:ascii="Calibri" w:hAnsi="Calibri"/>
          <w:b/>
          <w:sz w:val="22"/>
          <w:szCs w:val="22"/>
        </w:rPr>
      </w:pPr>
      <w:r>
        <w:rPr>
          <w:rFonts w:ascii="Calibri" w:hAnsi="Calibri"/>
          <w:b/>
          <w:sz w:val="22"/>
          <w:szCs w:val="22"/>
        </w:rPr>
        <w:t>Číslo OD</w:t>
      </w:r>
      <w:r>
        <w:rPr>
          <w:rStyle w:val="Znakapoznpodarou"/>
          <w:rFonts w:ascii="Calibri" w:hAnsi="Calibri"/>
          <w:b/>
          <w:szCs w:val="22"/>
        </w:rPr>
        <w:footnoteReference w:id="1"/>
      </w:r>
      <w:r>
        <w:rPr>
          <w:rFonts w:ascii="Calibri" w:hAnsi="Calibri"/>
          <w:b/>
          <w:sz w:val="22"/>
          <w:szCs w:val="22"/>
        </w:rPr>
        <w:t xml:space="preserve"> </w:t>
      </w:r>
      <w:r>
        <w:rPr>
          <w:rFonts w:ascii="Calibri" w:hAnsi="Calibri"/>
          <w:b/>
          <w:sz w:val="22"/>
          <w:szCs w:val="22"/>
        </w:rPr>
        <w:tab/>
      </w:r>
      <w:r>
        <w:rPr>
          <w:rFonts w:ascii="Calibri" w:hAnsi="Calibri"/>
          <w:b/>
          <w:sz w:val="22"/>
          <w:szCs w:val="22"/>
        </w:rPr>
        <w:tab/>
      </w:r>
    </w:p>
    <w:p w14:paraId="33728493" w14:textId="77777777" w:rsidR="009C400D" w:rsidRDefault="009C400D" w:rsidP="000709D5">
      <w:pPr>
        <w:jc w:val="both"/>
        <w:rPr>
          <w:rFonts w:ascii="Calibri" w:hAnsi="Calibri"/>
          <w:b/>
          <w:sz w:val="22"/>
          <w:szCs w:val="22"/>
        </w:rPr>
      </w:pPr>
    </w:p>
    <w:p w14:paraId="4B54CBF3" w14:textId="77777777" w:rsidR="009C400D" w:rsidRDefault="009C400D" w:rsidP="000709D5">
      <w:pPr>
        <w:jc w:val="both"/>
        <w:rPr>
          <w:rFonts w:ascii="Calibri" w:hAnsi="Calibri"/>
          <w:sz w:val="22"/>
          <w:szCs w:val="22"/>
        </w:rPr>
      </w:pPr>
    </w:p>
    <w:p w14:paraId="0F210D3C" w14:textId="77777777" w:rsidR="009C400D" w:rsidRDefault="00B110C1" w:rsidP="000709D5">
      <w:pPr>
        <w:numPr>
          <w:ilvl w:val="0"/>
          <w:numId w:val="2"/>
        </w:numPr>
        <w:jc w:val="both"/>
        <w:rPr>
          <w:rFonts w:ascii="Calibri" w:hAnsi="Calibri"/>
          <w:b/>
          <w:sz w:val="22"/>
          <w:szCs w:val="22"/>
          <w:u w:val="single"/>
        </w:rPr>
      </w:pPr>
      <w:r>
        <w:rPr>
          <w:rFonts w:ascii="Calibri" w:hAnsi="Calibri"/>
          <w:b/>
          <w:sz w:val="22"/>
          <w:szCs w:val="22"/>
          <w:u w:val="single"/>
        </w:rPr>
        <w:t>TENTO REGISTRAČNÍ LIST JE PŘEDLOŽEN JAKO (ODPOVÍDAJÍCÍ ZAŠKRTNOUT)</w:t>
      </w:r>
    </w:p>
    <w:p w14:paraId="0205761E" w14:textId="77777777" w:rsidR="009C400D" w:rsidRDefault="009C400D" w:rsidP="000709D5">
      <w:pPr>
        <w:jc w:val="both"/>
        <w:rPr>
          <w:rFonts w:ascii="Calibri" w:hAnsi="Calibri"/>
          <w:sz w:val="22"/>
          <w:szCs w:val="22"/>
        </w:rPr>
      </w:pPr>
    </w:p>
    <w:p w14:paraId="2690FCAB" w14:textId="77777777" w:rsidR="009C400D" w:rsidRDefault="00B110C1" w:rsidP="000709D5">
      <w:pPr>
        <w:jc w:val="both"/>
        <w:rPr>
          <w:rFonts w:ascii="Calibri" w:hAnsi="Calibri"/>
          <w:sz w:val="22"/>
          <w:szCs w:val="22"/>
        </w:rPr>
      </w:pPr>
      <w:r>
        <w:rPr>
          <w:rFonts w:ascii="Calibri" w:hAnsi="Calibri"/>
          <w:sz w:val="22"/>
          <w:szCs w:val="22"/>
        </w:rPr>
        <w:tab/>
      </w:r>
      <w:r w:rsidR="007A2F7D">
        <w:fldChar w:fldCharType="begin">
          <w:ffData>
            <w:name w:val=""/>
            <w:enabled/>
            <w:calcOnExit w:val="0"/>
            <w:checkBox>
              <w:sizeAuto/>
              <w:default w:val="0"/>
              <w:checked/>
            </w:checkBox>
          </w:ffData>
        </w:fldChar>
      </w:r>
      <w:r>
        <w:rPr>
          <w:rFonts w:ascii="Calibri" w:hAnsi="Calibri"/>
          <w:sz w:val="22"/>
          <w:szCs w:val="22"/>
        </w:rPr>
        <w:instrText xml:space="preserve"> FORMCHECKBOX </w:instrText>
      </w:r>
      <w:r w:rsidR="00C00F77">
        <w:rPr>
          <w:rFonts w:ascii="Calibri" w:hAnsi="Calibri"/>
          <w:sz w:val="22"/>
          <w:szCs w:val="22"/>
        </w:rPr>
      </w:r>
      <w:r w:rsidR="00C00F77">
        <w:rPr>
          <w:rFonts w:ascii="Calibri" w:hAnsi="Calibri"/>
          <w:sz w:val="22"/>
          <w:szCs w:val="22"/>
        </w:rPr>
        <w:fldChar w:fldCharType="separate"/>
      </w:r>
      <w:bookmarkStart w:id="0" w:name="__Fieldmark__34_3013013678"/>
      <w:bookmarkEnd w:id="0"/>
      <w:r w:rsidR="007A2F7D">
        <w:rPr>
          <w:rFonts w:ascii="Calibri" w:hAnsi="Calibri"/>
          <w:sz w:val="22"/>
          <w:szCs w:val="22"/>
        </w:rPr>
        <w:fldChar w:fldCharType="end"/>
      </w:r>
      <w:bookmarkStart w:id="1" w:name="__Fieldmark__2521_1109896291"/>
      <w:bookmarkStart w:id="2" w:name="__Fieldmark__4974_1109896291"/>
      <w:bookmarkEnd w:id="1"/>
      <w:bookmarkEnd w:id="2"/>
      <w:r>
        <w:rPr>
          <w:rFonts w:ascii="Calibri" w:hAnsi="Calibri"/>
          <w:sz w:val="22"/>
          <w:szCs w:val="22"/>
        </w:rPr>
        <w:t xml:space="preserve">  Návrh nového OD do seznamu zdravotních výkonů </w:t>
      </w:r>
    </w:p>
    <w:p w14:paraId="233A0690" w14:textId="77777777" w:rsidR="009C400D" w:rsidRDefault="00B110C1" w:rsidP="000709D5">
      <w:pPr>
        <w:jc w:val="both"/>
        <w:rPr>
          <w:rFonts w:ascii="Calibri" w:hAnsi="Calibri"/>
          <w:sz w:val="22"/>
          <w:szCs w:val="22"/>
        </w:rPr>
      </w:pPr>
      <w:r>
        <w:rPr>
          <w:rFonts w:ascii="Calibri" w:hAnsi="Calibri"/>
          <w:sz w:val="22"/>
          <w:szCs w:val="22"/>
        </w:rPr>
        <w:tab/>
      </w:r>
      <w:r w:rsidR="007A2F7D">
        <w:fldChar w:fldCharType="begin">
          <w:ffData>
            <w:name w:val=""/>
            <w:enabled/>
            <w:calcOnExit w:val="0"/>
            <w:checkBox>
              <w:sizeAuto/>
              <w:default w:val="0"/>
            </w:checkBox>
          </w:ffData>
        </w:fldChar>
      </w:r>
      <w:r>
        <w:rPr>
          <w:rFonts w:ascii="Calibri" w:hAnsi="Calibri"/>
          <w:sz w:val="22"/>
          <w:szCs w:val="22"/>
        </w:rPr>
        <w:instrText xml:space="preserve"> FORMCHECKBOX </w:instrText>
      </w:r>
      <w:r w:rsidR="00C00F77">
        <w:rPr>
          <w:rFonts w:ascii="Calibri" w:hAnsi="Calibri"/>
          <w:sz w:val="22"/>
          <w:szCs w:val="22"/>
        </w:rPr>
      </w:r>
      <w:r w:rsidR="00C00F77">
        <w:rPr>
          <w:rFonts w:ascii="Calibri" w:hAnsi="Calibri"/>
          <w:sz w:val="22"/>
          <w:szCs w:val="22"/>
        </w:rPr>
        <w:fldChar w:fldCharType="separate"/>
      </w:r>
      <w:bookmarkStart w:id="3" w:name="__Fieldmark__46_3013013678"/>
      <w:bookmarkEnd w:id="3"/>
      <w:r w:rsidR="007A2F7D">
        <w:rPr>
          <w:rFonts w:ascii="Calibri" w:hAnsi="Calibri"/>
          <w:sz w:val="22"/>
          <w:szCs w:val="22"/>
        </w:rPr>
        <w:fldChar w:fldCharType="end"/>
      </w:r>
      <w:bookmarkStart w:id="4" w:name="__Fieldmark__2532_1109896291"/>
      <w:bookmarkStart w:id="5" w:name="__Fieldmark__4983_1109896291"/>
      <w:bookmarkEnd w:id="4"/>
      <w:bookmarkEnd w:id="5"/>
      <w:r>
        <w:rPr>
          <w:rFonts w:ascii="Calibri" w:hAnsi="Calibri"/>
          <w:sz w:val="22"/>
          <w:szCs w:val="22"/>
        </w:rPr>
        <w:t xml:space="preserve">  Návrh změny údajů u OD číslo </w:t>
      </w:r>
    </w:p>
    <w:p w14:paraId="041A9603" w14:textId="77777777" w:rsidR="009C400D" w:rsidRDefault="00B110C1" w:rsidP="000709D5">
      <w:pPr>
        <w:jc w:val="both"/>
        <w:rPr>
          <w:rFonts w:ascii="Calibri" w:hAnsi="Calibri"/>
          <w:sz w:val="22"/>
          <w:szCs w:val="22"/>
        </w:rPr>
      </w:pPr>
      <w:r>
        <w:rPr>
          <w:rFonts w:ascii="Calibri" w:hAnsi="Calibri"/>
          <w:sz w:val="22"/>
          <w:szCs w:val="22"/>
        </w:rPr>
        <w:tab/>
      </w:r>
      <w:r w:rsidR="007A2F7D">
        <w:fldChar w:fldCharType="begin">
          <w:ffData>
            <w:name w:val=""/>
            <w:enabled/>
            <w:calcOnExit w:val="0"/>
            <w:checkBox>
              <w:sizeAuto/>
              <w:default w:val="0"/>
            </w:checkBox>
          </w:ffData>
        </w:fldChar>
      </w:r>
      <w:r>
        <w:rPr>
          <w:rFonts w:ascii="Calibri" w:hAnsi="Calibri"/>
          <w:sz w:val="22"/>
          <w:szCs w:val="22"/>
        </w:rPr>
        <w:instrText xml:space="preserve"> FORMCHECKBOX </w:instrText>
      </w:r>
      <w:r w:rsidR="00C00F77">
        <w:rPr>
          <w:rFonts w:ascii="Calibri" w:hAnsi="Calibri"/>
          <w:sz w:val="22"/>
          <w:szCs w:val="22"/>
        </w:rPr>
      </w:r>
      <w:r w:rsidR="00C00F77">
        <w:rPr>
          <w:rFonts w:ascii="Calibri" w:hAnsi="Calibri"/>
          <w:sz w:val="22"/>
          <w:szCs w:val="22"/>
        </w:rPr>
        <w:fldChar w:fldCharType="separate"/>
      </w:r>
      <w:bookmarkStart w:id="6" w:name="__Fieldmark__58_3013013678"/>
      <w:bookmarkEnd w:id="6"/>
      <w:r w:rsidR="007A2F7D">
        <w:rPr>
          <w:rFonts w:ascii="Calibri" w:hAnsi="Calibri"/>
          <w:sz w:val="22"/>
          <w:szCs w:val="22"/>
        </w:rPr>
        <w:fldChar w:fldCharType="end"/>
      </w:r>
      <w:bookmarkStart w:id="7" w:name="__Fieldmark__2542_1109896291"/>
      <w:bookmarkStart w:id="8" w:name="__Fieldmark__4992_1109896291"/>
      <w:bookmarkEnd w:id="7"/>
      <w:bookmarkEnd w:id="8"/>
      <w:r>
        <w:rPr>
          <w:rFonts w:ascii="Calibri" w:hAnsi="Calibri"/>
          <w:sz w:val="22"/>
          <w:szCs w:val="22"/>
        </w:rPr>
        <w:t xml:space="preserve">  Doplnění údajů u OD číslo </w:t>
      </w:r>
    </w:p>
    <w:p w14:paraId="0AF9A073" w14:textId="77777777" w:rsidR="009C400D" w:rsidRDefault="00B110C1" w:rsidP="000709D5">
      <w:pPr>
        <w:jc w:val="both"/>
        <w:rPr>
          <w:rFonts w:ascii="Calibri" w:hAnsi="Calibri"/>
          <w:sz w:val="22"/>
          <w:szCs w:val="22"/>
        </w:rPr>
      </w:pPr>
      <w:r>
        <w:rPr>
          <w:rFonts w:ascii="Calibri" w:hAnsi="Calibri"/>
          <w:sz w:val="22"/>
          <w:szCs w:val="22"/>
        </w:rPr>
        <w:tab/>
      </w:r>
      <w:r w:rsidR="007A2F7D">
        <w:fldChar w:fldCharType="begin">
          <w:ffData>
            <w:name w:val=""/>
            <w:enabled/>
            <w:calcOnExit w:val="0"/>
            <w:checkBox>
              <w:sizeAuto/>
              <w:default w:val="0"/>
            </w:checkBox>
          </w:ffData>
        </w:fldChar>
      </w:r>
      <w:r>
        <w:rPr>
          <w:rFonts w:ascii="Calibri" w:hAnsi="Calibri"/>
          <w:sz w:val="22"/>
          <w:szCs w:val="22"/>
        </w:rPr>
        <w:instrText xml:space="preserve"> FORMCHECKBOX </w:instrText>
      </w:r>
      <w:r w:rsidR="00C00F77">
        <w:rPr>
          <w:rFonts w:ascii="Calibri" w:hAnsi="Calibri"/>
          <w:sz w:val="22"/>
          <w:szCs w:val="22"/>
        </w:rPr>
      </w:r>
      <w:r w:rsidR="00C00F77">
        <w:rPr>
          <w:rFonts w:ascii="Calibri" w:hAnsi="Calibri"/>
          <w:sz w:val="22"/>
          <w:szCs w:val="22"/>
        </w:rPr>
        <w:fldChar w:fldCharType="separate"/>
      </w:r>
      <w:bookmarkStart w:id="9" w:name="__Fieldmark__70_3013013678"/>
      <w:bookmarkEnd w:id="9"/>
      <w:r w:rsidR="007A2F7D">
        <w:rPr>
          <w:rFonts w:ascii="Calibri" w:hAnsi="Calibri"/>
          <w:sz w:val="22"/>
          <w:szCs w:val="22"/>
        </w:rPr>
        <w:fldChar w:fldCharType="end"/>
      </w:r>
      <w:bookmarkStart w:id="10" w:name="__Fieldmark__2552_1109896291"/>
      <w:bookmarkStart w:id="11" w:name="__Fieldmark__5001_1109896291"/>
      <w:bookmarkEnd w:id="10"/>
      <w:bookmarkEnd w:id="11"/>
      <w:r>
        <w:rPr>
          <w:rFonts w:ascii="Calibri" w:hAnsi="Calibri"/>
          <w:sz w:val="22"/>
          <w:szCs w:val="22"/>
        </w:rPr>
        <w:t xml:space="preserve">  Návrh na vyřazení OD číslo </w:t>
      </w:r>
    </w:p>
    <w:p w14:paraId="258D0776" w14:textId="77777777" w:rsidR="009C400D" w:rsidRDefault="009C400D" w:rsidP="000709D5">
      <w:pPr>
        <w:jc w:val="both"/>
        <w:rPr>
          <w:rFonts w:ascii="Calibri" w:hAnsi="Calibri"/>
          <w:sz w:val="22"/>
          <w:szCs w:val="22"/>
        </w:rPr>
      </w:pPr>
    </w:p>
    <w:p w14:paraId="2E640FBD" w14:textId="77777777" w:rsidR="009C400D" w:rsidRDefault="00B110C1" w:rsidP="000709D5">
      <w:pPr>
        <w:spacing w:after="200"/>
        <w:jc w:val="both"/>
        <w:rPr>
          <w:rFonts w:ascii="Calibri" w:hAnsi="Calibri"/>
          <w:sz w:val="22"/>
          <w:szCs w:val="22"/>
        </w:rPr>
      </w:pPr>
      <w:r>
        <w:rPr>
          <w:rFonts w:ascii="Calibri" w:hAnsi="Calibri"/>
          <w:sz w:val="22"/>
          <w:szCs w:val="22"/>
        </w:rPr>
        <w:t xml:space="preserve">Zdůvodnění návrhu na zařazení nového OD </w:t>
      </w:r>
    </w:p>
    <w:tbl>
      <w:tblPr>
        <w:tblW w:w="9495" w:type="dxa"/>
        <w:tblLayout w:type="fixed"/>
        <w:tblLook w:val="01E0" w:firstRow="1" w:lastRow="1" w:firstColumn="1" w:lastColumn="1" w:noHBand="0" w:noVBand="0"/>
      </w:tblPr>
      <w:tblGrid>
        <w:gridCol w:w="9495"/>
      </w:tblGrid>
      <w:tr w:rsidR="009C400D" w14:paraId="0D6BBAC9" w14:textId="77777777">
        <w:tc>
          <w:tcPr>
            <w:tcW w:w="9495" w:type="dxa"/>
            <w:tcBorders>
              <w:top w:val="single" w:sz="4" w:space="0" w:color="000000"/>
              <w:left w:val="single" w:sz="4" w:space="0" w:color="000000"/>
              <w:bottom w:val="single" w:sz="4" w:space="0" w:color="000000"/>
              <w:right w:val="single" w:sz="4" w:space="0" w:color="000000"/>
            </w:tcBorders>
          </w:tcPr>
          <w:p w14:paraId="4FBC7F48" w14:textId="77777777" w:rsidR="009C400D" w:rsidRDefault="00B110C1" w:rsidP="00051A5C">
            <w:pPr>
              <w:widowControl w:val="0"/>
              <w:jc w:val="both"/>
              <w:rPr>
                <w:rFonts w:cs="Arial"/>
                <w:sz w:val="20"/>
              </w:rPr>
            </w:pPr>
            <w:r>
              <w:rPr>
                <w:rFonts w:cs="Arial"/>
                <w:color w:val="333333"/>
                <w:sz w:val="20"/>
                <w:shd w:val="clear" w:color="auto" w:fill="FFFFFF"/>
              </w:rPr>
              <w:t xml:space="preserve">Lidé, kteří se v důsledku psychické poruchy dostali do konfliktu se zákonem a jsou v důsledku této poruchy pro společnost nebezpeční, mohou mít za účelem léčby soudem nařízený výkon ústavního ochranného léčení. V současné době je péče pro nemocné s nařízeným ochranným léčením vykazována v rámci </w:t>
            </w:r>
            <w:proofErr w:type="spellStart"/>
            <w:r>
              <w:rPr>
                <w:rFonts w:cs="Arial"/>
                <w:color w:val="333333"/>
                <w:sz w:val="20"/>
                <w:shd w:val="clear" w:color="auto" w:fill="FFFFFF"/>
              </w:rPr>
              <w:t>lůžkodne</w:t>
            </w:r>
            <w:proofErr w:type="spellEnd"/>
            <w:r>
              <w:rPr>
                <w:rFonts w:cs="Arial"/>
                <w:color w:val="333333"/>
                <w:sz w:val="20"/>
                <w:shd w:val="clear" w:color="auto" w:fill="FFFFFF"/>
              </w:rPr>
              <w:t xml:space="preserve"> následné psychiatrické péče 0021 (00421), kdy zvýšená náročnost péče o tuto podskupinu nemocných je dána zařazením do kategorie 5 ošetřovatelské náročnosti. Toto je dáno i tím, že v některých zařízeních je tato podskupina nemocných léčena na běžně vybavených odděleních společně s nemocnými bez nařízeného ochranného léčení. Tento stav nereflektuje rozdíly v léčbě pacientů, kteří se přichází léčit dobrovolně a pacientů, kdy je léčba nařízena soudem. V některých nemocnicích jsou však již zřízená oddělení specializovaná na léčbu těchto nemocných. Toto je situace, která je běžná ve vyspělých zemích</w:t>
            </w:r>
            <w:r w:rsidR="008F2AC2">
              <w:rPr>
                <w:rFonts w:cs="Arial"/>
                <w:color w:val="333333"/>
                <w:sz w:val="20"/>
                <w:shd w:val="clear" w:color="auto" w:fill="FFFFFF"/>
              </w:rPr>
              <w:t xml:space="preserve"> </w:t>
            </w:r>
            <w:sdt>
              <w:sdtPr>
                <w:rPr>
                  <w:rFonts w:cs="Arial"/>
                  <w:color w:val="000000"/>
                  <w:sz w:val="20"/>
                  <w:shd w:val="clear" w:color="auto" w:fill="FFFFFF"/>
                </w:rPr>
                <w:tag w:val="MENDELEY_CITATION_v3_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"/>
                <w:id w:val="1624952939"/>
                <w:placeholder>
                  <w:docPart w:val="DefaultPlaceholder_-1854013440"/>
                </w:placeholder>
              </w:sdtPr>
              <w:sdtEndPr/>
              <w:sdtContent>
                <w:r w:rsidR="007A1CF6" w:rsidRPr="007A1CF6">
                  <w:rPr>
                    <w:rFonts w:cs="Arial"/>
                    <w:color w:val="000000"/>
                    <w:sz w:val="20"/>
                    <w:shd w:val="clear" w:color="auto" w:fill="FFFFFF"/>
                  </w:rPr>
                  <w:t>(1,2)</w:t>
                </w:r>
              </w:sdtContent>
            </w:sdt>
            <w:r>
              <w:rPr>
                <w:rFonts w:cs="Arial"/>
                <w:color w:val="333333"/>
                <w:sz w:val="20"/>
                <w:shd w:val="clear" w:color="auto" w:fill="FFFFFF"/>
              </w:rPr>
              <w:t>, protože tato podskupina nemocných se od běžné populace v mnoha aspektech liší</w:t>
            </w:r>
            <w:r w:rsidR="00E9504C">
              <w:rPr>
                <w:rFonts w:cs="Arial"/>
                <w:color w:val="333333"/>
                <w:sz w:val="20"/>
                <w:shd w:val="clear" w:color="auto" w:fill="FFFFFF"/>
              </w:rPr>
              <w:t xml:space="preserve"> </w:t>
            </w:r>
            <w:sdt>
              <w:sdtPr>
                <w:rPr>
                  <w:rFonts w:cs="Arial"/>
                  <w:color w:val="000000"/>
                  <w:sz w:val="20"/>
                  <w:shd w:val="clear" w:color="auto" w:fill="FFFFFF"/>
                </w:rPr>
                <w:tag w:val="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"/>
                <w:id w:val="-468899234"/>
                <w:placeholder>
                  <w:docPart w:val="DefaultPlaceholder_-1854013440"/>
                </w:placeholder>
              </w:sdtPr>
              <w:sdtEndPr/>
              <w:sdtContent>
                <w:r w:rsidR="007A1CF6" w:rsidRPr="007A1CF6">
                  <w:rPr>
                    <w:rFonts w:cs="Arial"/>
                    <w:color w:val="000000"/>
                    <w:sz w:val="20"/>
                    <w:shd w:val="clear" w:color="auto" w:fill="FFFFFF"/>
                  </w:rPr>
                  <w:t>(3–5)</w:t>
                </w:r>
              </w:sdtContent>
            </w:sdt>
            <w:r w:rsidR="00FA71D4">
              <w:rPr>
                <w:rFonts w:cs="Arial"/>
                <w:color w:val="333333"/>
                <w:sz w:val="20"/>
                <w:shd w:val="clear" w:color="auto" w:fill="FFFFFF"/>
              </w:rPr>
              <w:t xml:space="preserve">. </w:t>
            </w:r>
            <w:r>
              <w:rPr>
                <w:rFonts w:cs="Arial"/>
                <w:color w:val="333333"/>
                <w:sz w:val="20"/>
                <w:shd w:val="clear" w:color="auto" w:fill="FFFFFF"/>
              </w:rPr>
              <w:t>Jde zejména o soudní nařízení i ukončení léčby</w:t>
            </w:r>
            <w:r w:rsidR="00FA71D4">
              <w:rPr>
                <w:rFonts w:cs="Arial"/>
                <w:color w:val="333333"/>
                <w:sz w:val="20"/>
                <w:shd w:val="clear" w:color="auto" w:fill="FFFFFF"/>
              </w:rPr>
              <w:t xml:space="preserve"> </w:t>
            </w:r>
            <w:sdt>
              <w:sdtPr>
                <w:rPr>
                  <w:rFonts w:cs="Arial"/>
                  <w:color w:val="000000"/>
                  <w:sz w:val="20"/>
                  <w:shd w:val="clear" w:color="auto" w:fill="FFFFFF"/>
                </w:rPr>
                <w:tag w:val="MENDELEY_CITATION_v3_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"/>
                <w:id w:val="-448093354"/>
                <w:placeholder>
                  <w:docPart w:val="DefaultPlaceholder_-1854013440"/>
                </w:placeholder>
              </w:sdtPr>
              <w:sdtEndPr/>
              <w:sdtContent>
                <w:r w:rsidR="007A1CF6" w:rsidRPr="007A1CF6">
                  <w:rPr>
                    <w:rFonts w:cs="Arial"/>
                    <w:color w:val="000000"/>
                    <w:sz w:val="20"/>
                    <w:shd w:val="clear" w:color="auto" w:fill="FFFFFF"/>
                  </w:rPr>
                  <w:t>(2,6)</w:t>
                </w:r>
              </w:sdtContent>
            </w:sdt>
            <w:r>
              <w:rPr>
                <w:rFonts w:cs="Arial"/>
                <w:color w:val="333333"/>
                <w:sz w:val="20"/>
                <w:shd w:val="clear" w:color="auto" w:fill="FFFFFF"/>
              </w:rPr>
              <w:t xml:space="preserve">. </w:t>
            </w:r>
            <w:r>
              <w:rPr>
                <w:rFonts w:cs="Arial"/>
                <w:b/>
                <w:bCs/>
                <w:color w:val="333333"/>
                <w:sz w:val="20"/>
                <w:shd w:val="clear" w:color="auto" w:fill="FFFFFF"/>
              </w:rPr>
              <w:t>Hla</w:t>
            </w:r>
            <w:r>
              <w:rPr>
                <w:rFonts w:cs="Arial"/>
                <w:b/>
                <w:color w:val="333333"/>
                <w:sz w:val="20"/>
                <w:shd w:val="clear" w:color="auto" w:fill="FFFFFF"/>
              </w:rPr>
              <w:t>vním cílem léčby je omezení nebezpečnosti pro další osoby díky zlepšení zdravotního stavu pacienta</w:t>
            </w:r>
            <w:r>
              <w:rPr>
                <w:rFonts w:cs="Arial"/>
                <w:color w:val="333333"/>
                <w:sz w:val="20"/>
                <w:shd w:val="clear" w:color="auto" w:fill="FFFFFF"/>
              </w:rPr>
              <w:t>, kterým je podmíněna jeho nebezpečnost. Toto si vyžaduje technické, léčebně-organizační i administrativní opatření, která běžná psychiatrická populace nevyžaduje</w:t>
            </w:r>
            <w:r w:rsidR="00FA71D4">
              <w:rPr>
                <w:rFonts w:cs="Arial"/>
                <w:color w:val="333333"/>
                <w:sz w:val="20"/>
                <w:shd w:val="clear" w:color="auto" w:fill="FFFFFF"/>
              </w:rPr>
              <w:t xml:space="preserve"> </w:t>
            </w:r>
            <w:sdt>
              <w:sdtPr>
                <w:rPr>
                  <w:rFonts w:cs="Arial"/>
                  <w:color w:val="000000"/>
                  <w:sz w:val="20"/>
                  <w:shd w:val="clear" w:color="auto" w:fill="FFFFFF"/>
                </w:rPr>
                <w:tag w:val="MENDELEY_CITATION_v3_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"/>
                <w:id w:val="-688220947"/>
                <w:placeholder>
                  <w:docPart w:val="DefaultPlaceholder_-1854013440"/>
                </w:placeholder>
              </w:sdtPr>
              <w:sdtEndPr/>
              <w:sdtContent>
                <w:r w:rsidR="007A1CF6" w:rsidRPr="007A1CF6">
                  <w:rPr>
                    <w:rFonts w:cs="Arial"/>
                    <w:color w:val="000000"/>
                    <w:sz w:val="20"/>
                    <w:shd w:val="clear" w:color="auto" w:fill="FFFFFF"/>
                  </w:rPr>
                  <w:t>(7)</w:t>
                </w:r>
              </w:sdtContent>
            </w:sdt>
            <w:r w:rsidR="00FA71D4">
              <w:rPr>
                <w:rFonts w:cs="Arial"/>
                <w:color w:val="333333"/>
                <w:sz w:val="20"/>
                <w:shd w:val="clear" w:color="auto" w:fill="FFFFFF"/>
              </w:rPr>
              <w:t xml:space="preserve">. </w:t>
            </w:r>
            <w:r>
              <w:rPr>
                <w:rFonts w:cs="Arial"/>
                <w:color w:val="333333"/>
                <w:sz w:val="20"/>
                <w:shd w:val="clear" w:color="auto" w:fill="FFFFFF"/>
              </w:rPr>
              <w:t>Současný stav, kdy jsou všichni nemocní zařazení do jediné kategorie také neumožňuje vnitřně tuto podskupinu diferencovat, což je v rozporu se skutečností, kdy část nemocných vyžaduje velmi vysoký stupeň dohledu a intenzity léčby k zajištění specifických potřeb</w:t>
            </w:r>
            <w:r w:rsidR="00F638B5">
              <w:rPr>
                <w:rFonts w:cs="Arial"/>
                <w:color w:val="333333"/>
                <w:sz w:val="20"/>
                <w:shd w:val="clear" w:color="auto" w:fill="FFFFFF"/>
              </w:rPr>
              <w:t xml:space="preserve"> </w:t>
            </w:r>
            <w:sdt>
              <w:sdtPr>
                <w:rPr>
                  <w:rFonts w:cs="Arial"/>
                  <w:color w:val="000000"/>
                  <w:sz w:val="20"/>
                  <w:shd w:val="clear" w:color="auto" w:fill="FFFFFF"/>
                </w:rPr>
                <w:tag w:val="MENDELEY_CITATION_v3_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"/>
                <w:id w:val="2143532914"/>
                <w:placeholder>
                  <w:docPart w:val="DefaultPlaceholder_-1854013440"/>
                </w:placeholder>
              </w:sdtPr>
              <w:sdtEndPr/>
              <w:sdtContent>
                <w:r w:rsidR="007A1CF6" w:rsidRPr="007A1CF6">
                  <w:rPr>
                    <w:rFonts w:cs="Arial"/>
                    <w:color w:val="000000"/>
                    <w:sz w:val="20"/>
                    <w:shd w:val="clear" w:color="auto" w:fill="FFFFFF"/>
                  </w:rPr>
                  <w:t>(8,9)</w:t>
                </w:r>
              </w:sdtContent>
            </w:sdt>
            <w:r>
              <w:rPr>
                <w:rFonts w:cs="Arial"/>
                <w:color w:val="333333"/>
                <w:sz w:val="20"/>
                <w:shd w:val="clear" w:color="auto" w:fill="FFFFFF"/>
              </w:rPr>
              <w:t>. Jiná část hospitalizovaných však mírou svého rizika toto nevyžaduje. Ve zdravotnických systémech jiných zemí je toto odlišeno např. definicí „středně“ a „nízko“ zabezpečených oddělení</w:t>
            </w:r>
            <w:r w:rsidR="00051A5C">
              <w:rPr>
                <w:rFonts w:cs="Arial"/>
                <w:color w:val="333333"/>
                <w:sz w:val="20"/>
                <w:shd w:val="clear" w:color="auto" w:fill="FFFFFF"/>
              </w:rPr>
              <w:t xml:space="preserve"> </w:t>
            </w:r>
            <w:sdt>
              <w:sdtPr>
                <w:rPr>
                  <w:rFonts w:cs="Arial"/>
                  <w:color w:val="000000"/>
                  <w:sz w:val="20"/>
                  <w:shd w:val="clear" w:color="auto" w:fill="FFFFFF"/>
                </w:rPr>
                <w:tag w:val="MENDELEY_CITATION_v3_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"/>
                <w:id w:val="-1934821310"/>
                <w:placeholder>
                  <w:docPart w:val="DefaultPlaceholder_-1854013440"/>
                </w:placeholder>
              </w:sdtPr>
              <w:sdtEndPr/>
              <w:sdtContent>
                <w:r w:rsidR="007A1CF6" w:rsidRPr="007A1CF6">
                  <w:rPr>
                    <w:rFonts w:cs="Arial"/>
                    <w:color w:val="000000"/>
                    <w:sz w:val="20"/>
                    <w:shd w:val="clear" w:color="auto" w:fill="FFFFFF"/>
                  </w:rPr>
                  <w:t>(10)</w:t>
                </w:r>
              </w:sdtContent>
            </w:sdt>
            <w:r>
              <w:rPr>
                <w:rFonts w:cs="Arial"/>
                <w:color w:val="333333"/>
                <w:sz w:val="20"/>
                <w:shd w:val="clear" w:color="auto" w:fill="FFFFFF"/>
              </w:rPr>
              <w:t xml:space="preserve">. S ohledem na obtíže se zajištěním bezpečného terapeutického prostředí zejména pro rizikovější podskupinu nemocných v současné době probíhá budování systému „středně“ zabezpečených oddělení (pozn. vysoká míra zabezpečení odpovídá zabezpečovací detenci). Vyčlenění hrazení lůžkové části ochranného léčení z </w:t>
            </w:r>
            <w:proofErr w:type="spellStart"/>
            <w:r>
              <w:rPr>
                <w:rFonts w:cs="Arial"/>
                <w:color w:val="333333"/>
                <w:sz w:val="20"/>
                <w:shd w:val="clear" w:color="auto" w:fill="FFFFFF"/>
              </w:rPr>
              <w:t>lůžkodne</w:t>
            </w:r>
            <w:proofErr w:type="spellEnd"/>
            <w:r>
              <w:rPr>
                <w:rFonts w:cs="Arial"/>
                <w:color w:val="333333"/>
                <w:sz w:val="20"/>
                <w:shd w:val="clear" w:color="auto" w:fill="FFFFFF"/>
              </w:rPr>
              <w:t xml:space="preserve"> následné psychiatrické péče a zavedení </w:t>
            </w:r>
            <w:proofErr w:type="spellStart"/>
            <w:r>
              <w:rPr>
                <w:rFonts w:cs="Arial"/>
                <w:color w:val="333333"/>
                <w:sz w:val="20"/>
                <w:shd w:val="clear" w:color="auto" w:fill="FFFFFF"/>
              </w:rPr>
              <w:t>lůžkodne</w:t>
            </w:r>
            <w:proofErr w:type="spellEnd"/>
            <w:r>
              <w:rPr>
                <w:rFonts w:cs="Arial"/>
                <w:color w:val="333333"/>
                <w:sz w:val="20"/>
                <w:shd w:val="clear" w:color="auto" w:fill="FFFFFF"/>
              </w:rPr>
              <w:t xml:space="preserve"> ochranného léčení tedy umožní vnitřní diferenciaci této skupiny a také diferenciaci vybavení a provozu těchto oddělení, zejména umožnění zajištění vyššího počtu personálu, který je nezbytný k zajištění potřeb nemocných a jejich bezpečí u této rizikovější podskupiny nemocných. Také materiálně-technické vybavení oddělení musí odrážet jednak dlouhodobost pobytu (v současné době je průměrná celková délka pobytu cca 3 roky)</w:t>
            </w:r>
            <w:r w:rsidR="00051A5C">
              <w:rPr>
                <w:rFonts w:cs="Arial"/>
                <w:color w:val="333333"/>
                <w:sz w:val="20"/>
                <w:shd w:val="clear" w:color="auto" w:fill="FFFFFF"/>
              </w:rPr>
              <w:t xml:space="preserve"> </w:t>
            </w:r>
            <w:sdt>
              <w:sdtPr>
                <w:rPr>
                  <w:rFonts w:cs="Arial"/>
                  <w:color w:val="000000"/>
                  <w:sz w:val="20"/>
                  <w:shd w:val="clear" w:color="auto" w:fill="FFFFFF"/>
                </w:rPr>
                <w:tag w:val="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"/>
                <w:id w:val="-2087056458"/>
                <w:placeholder>
                  <w:docPart w:val="DefaultPlaceholder_-1854013440"/>
                </w:placeholder>
              </w:sdtPr>
              <w:sdtEndPr/>
              <w:sdtContent>
                <w:r w:rsidR="007A1CF6" w:rsidRPr="007A1CF6">
                  <w:rPr>
                    <w:rFonts w:cs="Arial"/>
                    <w:color w:val="000000"/>
                    <w:sz w:val="20"/>
                    <w:shd w:val="clear" w:color="auto" w:fill="FFFFFF"/>
                  </w:rPr>
                  <w:t>(11–13)</w:t>
                </w:r>
              </w:sdtContent>
            </w:sdt>
            <w:r>
              <w:rPr>
                <w:rFonts w:cs="Arial"/>
                <w:color w:val="333333"/>
                <w:sz w:val="20"/>
                <w:shd w:val="clear" w:color="auto" w:fill="FFFFFF"/>
              </w:rPr>
              <w:t xml:space="preserve">, ale i nezbytnost zajištění bezpečného prostřední. Podporu tomuto dává i právní regulace, kdy postupy v léčbě u nemocných s ochranným léčením jsou dány ustanoveními zákona č. 373/2011Sb., o specifických zdravotních službách, kdy v některých aspektech týkajících se </w:t>
            </w:r>
            <w:r>
              <w:rPr>
                <w:rFonts w:cs="Arial"/>
                <w:color w:val="333333"/>
                <w:sz w:val="20"/>
                <w:shd w:val="clear" w:color="auto" w:fill="FFFFFF"/>
              </w:rPr>
              <w:lastRenderedPageBreak/>
              <w:t>omezení práv a svobod, dohledových charakteristik pobytu a zajištění bezpečí je situace odlišná od běžné populace hospitalizovaných na následných odděleních, kteří jsou léčeni v rámci ustanovení zákona o č. 372/2011 Sb., o zdravotních službách. Ochranné léčení je díky svému právnímu zakotvení zatíženo specifickými administrativními a dokumentačními postupy, komunikací se soudy a povinností pracovníků nemocnic účastnit se soudních přelíčení (není součást úhrady z v.z.p., tyto činnosti nejsou obsahem tohoto OD, očekává se v budoucnu meziresortní financování).</w:t>
            </w:r>
          </w:p>
        </w:tc>
      </w:tr>
    </w:tbl>
    <w:p w14:paraId="78E96B63" w14:textId="77777777" w:rsidR="009C400D" w:rsidRDefault="009C400D" w:rsidP="000709D5">
      <w:pPr>
        <w:jc w:val="both"/>
        <w:rPr>
          <w:rFonts w:ascii="Calibri" w:hAnsi="Calibri"/>
          <w:sz w:val="22"/>
          <w:szCs w:val="22"/>
        </w:rPr>
      </w:pPr>
    </w:p>
    <w:p w14:paraId="2DC9A1E9" w14:textId="77777777" w:rsidR="009C400D" w:rsidRPr="00781A9C" w:rsidRDefault="00B110C1" w:rsidP="000709D5">
      <w:pPr>
        <w:spacing w:after="200"/>
        <w:jc w:val="both"/>
        <w:rPr>
          <w:rFonts w:cs="Arial"/>
          <w:color w:val="333333"/>
          <w:sz w:val="20"/>
          <w:shd w:val="clear" w:color="auto" w:fill="FFFFFF"/>
        </w:rPr>
      </w:pPr>
      <w:r w:rsidRPr="00781A9C">
        <w:rPr>
          <w:rFonts w:cs="Arial"/>
          <w:color w:val="333333"/>
          <w:sz w:val="20"/>
          <w:shd w:val="clear" w:color="auto" w:fill="FFFFFF"/>
        </w:rPr>
        <w:t xml:space="preserve">Zdůvodnění návrhu na vyřazení OD, včetně uvedení, zda má být vyřazen bez náhrady, či zda bude nahrazen jiným nově navrhovaným výkonem a kterým </w:t>
      </w:r>
    </w:p>
    <w:tbl>
      <w:tblPr>
        <w:tblW w:w="9495" w:type="dxa"/>
        <w:tblLayout w:type="fixed"/>
        <w:tblLook w:val="01E0" w:firstRow="1" w:lastRow="1" w:firstColumn="1" w:lastColumn="1" w:noHBand="0" w:noVBand="0"/>
      </w:tblPr>
      <w:tblGrid>
        <w:gridCol w:w="9495"/>
      </w:tblGrid>
      <w:tr w:rsidR="009C400D" w14:paraId="015EFC7B" w14:textId="77777777">
        <w:tc>
          <w:tcPr>
            <w:tcW w:w="9495" w:type="dxa"/>
            <w:tcBorders>
              <w:top w:val="single" w:sz="4" w:space="0" w:color="000000"/>
              <w:left w:val="single" w:sz="4" w:space="0" w:color="000000"/>
              <w:bottom w:val="single" w:sz="4" w:space="0" w:color="000000"/>
              <w:right w:val="single" w:sz="4" w:space="0" w:color="000000"/>
            </w:tcBorders>
          </w:tcPr>
          <w:p w14:paraId="2B5545AE" w14:textId="77777777" w:rsidR="009C400D" w:rsidRDefault="009C400D" w:rsidP="000709D5">
            <w:pPr>
              <w:widowControl w:val="0"/>
              <w:jc w:val="both"/>
              <w:rPr>
                <w:rFonts w:ascii="Calibri" w:hAnsi="Calibri"/>
                <w:sz w:val="22"/>
                <w:szCs w:val="22"/>
              </w:rPr>
            </w:pPr>
          </w:p>
        </w:tc>
      </w:tr>
    </w:tbl>
    <w:p w14:paraId="3408AD1D" w14:textId="77777777" w:rsidR="009C400D" w:rsidRDefault="009C400D" w:rsidP="000709D5">
      <w:pPr>
        <w:jc w:val="both"/>
        <w:rPr>
          <w:rFonts w:ascii="Calibri" w:hAnsi="Calibri"/>
          <w:sz w:val="22"/>
          <w:szCs w:val="22"/>
        </w:rPr>
      </w:pPr>
    </w:p>
    <w:p w14:paraId="4BE5EE61" w14:textId="77777777" w:rsidR="009C400D" w:rsidRDefault="00B110C1" w:rsidP="000709D5">
      <w:pPr>
        <w:spacing w:after="200"/>
        <w:jc w:val="both"/>
        <w:rPr>
          <w:rFonts w:ascii="Calibri" w:hAnsi="Calibri"/>
          <w:sz w:val="22"/>
          <w:szCs w:val="22"/>
        </w:rPr>
      </w:pPr>
      <w:r>
        <w:rPr>
          <w:rFonts w:ascii="Calibri" w:hAnsi="Calibri"/>
          <w:sz w:val="22"/>
          <w:szCs w:val="22"/>
        </w:rPr>
        <w:t>Zdravotnický subjekt, který navrhuje změnu údajů, odborná společnost adresa</w:t>
      </w:r>
    </w:p>
    <w:tbl>
      <w:tblPr>
        <w:tblW w:w="9495" w:type="dxa"/>
        <w:tblLayout w:type="fixed"/>
        <w:tblLook w:val="01E0" w:firstRow="1" w:lastRow="1" w:firstColumn="1" w:lastColumn="1" w:noHBand="0" w:noVBand="0"/>
      </w:tblPr>
      <w:tblGrid>
        <w:gridCol w:w="9495"/>
      </w:tblGrid>
      <w:tr w:rsidR="009C400D" w14:paraId="0D8B2429" w14:textId="77777777">
        <w:tc>
          <w:tcPr>
            <w:tcW w:w="9495" w:type="dxa"/>
            <w:tcBorders>
              <w:top w:val="single" w:sz="4" w:space="0" w:color="000000"/>
              <w:left w:val="single" w:sz="4" w:space="0" w:color="000000"/>
              <w:bottom w:val="single" w:sz="4" w:space="0" w:color="000000"/>
              <w:right w:val="single" w:sz="4" w:space="0" w:color="000000"/>
            </w:tcBorders>
          </w:tcPr>
          <w:p w14:paraId="4EF6D119" w14:textId="77777777" w:rsidR="009C400D" w:rsidRDefault="00B110C1" w:rsidP="000709D5">
            <w:pPr>
              <w:pStyle w:val="Normlnweb"/>
              <w:widowControl w:val="0"/>
              <w:shd w:val="clear" w:color="auto" w:fill="FFFFFF"/>
              <w:spacing w:before="120" w:beforeAutospacing="0" w:after="120" w:afterAutospacing="0"/>
              <w:ind w:left="120" w:right="120"/>
              <w:jc w:val="both"/>
              <w:rPr>
                <w:rFonts w:ascii="Arial" w:hAnsi="Arial" w:cs="Arial"/>
                <w:color w:val="333333"/>
                <w:sz w:val="20"/>
                <w:szCs w:val="20"/>
              </w:rPr>
            </w:pPr>
            <w:r>
              <w:rPr>
                <w:rFonts w:ascii="Arial" w:hAnsi="Arial" w:cs="Arial"/>
                <w:sz w:val="20"/>
                <w:szCs w:val="20"/>
              </w:rPr>
              <w:t xml:space="preserve">Psychiatrická společnost ČLS JEP, </w:t>
            </w:r>
            <w:r>
              <w:rPr>
                <w:rFonts w:ascii="Arial" w:hAnsi="Arial" w:cs="Arial"/>
                <w:color w:val="333333"/>
                <w:sz w:val="20"/>
                <w:szCs w:val="20"/>
              </w:rPr>
              <w:t>Ke Karlovu 460/11,120 00 Praha 2 - Nové Město</w:t>
            </w:r>
          </w:p>
          <w:p w14:paraId="6DC083BF" w14:textId="77777777" w:rsidR="009C400D" w:rsidRDefault="009C400D" w:rsidP="000709D5">
            <w:pPr>
              <w:widowControl w:val="0"/>
              <w:jc w:val="both"/>
              <w:rPr>
                <w:rFonts w:ascii="Calibri" w:hAnsi="Calibri"/>
                <w:sz w:val="22"/>
                <w:szCs w:val="22"/>
              </w:rPr>
            </w:pPr>
          </w:p>
        </w:tc>
      </w:tr>
    </w:tbl>
    <w:p w14:paraId="2DF6F06B" w14:textId="77777777" w:rsidR="009C400D" w:rsidRDefault="009C400D" w:rsidP="000709D5">
      <w:pPr>
        <w:jc w:val="both"/>
        <w:rPr>
          <w:rFonts w:ascii="Calibri" w:hAnsi="Calibri"/>
          <w:sz w:val="22"/>
          <w:szCs w:val="22"/>
        </w:rPr>
      </w:pPr>
    </w:p>
    <w:p w14:paraId="75720332" w14:textId="77777777" w:rsidR="009C400D" w:rsidRDefault="00B110C1" w:rsidP="000709D5">
      <w:pPr>
        <w:spacing w:after="200"/>
        <w:jc w:val="both"/>
        <w:rPr>
          <w:rFonts w:ascii="Calibri" w:hAnsi="Calibri"/>
          <w:sz w:val="22"/>
          <w:szCs w:val="22"/>
        </w:rPr>
      </w:pPr>
      <w:r>
        <w:rPr>
          <w:rFonts w:ascii="Calibri" w:hAnsi="Calibri"/>
          <w:sz w:val="22"/>
          <w:szCs w:val="22"/>
        </w:rPr>
        <w:t xml:space="preserve">Autorská odbornost, která garantuje správnost údajů v RL a na jejímž pracovišti je výkon nejčastěji prováděn </w:t>
      </w:r>
    </w:p>
    <w:tbl>
      <w:tblPr>
        <w:tblW w:w="9495" w:type="dxa"/>
        <w:tblLayout w:type="fixed"/>
        <w:tblLook w:val="01E0" w:firstRow="1" w:lastRow="1" w:firstColumn="1" w:lastColumn="1" w:noHBand="0" w:noVBand="0"/>
      </w:tblPr>
      <w:tblGrid>
        <w:gridCol w:w="9495"/>
      </w:tblGrid>
      <w:tr w:rsidR="009C400D" w14:paraId="1D0FFC7B" w14:textId="77777777">
        <w:tc>
          <w:tcPr>
            <w:tcW w:w="9495" w:type="dxa"/>
            <w:tcBorders>
              <w:top w:val="single" w:sz="4" w:space="0" w:color="000000"/>
              <w:left w:val="single" w:sz="4" w:space="0" w:color="000000"/>
              <w:bottom w:val="single" w:sz="4" w:space="0" w:color="000000"/>
              <w:right w:val="single" w:sz="4" w:space="0" w:color="000000"/>
            </w:tcBorders>
          </w:tcPr>
          <w:p w14:paraId="31F19C90" w14:textId="77777777" w:rsidR="009C400D" w:rsidRDefault="00B110C1" w:rsidP="000709D5">
            <w:pPr>
              <w:widowControl w:val="0"/>
              <w:jc w:val="both"/>
              <w:rPr>
                <w:rFonts w:ascii="Calibri" w:hAnsi="Calibri"/>
                <w:sz w:val="22"/>
                <w:szCs w:val="22"/>
              </w:rPr>
            </w:pPr>
            <w:r>
              <w:rPr>
                <w:rFonts w:ascii="Calibri" w:hAnsi="Calibri"/>
                <w:sz w:val="22"/>
                <w:szCs w:val="22"/>
              </w:rPr>
              <w:t>(3U5)</w:t>
            </w:r>
          </w:p>
        </w:tc>
      </w:tr>
    </w:tbl>
    <w:p w14:paraId="0955CF0E" w14:textId="77777777" w:rsidR="009C400D" w:rsidRDefault="009C400D" w:rsidP="000709D5">
      <w:pPr>
        <w:jc w:val="both"/>
        <w:rPr>
          <w:rFonts w:ascii="Calibri" w:hAnsi="Calibri"/>
          <w:sz w:val="22"/>
          <w:szCs w:val="22"/>
        </w:rPr>
      </w:pPr>
    </w:p>
    <w:p w14:paraId="3BF513CB" w14:textId="77777777" w:rsidR="009C400D" w:rsidRDefault="009C400D" w:rsidP="000709D5">
      <w:pPr>
        <w:jc w:val="both"/>
        <w:rPr>
          <w:rFonts w:ascii="Calibri" w:hAnsi="Calibri"/>
          <w:sz w:val="22"/>
          <w:szCs w:val="22"/>
        </w:rPr>
      </w:pPr>
    </w:p>
    <w:p w14:paraId="44052611" w14:textId="77777777" w:rsidR="009C400D" w:rsidRDefault="00B110C1" w:rsidP="000709D5">
      <w:pPr>
        <w:spacing w:after="200"/>
        <w:jc w:val="both"/>
        <w:rPr>
          <w:rFonts w:ascii="Calibri" w:hAnsi="Calibri"/>
          <w:sz w:val="22"/>
          <w:szCs w:val="22"/>
        </w:rPr>
      </w:pPr>
      <w:r>
        <w:rPr>
          <w:rFonts w:ascii="Calibri" w:hAnsi="Calibri"/>
          <w:sz w:val="22"/>
          <w:szCs w:val="22"/>
        </w:rPr>
        <w:t>Další odbornosti, které jsou oprávněny OD vykazovat</w:t>
      </w:r>
    </w:p>
    <w:tbl>
      <w:tblPr>
        <w:tblW w:w="9495" w:type="dxa"/>
        <w:tblLayout w:type="fixed"/>
        <w:tblLook w:val="01E0" w:firstRow="1" w:lastRow="1" w:firstColumn="1" w:lastColumn="1" w:noHBand="0" w:noVBand="0"/>
      </w:tblPr>
      <w:tblGrid>
        <w:gridCol w:w="9495"/>
      </w:tblGrid>
      <w:tr w:rsidR="009C400D" w14:paraId="47CB5029" w14:textId="77777777">
        <w:tc>
          <w:tcPr>
            <w:tcW w:w="9495" w:type="dxa"/>
            <w:tcBorders>
              <w:top w:val="single" w:sz="4" w:space="0" w:color="000000"/>
              <w:left w:val="single" w:sz="4" w:space="0" w:color="000000"/>
              <w:bottom w:val="single" w:sz="4" w:space="0" w:color="000000"/>
              <w:right w:val="single" w:sz="4" w:space="0" w:color="000000"/>
            </w:tcBorders>
          </w:tcPr>
          <w:p w14:paraId="1492336B" w14:textId="77777777" w:rsidR="009C400D" w:rsidRDefault="00B110C1" w:rsidP="000709D5">
            <w:pPr>
              <w:widowControl w:val="0"/>
              <w:jc w:val="both"/>
              <w:rPr>
                <w:rFonts w:ascii="Calibri" w:hAnsi="Calibri"/>
                <w:sz w:val="22"/>
                <w:szCs w:val="22"/>
              </w:rPr>
            </w:pPr>
            <w:r>
              <w:rPr>
                <w:rFonts w:ascii="Calibri" w:hAnsi="Calibri"/>
                <w:sz w:val="22"/>
                <w:szCs w:val="22"/>
              </w:rPr>
              <w:t xml:space="preserve"> 3U6, 3U7, 3U8,3U9</w:t>
            </w:r>
          </w:p>
        </w:tc>
      </w:tr>
    </w:tbl>
    <w:p w14:paraId="5DCF08E3" w14:textId="77777777" w:rsidR="009C400D" w:rsidRDefault="009C400D" w:rsidP="000709D5">
      <w:pPr>
        <w:jc w:val="both"/>
        <w:rPr>
          <w:rFonts w:ascii="Calibri" w:hAnsi="Calibri"/>
          <w:sz w:val="22"/>
          <w:szCs w:val="22"/>
        </w:rPr>
      </w:pPr>
    </w:p>
    <w:p w14:paraId="6A94DE0E" w14:textId="77777777" w:rsidR="009C400D" w:rsidRDefault="009C400D" w:rsidP="000709D5">
      <w:pPr>
        <w:jc w:val="both"/>
        <w:rPr>
          <w:rFonts w:ascii="Calibri" w:hAnsi="Calibri"/>
          <w:sz w:val="22"/>
          <w:szCs w:val="22"/>
        </w:rPr>
      </w:pPr>
    </w:p>
    <w:p w14:paraId="6C17A702" w14:textId="77777777" w:rsidR="009C400D" w:rsidRDefault="00B110C1" w:rsidP="000709D5">
      <w:pPr>
        <w:numPr>
          <w:ilvl w:val="0"/>
          <w:numId w:val="2"/>
        </w:numPr>
        <w:jc w:val="both"/>
        <w:rPr>
          <w:rFonts w:ascii="Calibri" w:hAnsi="Calibri"/>
          <w:b/>
          <w:sz w:val="22"/>
          <w:szCs w:val="22"/>
          <w:u w:val="single"/>
        </w:rPr>
      </w:pPr>
      <w:r>
        <w:rPr>
          <w:rFonts w:ascii="Calibri" w:hAnsi="Calibri"/>
          <w:b/>
          <w:sz w:val="22"/>
          <w:szCs w:val="22"/>
          <w:u w:val="single"/>
        </w:rPr>
        <w:t>ÚDAJE O OD</w:t>
      </w:r>
    </w:p>
    <w:p w14:paraId="626EF574" w14:textId="77777777" w:rsidR="009C400D" w:rsidRDefault="00B110C1" w:rsidP="000709D5">
      <w:pPr>
        <w:jc w:val="both"/>
        <w:rPr>
          <w:rFonts w:ascii="Calibri" w:hAnsi="Calibri"/>
          <w:sz w:val="22"/>
          <w:szCs w:val="22"/>
        </w:rPr>
      </w:pPr>
      <w:r>
        <w:rPr>
          <w:rFonts w:ascii="Calibri" w:hAnsi="Calibri"/>
          <w:sz w:val="22"/>
          <w:szCs w:val="22"/>
        </w:rPr>
        <w:t>Stručný popis ošetřovacího dne</w:t>
      </w:r>
    </w:p>
    <w:tbl>
      <w:tblPr>
        <w:tblW w:w="9345" w:type="dxa"/>
        <w:tblLayout w:type="fixed"/>
        <w:tblLook w:val="01E0" w:firstRow="1" w:lastRow="1" w:firstColumn="1" w:lastColumn="1" w:noHBand="0" w:noVBand="0"/>
      </w:tblPr>
      <w:tblGrid>
        <w:gridCol w:w="9345"/>
      </w:tblGrid>
      <w:tr w:rsidR="009C400D" w14:paraId="64B678B0" w14:textId="77777777">
        <w:tc>
          <w:tcPr>
            <w:tcW w:w="9345" w:type="dxa"/>
            <w:tcBorders>
              <w:top w:val="single" w:sz="4" w:space="0" w:color="000000"/>
              <w:left w:val="single" w:sz="4" w:space="0" w:color="000000"/>
              <w:bottom w:val="single" w:sz="4" w:space="0" w:color="000000"/>
              <w:right w:val="single" w:sz="4" w:space="0" w:color="000000"/>
            </w:tcBorders>
          </w:tcPr>
          <w:p w14:paraId="55CB5B8D" w14:textId="77777777" w:rsidR="009C400D" w:rsidRPr="00F60E10" w:rsidRDefault="00B110C1" w:rsidP="000709D5">
            <w:pPr>
              <w:widowControl w:val="0"/>
              <w:tabs>
                <w:tab w:val="left" w:pos="720"/>
              </w:tabs>
              <w:jc w:val="both"/>
              <w:rPr>
                <w:rFonts w:cs="Arial"/>
                <w:b/>
                <w:color w:val="333333"/>
                <w:sz w:val="20"/>
                <w:shd w:val="clear" w:color="auto" w:fill="FFFFFF"/>
              </w:rPr>
            </w:pPr>
            <w:r>
              <w:rPr>
                <w:rFonts w:cs="Arial"/>
                <w:color w:val="333333"/>
                <w:sz w:val="20"/>
                <w:shd w:val="clear" w:color="auto" w:fill="FFFFFF"/>
              </w:rPr>
              <w:t xml:space="preserve">Péče je indikovaná u všech nemocných s nařízeným ochranným léčením (toto je tradičně soudy nařizováno jako léčení psychiatrické, závislostní a sexuologické) bez ohledu na jejich diagnostické zařazení. </w:t>
            </w:r>
            <w:r>
              <w:rPr>
                <w:rFonts w:cs="Arial"/>
                <w:b/>
                <w:color w:val="333333"/>
                <w:sz w:val="20"/>
                <w:shd w:val="clear" w:color="auto" w:fill="FFFFFF"/>
              </w:rPr>
              <w:t>Lůžkoden středně zabezpečeného oddělení je vstupní epizodou léčení poskytovaného v rámci plánu dlouhodobé péče</w:t>
            </w:r>
            <w:r>
              <w:rPr>
                <w:rFonts w:cs="Arial"/>
                <w:color w:val="333333"/>
                <w:sz w:val="20"/>
                <w:shd w:val="clear" w:color="auto" w:fill="FFFFFF"/>
              </w:rPr>
              <w:t>, případně je poskytováno těm nemocným, kteří mají vysoký stupeň nenaplněnosti léčebných potřeb a jsou nositeli takových rizik, které neumožňují poskytování v prostředí s nižší mírou zabezpečení</w:t>
            </w:r>
            <w:r w:rsidR="00F60E10">
              <w:rPr>
                <w:rFonts w:cs="Arial"/>
                <w:color w:val="333333"/>
                <w:sz w:val="20"/>
                <w:shd w:val="clear" w:color="auto" w:fill="FFFFFF"/>
              </w:rPr>
              <w:t xml:space="preserve">, </w:t>
            </w:r>
            <w:r w:rsidR="00F60E10" w:rsidRPr="00F60E10">
              <w:rPr>
                <w:rFonts w:cs="Arial"/>
                <w:b/>
                <w:color w:val="333333"/>
                <w:sz w:val="20"/>
                <w:shd w:val="clear" w:color="auto" w:fill="FFFFFF"/>
              </w:rPr>
              <w:t>odpovídá stupni IV. nebo V</w:t>
            </w:r>
            <w:r w:rsidRPr="00F60E10">
              <w:rPr>
                <w:rFonts w:cs="Arial"/>
                <w:b/>
                <w:color w:val="333333"/>
                <w:sz w:val="20"/>
                <w:shd w:val="clear" w:color="auto" w:fill="FFFFFF"/>
              </w:rPr>
              <w:t>.</w:t>
            </w:r>
            <w:r w:rsidR="00F60E10" w:rsidRPr="00F60E10">
              <w:rPr>
                <w:rFonts w:cs="Arial"/>
                <w:b/>
                <w:color w:val="333333"/>
                <w:sz w:val="20"/>
                <w:shd w:val="clear" w:color="auto" w:fill="FFFFFF"/>
              </w:rPr>
              <w:t xml:space="preserve"> v Pětistupňovém modelu hodnocení rizika a léčebných potřeb.</w:t>
            </w:r>
          </w:p>
          <w:p w14:paraId="75840616" w14:textId="77777777" w:rsidR="009C400D" w:rsidRDefault="00B110C1" w:rsidP="000709D5">
            <w:pPr>
              <w:widowControl w:val="0"/>
              <w:tabs>
                <w:tab w:val="left" w:pos="720"/>
              </w:tabs>
              <w:jc w:val="both"/>
              <w:rPr>
                <w:rFonts w:cs="Arial"/>
                <w:b/>
                <w:color w:val="333333"/>
                <w:sz w:val="20"/>
                <w:shd w:val="clear" w:color="auto" w:fill="FFFFFF"/>
              </w:rPr>
            </w:pPr>
            <w:r>
              <w:rPr>
                <w:rFonts w:cs="Arial"/>
                <w:color w:val="333333"/>
                <w:sz w:val="20"/>
                <w:shd w:val="clear" w:color="auto" w:fill="FFFFFF"/>
              </w:rPr>
              <w:t xml:space="preserve">Ošetřovací </w:t>
            </w:r>
            <w:r w:rsidR="009958B6">
              <w:rPr>
                <w:rFonts w:cs="Arial"/>
                <w:color w:val="333333"/>
                <w:sz w:val="20"/>
                <w:shd w:val="clear" w:color="auto" w:fill="FFFFFF"/>
              </w:rPr>
              <w:t>den ochranného</w:t>
            </w:r>
            <w:r>
              <w:rPr>
                <w:rFonts w:cs="Arial"/>
                <w:b/>
                <w:color w:val="333333"/>
                <w:sz w:val="20"/>
                <w:shd w:val="clear" w:color="auto" w:fill="FFFFFF"/>
              </w:rPr>
              <w:t xml:space="preserve"> léčení se střední mírou zabezpečení ve věcné rovině v sobě spojuje některé aspekty péče akutní, a dále i některá specifika péče následné.</w:t>
            </w:r>
          </w:p>
          <w:p w14:paraId="64EA8056" w14:textId="77777777" w:rsidR="009C400D" w:rsidRDefault="00B110C1" w:rsidP="000709D5">
            <w:pPr>
              <w:widowControl w:val="0"/>
              <w:tabs>
                <w:tab w:val="left" w:pos="720"/>
              </w:tabs>
              <w:jc w:val="both"/>
              <w:rPr>
                <w:rFonts w:cs="Arial"/>
                <w:color w:val="333333"/>
                <w:sz w:val="20"/>
                <w:shd w:val="clear" w:color="auto" w:fill="FFFFFF"/>
              </w:rPr>
            </w:pPr>
            <w:r>
              <w:rPr>
                <w:rFonts w:cs="Arial"/>
                <w:color w:val="333333"/>
                <w:sz w:val="20"/>
                <w:shd w:val="clear" w:color="auto" w:fill="FFFFFF"/>
              </w:rPr>
              <w:t>Pacient je hospitalizován nedobrovolně, často s absencí náhledu. Vzhledem k duševnímu onemocnění, pod vlivem kterého spáchal čin</w:t>
            </w:r>
            <w:r w:rsidR="00E95A5B">
              <w:rPr>
                <w:rFonts w:cs="Arial"/>
                <w:color w:val="333333"/>
                <w:sz w:val="20"/>
                <w:shd w:val="clear" w:color="auto" w:fill="FFFFFF"/>
              </w:rPr>
              <w:t xml:space="preserve"> trestný či </w:t>
            </w:r>
            <w:r>
              <w:rPr>
                <w:rFonts w:cs="Arial"/>
                <w:color w:val="333333"/>
                <w:sz w:val="20"/>
                <w:shd w:val="clear" w:color="auto" w:fill="FFFFFF"/>
              </w:rPr>
              <w:t>jinak trestný, je v této fázi léčby společensky nebezpečný.</w:t>
            </w:r>
            <w:r w:rsidR="00E95A5B">
              <w:rPr>
                <w:rFonts w:cs="Arial"/>
                <w:color w:val="333333"/>
                <w:sz w:val="20"/>
                <w:shd w:val="clear" w:color="auto" w:fill="FFFFFF"/>
              </w:rPr>
              <w:t xml:space="preserve"> </w:t>
            </w:r>
            <w:r>
              <w:rPr>
                <w:rFonts w:cs="Arial"/>
                <w:color w:val="333333"/>
                <w:sz w:val="20"/>
                <w:shd w:val="clear" w:color="auto" w:fill="FFFFFF"/>
              </w:rPr>
              <w:t xml:space="preserve">Ošetřovací den v sobě tedy zohledňuje jak personální, tak materiálně technické standardy </w:t>
            </w:r>
            <w:r>
              <w:rPr>
                <w:rFonts w:cs="Arial"/>
                <w:b/>
                <w:color w:val="333333"/>
                <w:sz w:val="20"/>
                <w:shd w:val="clear" w:color="auto" w:fill="FFFFFF"/>
              </w:rPr>
              <w:t>akutní péče</w:t>
            </w:r>
            <w:r>
              <w:rPr>
                <w:rFonts w:cs="Arial"/>
                <w:color w:val="333333"/>
                <w:sz w:val="20"/>
                <w:shd w:val="clear" w:color="auto" w:fill="FFFFFF"/>
              </w:rPr>
              <w:t xml:space="preserve"> nezbytné k zvládnuté akutního stavu pacienta, včetně </w:t>
            </w:r>
            <w:r w:rsidR="00E95A5B">
              <w:rPr>
                <w:rFonts w:cs="Arial"/>
                <w:color w:val="333333"/>
                <w:sz w:val="20"/>
                <w:shd w:val="clear" w:color="auto" w:fill="FFFFFF"/>
              </w:rPr>
              <w:t xml:space="preserve">nutnosti vyvíjení </w:t>
            </w:r>
            <w:r>
              <w:rPr>
                <w:rFonts w:cs="Arial"/>
                <w:color w:val="333333"/>
                <w:sz w:val="20"/>
                <w:shd w:val="clear" w:color="auto" w:fill="FFFFFF"/>
              </w:rPr>
              <w:t xml:space="preserve">nepřetržitého dohledu. Jde o pacienty v těžkém stavu, který je u některých </w:t>
            </w:r>
            <w:r w:rsidRPr="00E95A5B">
              <w:rPr>
                <w:rFonts w:cs="Arial"/>
                <w:color w:val="333333"/>
                <w:sz w:val="20"/>
                <w:shd w:val="clear" w:color="auto" w:fill="FFFFFF"/>
              </w:rPr>
              <w:t>akutní dlouhodobě</w:t>
            </w:r>
            <w:r w:rsidR="00E95A5B" w:rsidRPr="00E95A5B">
              <w:rPr>
                <w:rFonts w:cs="Arial"/>
                <w:color w:val="333333"/>
                <w:sz w:val="20"/>
                <w:shd w:val="clear" w:color="auto" w:fill="FFFFFF"/>
              </w:rPr>
              <w:t>, v řádu měsíců a u některých i let</w:t>
            </w:r>
            <w:r w:rsidRPr="00E95A5B">
              <w:rPr>
                <w:rFonts w:cs="Arial"/>
                <w:color w:val="333333"/>
                <w:sz w:val="20"/>
                <w:shd w:val="clear" w:color="auto" w:fill="FFFFFF"/>
              </w:rPr>
              <w:t>. OD dále zohl</w:t>
            </w:r>
            <w:r>
              <w:rPr>
                <w:rFonts w:cs="Arial"/>
                <w:color w:val="333333"/>
                <w:sz w:val="20"/>
                <w:shd w:val="clear" w:color="auto" w:fill="FFFFFF"/>
              </w:rPr>
              <w:t xml:space="preserve">edňuje </w:t>
            </w:r>
            <w:r>
              <w:rPr>
                <w:rFonts w:cs="Arial"/>
                <w:b/>
                <w:color w:val="333333"/>
                <w:sz w:val="20"/>
                <w:shd w:val="clear" w:color="auto" w:fill="FFFFFF"/>
              </w:rPr>
              <w:t>terapeutickou náročnost</w:t>
            </w:r>
            <w:r>
              <w:rPr>
                <w:rFonts w:cs="Arial"/>
                <w:color w:val="333333"/>
                <w:sz w:val="20"/>
                <w:shd w:val="clear" w:color="auto" w:fill="FFFFFF"/>
              </w:rPr>
              <w:t xml:space="preserve"> - práce na náhledu, změna kognitivních schémat a další specifické techniky. Psychiatr nebo psycholog s psychoterapeutickou kvalifikací provádí u indikovaných pacientů skupinovou nebo individuální psychoterapii, pracují s rodinou a blízkými pacienta. Na péči se dále podílí sestra pro péči v psychiatrii, která poskytuje jednak individuálně psychiatrickou rehabilitaci a edukaci, dále skupinové podpůrné terapeutické aktivity (např. trénink kognitivních funkcí, intervence v oblasti správného životního stylu včetně relaxačních technik a přiměřených pohybových aktivit aj.).</w:t>
            </w:r>
          </w:p>
          <w:p w14:paraId="134A574F" w14:textId="77777777" w:rsidR="009C400D" w:rsidRDefault="00B110C1" w:rsidP="000709D5">
            <w:pPr>
              <w:widowControl w:val="0"/>
              <w:tabs>
                <w:tab w:val="left" w:pos="720"/>
              </w:tabs>
              <w:jc w:val="both"/>
              <w:rPr>
                <w:rFonts w:cs="Arial"/>
                <w:color w:val="333333"/>
                <w:sz w:val="20"/>
                <w:shd w:val="clear" w:color="auto" w:fill="FFFFFF"/>
              </w:rPr>
            </w:pPr>
            <w:r>
              <w:rPr>
                <w:rFonts w:cs="Arial"/>
                <w:color w:val="333333"/>
                <w:sz w:val="20"/>
                <w:shd w:val="clear" w:color="auto" w:fill="FFFFFF"/>
              </w:rPr>
              <w:t xml:space="preserve">Zdravotní sestry provádějí kontroly dodržování režimových opatření, kontroly nad jednáním nemocných </w:t>
            </w:r>
            <w:r>
              <w:rPr>
                <w:rFonts w:cs="Arial"/>
                <w:color w:val="333333"/>
                <w:sz w:val="20"/>
                <w:shd w:val="clear" w:color="auto" w:fill="FFFFFF"/>
              </w:rPr>
              <w:lastRenderedPageBreak/>
              <w:t>a dohled nad užíváním léků v rámci zákona č. 373/2011Sb., o specifických zdravotních službách.</w:t>
            </w:r>
          </w:p>
          <w:p w14:paraId="2604330A" w14:textId="77777777" w:rsidR="009C400D" w:rsidRDefault="00B110C1" w:rsidP="000709D5">
            <w:pPr>
              <w:widowControl w:val="0"/>
              <w:tabs>
                <w:tab w:val="left" w:pos="720"/>
              </w:tabs>
              <w:jc w:val="both"/>
              <w:rPr>
                <w:rFonts w:cs="Arial"/>
                <w:color w:val="333333"/>
                <w:sz w:val="20"/>
                <w:shd w:val="clear" w:color="auto" w:fill="FFFFFF"/>
              </w:rPr>
            </w:pPr>
            <w:r>
              <w:rPr>
                <w:rFonts w:cs="Arial"/>
                <w:color w:val="333333"/>
                <w:sz w:val="20"/>
                <w:shd w:val="clear" w:color="auto" w:fill="FFFFFF"/>
              </w:rPr>
              <w:t xml:space="preserve">Dále jsou </w:t>
            </w:r>
            <w:r w:rsidR="009958B6">
              <w:rPr>
                <w:rFonts w:cs="Arial"/>
                <w:color w:val="333333"/>
                <w:sz w:val="20"/>
                <w:shd w:val="clear" w:color="auto" w:fill="FFFFFF"/>
              </w:rPr>
              <w:t>nutná i specifická</w:t>
            </w:r>
            <w:r>
              <w:rPr>
                <w:rFonts w:cs="Arial"/>
                <w:b/>
                <w:color w:val="333333"/>
                <w:sz w:val="20"/>
                <w:shd w:val="clear" w:color="auto" w:fill="FFFFFF"/>
              </w:rPr>
              <w:t xml:space="preserve"> léčebná režimová opatření</w:t>
            </w:r>
            <w:r>
              <w:rPr>
                <w:rFonts w:cs="Arial"/>
                <w:color w:val="333333"/>
                <w:sz w:val="20"/>
                <w:shd w:val="clear" w:color="auto" w:fill="FFFFFF"/>
              </w:rPr>
              <w:t xml:space="preserve">. V neposlední řadě je třeba zohlednit </w:t>
            </w:r>
            <w:r>
              <w:rPr>
                <w:rFonts w:cs="Arial"/>
                <w:b/>
                <w:color w:val="333333"/>
                <w:sz w:val="20"/>
                <w:shd w:val="clear" w:color="auto" w:fill="FFFFFF"/>
              </w:rPr>
              <w:t>hodnocení míry rizika pomoc</w:t>
            </w:r>
            <w:r w:rsidR="00646EE3">
              <w:rPr>
                <w:rFonts w:cs="Arial"/>
                <w:b/>
                <w:color w:val="333333"/>
                <w:sz w:val="20"/>
                <w:shd w:val="clear" w:color="auto" w:fill="FFFFFF"/>
              </w:rPr>
              <w:t>í</w:t>
            </w:r>
            <w:r>
              <w:rPr>
                <w:rFonts w:cs="Arial"/>
                <w:b/>
                <w:color w:val="333333"/>
                <w:sz w:val="20"/>
                <w:shd w:val="clear" w:color="auto" w:fill="FFFFFF"/>
              </w:rPr>
              <w:t xml:space="preserve"> </w:t>
            </w:r>
            <w:r w:rsidR="00646EE3">
              <w:rPr>
                <w:rFonts w:cs="Arial"/>
                <w:b/>
                <w:color w:val="333333"/>
                <w:sz w:val="20"/>
                <w:shd w:val="clear" w:color="auto" w:fill="FFFFFF"/>
              </w:rPr>
              <w:t>specializovaných</w:t>
            </w:r>
            <w:r>
              <w:rPr>
                <w:rFonts w:cs="Arial"/>
                <w:b/>
                <w:color w:val="333333"/>
                <w:sz w:val="20"/>
                <w:shd w:val="clear" w:color="auto" w:fill="FFFFFF"/>
              </w:rPr>
              <w:t xml:space="preserve"> nástrojů</w:t>
            </w:r>
            <w:r>
              <w:rPr>
                <w:rFonts w:cs="Arial"/>
                <w:color w:val="333333"/>
                <w:sz w:val="20"/>
                <w:shd w:val="clear" w:color="auto" w:fill="FFFFFF"/>
              </w:rPr>
              <w:t>.</w:t>
            </w:r>
            <w:r w:rsidR="00646EE3">
              <w:rPr>
                <w:rFonts w:cs="Arial"/>
                <w:color w:val="333333"/>
                <w:sz w:val="20"/>
                <w:shd w:val="clear" w:color="auto" w:fill="FFFFFF"/>
              </w:rPr>
              <w:t xml:space="preserve"> </w:t>
            </w:r>
            <w:r>
              <w:rPr>
                <w:rFonts w:cs="Arial"/>
                <w:color w:val="333333"/>
                <w:sz w:val="20"/>
                <w:shd w:val="clear" w:color="auto" w:fill="FFFFFF"/>
              </w:rPr>
              <w:t xml:space="preserve">Také </w:t>
            </w:r>
            <w:r>
              <w:rPr>
                <w:rFonts w:cs="Arial"/>
                <w:b/>
                <w:color w:val="333333"/>
                <w:sz w:val="20"/>
                <w:shd w:val="clear" w:color="auto" w:fill="FFFFFF"/>
              </w:rPr>
              <w:t>farmakoterapie</w:t>
            </w:r>
            <w:r>
              <w:rPr>
                <w:rFonts w:cs="Arial"/>
                <w:color w:val="333333"/>
                <w:sz w:val="20"/>
                <w:shd w:val="clear" w:color="auto" w:fill="FFFFFF"/>
              </w:rPr>
              <w:t xml:space="preserve"> pacientů umístěných na oddělení se střední mírou zabezpečení </w:t>
            </w:r>
            <w:r>
              <w:rPr>
                <w:rFonts w:cs="Arial"/>
                <w:b/>
                <w:color w:val="333333"/>
                <w:sz w:val="20"/>
                <w:shd w:val="clear" w:color="auto" w:fill="FFFFFF"/>
              </w:rPr>
              <w:t>je</w:t>
            </w:r>
            <w:r>
              <w:rPr>
                <w:rFonts w:cs="Arial"/>
                <w:color w:val="333333"/>
                <w:sz w:val="20"/>
                <w:shd w:val="clear" w:color="auto" w:fill="FFFFFF"/>
              </w:rPr>
              <w:t xml:space="preserve"> ve většině případů </w:t>
            </w:r>
            <w:r>
              <w:rPr>
                <w:rFonts w:cs="Arial"/>
                <w:b/>
                <w:color w:val="333333"/>
                <w:sz w:val="20"/>
                <w:shd w:val="clear" w:color="auto" w:fill="FFFFFF"/>
              </w:rPr>
              <w:t xml:space="preserve">nákladná. </w:t>
            </w:r>
            <w:r>
              <w:rPr>
                <w:rFonts w:cs="Arial"/>
                <w:color w:val="333333"/>
                <w:sz w:val="20"/>
                <w:shd w:val="clear" w:color="auto" w:fill="FFFFFF"/>
              </w:rPr>
              <w:t xml:space="preserve">Pokud je to možné, jsou preferovány dlouhodobě působící injekční preparáty </w:t>
            </w:r>
            <w:r>
              <w:rPr>
                <w:rFonts w:cs="Arial"/>
                <w:color w:val="111111"/>
                <w:sz w:val="20"/>
                <w:shd w:val="clear" w:color="auto" w:fill="FFFFFF"/>
              </w:rPr>
              <w:t>(LAI preparáty).</w:t>
            </w:r>
            <w:r w:rsidR="00495AB9">
              <w:rPr>
                <w:rFonts w:cs="Arial"/>
                <w:color w:val="111111"/>
                <w:sz w:val="20"/>
                <w:shd w:val="clear" w:color="auto" w:fill="FFFFFF"/>
              </w:rPr>
              <w:t xml:space="preserve"> </w:t>
            </w:r>
            <w:r>
              <w:rPr>
                <w:rFonts w:cs="Arial"/>
                <w:color w:val="333333"/>
                <w:sz w:val="20"/>
                <w:shd w:val="clear" w:color="auto" w:fill="FFFFFF"/>
              </w:rPr>
              <w:t>Každý pacient s nařízeným ochranným léčením v ústavní formě by měl být přijatý na oddělení tohoto typu</w:t>
            </w:r>
            <w:r w:rsidR="00495AB9">
              <w:rPr>
                <w:rFonts w:cs="Arial"/>
                <w:color w:val="333333"/>
                <w:sz w:val="20"/>
                <w:shd w:val="clear" w:color="auto" w:fill="FFFFFF"/>
              </w:rPr>
              <w:t xml:space="preserve">, jde tedy o </w:t>
            </w:r>
            <w:r w:rsidR="00495AB9" w:rsidRPr="00313888">
              <w:rPr>
                <w:rFonts w:cs="Arial"/>
                <w:b/>
                <w:color w:val="333333"/>
                <w:sz w:val="20"/>
                <w:shd w:val="clear" w:color="auto" w:fill="FFFFFF"/>
              </w:rPr>
              <w:t>„příjmové oddělení“ v rámci systému ochranného léčení.</w:t>
            </w:r>
          </w:p>
          <w:p w14:paraId="0A26C919" w14:textId="77777777" w:rsidR="009C400D" w:rsidRDefault="009C400D" w:rsidP="000709D5">
            <w:pPr>
              <w:widowControl w:val="0"/>
              <w:tabs>
                <w:tab w:val="left" w:pos="720"/>
              </w:tabs>
              <w:jc w:val="both"/>
              <w:rPr>
                <w:rFonts w:cs="Arial"/>
                <w:color w:val="333333"/>
                <w:sz w:val="20"/>
                <w:shd w:val="clear" w:color="auto" w:fill="FFFFFF"/>
              </w:rPr>
            </w:pPr>
          </w:p>
          <w:p w14:paraId="0CFD7BFB" w14:textId="77777777" w:rsidR="009C400D" w:rsidRDefault="00B110C1" w:rsidP="000709D5">
            <w:pPr>
              <w:widowControl w:val="0"/>
              <w:jc w:val="both"/>
              <w:rPr>
                <w:rFonts w:cs="Arial"/>
                <w:b/>
                <w:color w:val="333333"/>
                <w:sz w:val="20"/>
                <w:shd w:val="clear" w:color="auto" w:fill="FFFFFF"/>
              </w:rPr>
            </w:pPr>
            <w:r>
              <w:rPr>
                <w:rFonts w:cs="Arial"/>
                <w:b/>
                <w:color w:val="333333"/>
                <w:sz w:val="20"/>
                <w:shd w:val="clear" w:color="auto" w:fill="FFFFFF"/>
              </w:rPr>
              <w:t>Vstupní diagnostika</w:t>
            </w:r>
          </w:p>
          <w:p w14:paraId="738A12FD"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 xml:space="preserve">Ústavní ochranné léčení probíhá na základě komplexní, multimodální a multiprofesní vstupní diagnostiky. Tato by </w:t>
            </w:r>
            <w:r w:rsidR="009958B6">
              <w:rPr>
                <w:rFonts w:cs="Arial"/>
                <w:color w:val="333333"/>
                <w:sz w:val="20"/>
                <w:shd w:val="clear" w:color="auto" w:fill="FFFFFF"/>
              </w:rPr>
              <w:t>kromě fyzického</w:t>
            </w:r>
            <w:r>
              <w:rPr>
                <w:rFonts w:cs="Arial"/>
                <w:color w:val="333333"/>
                <w:sz w:val="20"/>
                <w:shd w:val="clear" w:color="auto" w:fill="FFFFFF"/>
              </w:rPr>
              <w:t xml:space="preserve"> a neurologického vyšetření měla obsahovat také </w:t>
            </w:r>
            <w:r>
              <w:rPr>
                <w:rFonts w:cs="Arial"/>
                <w:b/>
                <w:color w:val="333333"/>
                <w:sz w:val="20"/>
                <w:shd w:val="clear" w:color="auto" w:fill="FFFFFF"/>
              </w:rPr>
              <w:t>kompletní anamnézu včetně soudní lékařské anamnézy, záznam psychopatologických nálezů a další technická a psychologická vyšetření</w:t>
            </w:r>
            <w:r>
              <w:rPr>
                <w:rFonts w:cs="Arial"/>
                <w:color w:val="333333"/>
                <w:sz w:val="20"/>
                <w:shd w:val="clear" w:color="auto" w:fill="FFFFFF"/>
              </w:rPr>
              <w:t xml:space="preserve">, a také </w:t>
            </w:r>
            <w:r>
              <w:rPr>
                <w:rFonts w:cs="Arial"/>
                <w:b/>
                <w:color w:val="333333"/>
                <w:sz w:val="20"/>
                <w:shd w:val="clear" w:color="auto" w:fill="FFFFFF"/>
              </w:rPr>
              <w:t>počáteční posouzení rizika</w:t>
            </w:r>
            <w:r>
              <w:rPr>
                <w:rFonts w:cs="Arial"/>
                <w:color w:val="333333"/>
                <w:sz w:val="20"/>
                <w:shd w:val="clear" w:color="auto" w:fill="FFFFFF"/>
              </w:rPr>
              <w:t xml:space="preserve">. Zjištěné diagnózy jsou opatřeny kódem podle mezinárodně platných diagnostických klasifikačních systémů (aktuálně ICD-10 [ICD: International </w:t>
            </w:r>
            <w:proofErr w:type="spellStart"/>
            <w:r>
              <w:rPr>
                <w:rFonts w:cs="Arial"/>
                <w:color w:val="333333"/>
                <w:sz w:val="20"/>
                <w:shd w:val="clear" w:color="auto" w:fill="FFFFFF"/>
              </w:rPr>
              <w:t>Statistical</w:t>
            </w:r>
            <w:proofErr w:type="spellEnd"/>
            <w:r>
              <w:rPr>
                <w:rFonts w:cs="Arial"/>
                <w:color w:val="333333"/>
                <w:sz w:val="20"/>
                <w:shd w:val="clear" w:color="auto" w:fill="FFFFFF"/>
              </w:rPr>
              <w:t xml:space="preserve"> </w:t>
            </w:r>
            <w:proofErr w:type="spellStart"/>
            <w:r>
              <w:rPr>
                <w:rFonts w:cs="Arial"/>
                <w:color w:val="333333"/>
                <w:sz w:val="20"/>
                <w:shd w:val="clear" w:color="auto" w:fill="FFFFFF"/>
              </w:rPr>
              <w:t>Classification</w:t>
            </w:r>
            <w:proofErr w:type="spellEnd"/>
            <w:r>
              <w:rPr>
                <w:rFonts w:cs="Arial"/>
                <w:color w:val="333333"/>
                <w:sz w:val="20"/>
                <w:shd w:val="clear" w:color="auto" w:fill="FFFFFF"/>
              </w:rPr>
              <w:t xml:space="preserve"> </w:t>
            </w:r>
            <w:proofErr w:type="spellStart"/>
            <w:r>
              <w:rPr>
                <w:rFonts w:cs="Arial"/>
                <w:color w:val="333333"/>
                <w:sz w:val="20"/>
                <w:shd w:val="clear" w:color="auto" w:fill="FFFFFF"/>
              </w:rPr>
              <w:t>of</w:t>
            </w:r>
            <w:proofErr w:type="spellEnd"/>
            <w:r>
              <w:rPr>
                <w:rFonts w:cs="Arial"/>
                <w:color w:val="333333"/>
                <w:sz w:val="20"/>
                <w:shd w:val="clear" w:color="auto" w:fill="FFFFFF"/>
              </w:rPr>
              <w:t xml:space="preserve"> </w:t>
            </w:r>
            <w:proofErr w:type="spellStart"/>
            <w:r>
              <w:rPr>
                <w:rFonts w:cs="Arial"/>
                <w:color w:val="333333"/>
                <w:sz w:val="20"/>
                <w:shd w:val="clear" w:color="auto" w:fill="FFFFFF"/>
              </w:rPr>
              <w:t>Diseases</w:t>
            </w:r>
            <w:proofErr w:type="spellEnd"/>
            <w:r>
              <w:rPr>
                <w:rFonts w:cs="Arial"/>
                <w:color w:val="333333"/>
                <w:sz w:val="20"/>
                <w:shd w:val="clear" w:color="auto" w:fill="FFFFFF"/>
              </w:rPr>
              <w:t xml:space="preserve"> and </w:t>
            </w:r>
            <w:proofErr w:type="spellStart"/>
            <w:r>
              <w:rPr>
                <w:rFonts w:cs="Arial"/>
                <w:color w:val="333333"/>
                <w:sz w:val="20"/>
                <w:shd w:val="clear" w:color="auto" w:fill="FFFFFF"/>
              </w:rPr>
              <w:t>Related</w:t>
            </w:r>
            <w:proofErr w:type="spellEnd"/>
            <w:r>
              <w:rPr>
                <w:rFonts w:cs="Arial"/>
                <w:color w:val="333333"/>
                <w:sz w:val="20"/>
                <w:shd w:val="clear" w:color="auto" w:fill="FFFFFF"/>
              </w:rPr>
              <w:t xml:space="preserve"> </w:t>
            </w:r>
            <w:proofErr w:type="spellStart"/>
            <w:r>
              <w:rPr>
                <w:rFonts w:cs="Arial"/>
                <w:color w:val="333333"/>
                <w:sz w:val="20"/>
                <w:shd w:val="clear" w:color="auto" w:fill="FFFFFF"/>
              </w:rPr>
              <w:t>Health</w:t>
            </w:r>
            <w:proofErr w:type="spellEnd"/>
            <w:r>
              <w:rPr>
                <w:rFonts w:cs="Arial"/>
                <w:color w:val="333333"/>
                <w:sz w:val="20"/>
                <w:shd w:val="clear" w:color="auto" w:fill="FFFFFF"/>
              </w:rPr>
              <w:t xml:space="preserve"> </w:t>
            </w:r>
            <w:proofErr w:type="spellStart"/>
            <w:r>
              <w:rPr>
                <w:rFonts w:cs="Arial"/>
                <w:color w:val="333333"/>
                <w:sz w:val="20"/>
                <w:shd w:val="clear" w:color="auto" w:fill="FFFFFF"/>
              </w:rPr>
              <w:t>Problems</w:t>
            </w:r>
            <w:proofErr w:type="spellEnd"/>
            <w:r>
              <w:rPr>
                <w:rFonts w:cs="Arial"/>
                <w:color w:val="333333"/>
                <w:sz w:val="20"/>
                <w:shd w:val="clear" w:color="auto" w:fill="FFFFFF"/>
              </w:rPr>
              <w:t>]</w:t>
            </w:r>
            <w:r w:rsidR="00D20353">
              <w:rPr>
                <w:rFonts w:cs="Arial"/>
                <w:color w:val="333333"/>
                <w:sz w:val="20"/>
                <w:shd w:val="clear" w:color="auto" w:fill="FFFFFF"/>
              </w:rPr>
              <w:t>.</w:t>
            </w:r>
            <w:r>
              <w:rPr>
                <w:rFonts w:cs="Arial"/>
                <w:color w:val="333333"/>
                <w:sz w:val="20"/>
                <w:shd w:val="clear" w:color="auto" w:fill="FFFFFF"/>
              </w:rPr>
              <w:t xml:space="preserve"> Záznam a hodnocení rizik je založeno na všech dostupných informacích a zahrnuje vyhodnocení situace ve spisu včetně předchozích soudně-znaleckých vyšetření a lékařské dokumentace </w:t>
            </w:r>
            <w:sdt>
              <w:sdtPr>
                <w:rPr>
                  <w:rFonts w:cs="Arial"/>
                  <w:color w:val="000000"/>
                  <w:sz w:val="20"/>
                  <w:shd w:val="clear" w:color="auto" w:fill="FFFFFF"/>
                </w:rPr>
                <w:tag w:val="MENDELEY_CITATION_v3_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"/>
                <w:id w:val="2038774196"/>
                <w:placeholder>
                  <w:docPart w:val="DefaultPlaceholder_-1854013440"/>
                </w:placeholder>
              </w:sdtPr>
              <w:sdtEndPr/>
              <w:sdtContent>
                <w:r w:rsidR="007A1CF6" w:rsidRPr="007A1CF6">
                  <w:rPr>
                    <w:rFonts w:cs="Arial"/>
                    <w:color w:val="000000"/>
                    <w:sz w:val="20"/>
                    <w:shd w:val="clear" w:color="auto" w:fill="FFFFFF"/>
                  </w:rPr>
                  <w:t>(14)</w:t>
                </w:r>
              </w:sdtContent>
            </w:sdt>
            <w:r>
              <w:rPr>
                <w:rFonts w:cs="Arial"/>
                <w:color w:val="333333"/>
                <w:sz w:val="20"/>
                <w:shd w:val="clear" w:color="auto" w:fill="FFFFFF"/>
              </w:rPr>
              <w:t>. Posouzení rizika se opírá o strukturované nástroje pro posouzení rizika. I když je vyžádání předchozích spisů a komplexní zhodnocení často časově náročné a zčásti vyžaduje souhlasu pacienta, měla by být vstupní diagnostika uzavřena zpravidla po třech měsících</w:t>
            </w:r>
            <w:r w:rsidR="004D4721" w:rsidRPr="004D4721">
              <w:rPr>
                <w:rFonts w:cs="Arial"/>
                <w:color w:val="333333"/>
                <w:sz w:val="20"/>
                <w:shd w:val="clear" w:color="auto" w:fill="FFFFFF"/>
              </w:rPr>
              <w:t xml:space="preserve"> </w:t>
            </w:r>
            <w:sdt>
              <w:sdtPr>
                <w:rPr>
                  <w:rFonts w:cs="Arial"/>
                  <w:color w:val="000000"/>
                  <w:sz w:val="20"/>
                  <w:shd w:val="clear" w:color="auto" w:fill="FFFFFF"/>
                </w:rPr>
                <w:tag w:val="MENDELEY_CITATION_v3_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"/>
                <w:id w:val="-1461192864"/>
                <w:placeholder>
                  <w:docPart w:val="DefaultPlaceholder_-1854013440"/>
                </w:placeholder>
              </w:sdtPr>
              <w:sdtEndPr/>
              <w:sdtContent>
                <w:r w:rsidR="007A1CF6" w:rsidRPr="007A1CF6">
                  <w:rPr>
                    <w:rFonts w:cs="Arial"/>
                    <w:color w:val="000000"/>
                    <w:sz w:val="20"/>
                    <w:shd w:val="clear" w:color="auto" w:fill="FFFFFF"/>
                  </w:rPr>
                  <w:t>(15–17)</w:t>
                </w:r>
              </w:sdtContent>
            </w:sdt>
            <w:r>
              <w:rPr>
                <w:rFonts w:cs="Arial"/>
                <w:color w:val="333333"/>
                <w:sz w:val="20"/>
                <w:shd w:val="clear" w:color="auto" w:fill="FFFFFF"/>
              </w:rPr>
              <w:t>.</w:t>
            </w:r>
          </w:p>
          <w:p w14:paraId="130766B4"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 xml:space="preserve">Do léčby jsou přijímáni nemocní v akutních stavech (analogicky akutní psychiatrické péči) s dekompenzacemi vážných duševních onemocnění např. schizofrenní onemocnění, bipolární afektivní porucha, stavy vyvolané návykovými látkami, nemocní s dekompenzacemi poruch osobnosti apod. Zajištění péče o ty to nemocné si vyžaduje vyvíjení </w:t>
            </w:r>
            <w:r>
              <w:rPr>
                <w:rFonts w:cs="Arial"/>
                <w:b/>
                <w:color w:val="333333"/>
                <w:sz w:val="20"/>
                <w:shd w:val="clear" w:color="auto" w:fill="FFFFFF"/>
              </w:rPr>
              <w:t>nepřetržitého dohledu</w:t>
            </w:r>
            <w:r>
              <w:rPr>
                <w:rFonts w:cs="Arial"/>
                <w:color w:val="333333"/>
                <w:sz w:val="20"/>
                <w:shd w:val="clear" w:color="auto" w:fill="FFFFFF"/>
              </w:rPr>
              <w:t xml:space="preserve">, </w:t>
            </w:r>
            <w:r>
              <w:rPr>
                <w:rFonts w:cs="Arial"/>
                <w:b/>
                <w:color w:val="333333"/>
                <w:sz w:val="20"/>
                <w:shd w:val="clear" w:color="auto" w:fill="FFFFFF"/>
              </w:rPr>
              <w:t>zajištění diagnostiky</w:t>
            </w:r>
            <w:r>
              <w:rPr>
                <w:rFonts w:cs="Arial"/>
                <w:color w:val="333333"/>
                <w:sz w:val="20"/>
                <w:shd w:val="clear" w:color="auto" w:fill="FFFFFF"/>
              </w:rPr>
              <w:t xml:space="preserve"> uváděné výše, </w:t>
            </w:r>
            <w:r>
              <w:rPr>
                <w:rFonts w:cs="Arial"/>
                <w:b/>
                <w:color w:val="333333"/>
                <w:sz w:val="20"/>
                <w:shd w:val="clear" w:color="auto" w:fill="FFFFFF"/>
              </w:rPr>
              <w:t>nastavení farmakoterapie</w:t>
            </w:r>
            <w:r>
              <w:rPr>
                <w:rFonts w:cs="Arial"/>
                <w:color w:val="333333"/>
                <w:sz w:val="20"/>
                <w:shd w:val="clear" w:color="auto" w:fill="FFFFFF"/>
              </w:rPr>
              <w:t xml:space="preserve"> a v případech, kdy to jejich stav vyžaduje, i </w:t>
            </w:r>
            <w:r>
              <w:rPr>
                <w:rFonts w:cs="Arial"/>
                <w:b/>
                <w:color w:val="333333"/>
                <w:sz w:val="20"/>
                <w:shd w:val="clear" w:color="auto" w:fill="FFFFFF"/>
              </w:rPr>
              <w:t>aplikaci omezovacích prostředků</w:t>
            </w:r>
            <w:r>
              <w:rPr>
                <w:rFonts w:cs="Arial"/>
                <w:color w:val="333333"/>
                <w:sz w:val="20"/>
                <w:shd w:val="clear" w:color="auto" w:fill="FFFFFF"/>
              </w:rPr>
              <w:t>. Zásadním aspektem je zajištění bezpečí pro nemocné i personál</w:t>
            </w:r>
            <w:r w:rsidR="0069656F">
              <w:rPr>
                <w:rFonts w:cs="Arial"/>
                <w:color w:val="333333"/>
                <w:sz w:val="20"/>
                <w:shd w:val="clear" w:color="auto" w:fill="FFFFFF"/>
              </w:rPr>
              <w:t xml:space="preserve">, protože se </w:t>
            </w:r>
            <w:r>
              <w:rPr>
                <w:rFonts w:cs="Arial"/>
                <w:color w:val="333333"/>
                <w:sz w:val="20"/>
                <w:shd w:val="clear" w:color="auto" w:fill="FFFFFF"/>
              </w:rPr>
              <w:t xml:space="preserve">léčba </w:t>
            </w:r>
            <w:r w:rsidR="0069656F">
              <w:rPr>
                <w:rFonts w:cs="Arial"/>
                <w:color w:val="333333"/>
                <w:sz w:val="20"/>
                <w:shd w:val="clear" w:color="auto" w:fill="FFFFFF"/>
              </w:rPr>
              <w:t xml:space="preserve">nezřídka </w:t>
            </w:r>
            <w:r>
              <w:rPr>
                <w:rFonts w:cs="Arial"/>
                <w:color w:val="333333"/>
                <w:sz w:val="20"/>
                <w:shd w:val="clear" w:color="auto" w:fill="FFFFFF"/>
              </w:rPr>
              <w:t>týká osob, které se dopustily vážných násilných trestných činů či činů jinak trestných.</w:t>
            </w:r>
          </w:p>
          <w:p w14:paraId="1DFBC55C" w14:textId="77777777" w:rsidR="009C400D" w:rsidRDefault="009C400D" w:rsidP="000709D5">
            <w:pPr>
              <w:widowControl w:val="0"/>
              <w:jc w:val="both"/>
              <w:rPr>
                <w:rFonts w:cs="Arial"/>
                <w:color w:val="333333"/>
                <w:sz w:val="20"/>
                <w:shd w:val="clear" w:color="auto" w:fill="FFFFFF"/>
              </w:rPr>
            </w:pPr>
          </w:p>
          <w:p w14:paraId="5ECF1637" w14:textId="77777777" w:rsidR="009C400D" w:rsidRDefault="00B110C1" w:rsidP="000709D5">
            <w:pPr>
              <w:widowControl w:val="0"/>
              <w:jc w:val="both"/>
              <w:rPr>
                <w:rFonts w:cs="Arial"/>
                <w:b/>
                <w:color w:val="333333"/>
                <w:sz w:val="20"/>
                <w:shd w:val="clear" w:color="auto" w:fill="FFFFFF"/>
              </w:rPr>
            </w:pPr>
            <w:r>
              <w:rPr>
                <w:rFonts w:cs="Arial"/>
                <w:b/>
                <w:color w:val="333333"/>
                <w:sz w:val="20"/>
                <w:shd w:val="clear" w:color="auto" w:fill="FFFFFF"/>
              </w:rPr>
              <w:t>Plán léčby</w:t>
            </w:r>
          </w:p>
          <w:p w14:paraId="499413DF"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 xml:space="preserve">S ohledem na úvodní epizodu forenzní péče </w:t>
            </w:r>
            <w:r w:rsidR="009958B6">
              <w:rPr>
                <w:rFonts w:cs="Arial"/>
                <w:color w:val="333333"/>
                <w:sz w:val="20"/>
                <w:shd w:val="clear" w:color="auto" w:fill="FFFFFF"/>
              </w:rPr>
              <w:t xml:space="preserve">kdy </w:t>
            </w:r>
            <w:r>
              <w:rPr>
                <w:rFonts w:cs="Arial"/>
                <w:color w:val="333333"/>
                <w:sz w:val="20"/>
                <w:shd w:val="clear" w:color="auto" w:fill="FFFFFF"/>
              </w:rPr>
              <w:t xml:space="preserve">jde často </w:t>
            </w:r>
            <w:r>
              <w:rPr>
                <w:rFonts w:cs="Arial"/>
                <w:b/>
                <w:color w:val="333333"/>
                <w:sz w:val="20"/>
                <w:shd w:val="clear" w:color="auto" w:fill="FFFFFF"/>
              </w:rPr>
              <w:t>o pacienta nespolupracujícího z důvodu duševního onemocnění</w:t>
            </w:r>
            <w:r>
              <w:rPr>
                <w:rFonts w:cs="Arial"/>
                <w:color w:val="333333"/>
                <w:sz w:val="20"/>
                <w:shd w:val="clear" w:color="auto" w:fill="FFFFFF"/>
              </w:rPr>
              <w:t>, který není schopný dodržovat terapeutický plán a dohodnutý postup léčby. Je nutné ovlivnit ty léčebné potřeby, které podkládají jejich rizikovost, která by měla na této úrovni odpovídat nadprůměrné úrovni „kriminogenních“ potřeb</w:t>
            </w:r>
            <w:r w:rsidR="004F06A6">
              <w:rPr>
                <w:rFonts w:cs="Arial"/>
                <w:color w:val="333333"/>
                <w:sz w:val="20"/>
                <w:shd w:val="clear" w:color="auto" w:fill="FFFFFF"/>
              </w:rPr>
              <w:t xml:space="preserve"> </w:t>
            </w:r>
            <w:sdt>
              <w:sdtPr>
                <w:rPr>
                  <w:rFonts w:cs="Arial"/>
                  <w:color w:val="000000"/>
                  <w:sz w:val="20"/>
                  <w:shd w:val="clear" w:color="auto" w:fill="FFFFFF"/>
                </w:rPr>
                <w:tag w:val="MENDELEY_CITATION_v3_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"/>
                <w:id w:val="-1504572845"/>
                <w:placeholder>
                  <w:docPart w:val="DefaultPlaceholder_-1854013440"/>
                </w:placeholder>
              </w:sdtPr>
              <w:sdtEndPr/>
              <w:sdtContent>
                <w:r w:rsidR="007A1CF6" w:rsidRPr="007A1CF6">
                  <w:rPr>
                    <w:rFonts w:cs="Arial"/>
                    <w:color w:val="000000"/>
                    <w:sz w:val="20"/>
                    <w:shd w:val="clear" w:color="auto" w:fill="FFFFFF"/>
                  </w:rPr>
                  <w:t>(18)</w:t>
                </w:r>
              </w:sdtContent>
            </w:sdt>
            <w:r w:rsidR="004F06A6">
              <w:rPr>
                <w:rFonts w:cs="Arial"/>
                <w:color w:val="333333"/>
                <w:sz w:val="20"/>
                <w:shd w:val="clear" w:color="auto" w:fill="FFFFFF"/>
              </w:rPr>
              <w:t>.</w:t>
            </w:r>
            <w:r>
              <w:rPr>
                <w:rFonts w:cs="Arial"/>
                <w:color w:val="333333"/>
                <w:sz w:val="20"/>
                <w:shd w:val="clear" w:color="auto" w:fill="FFFFFF"/>
              </w:rPr>
              <w:t xml:space="preserve"> Na základě komplexního zhodnocení základních statických a dynamických (= proměnlivých) rizikových faktorů u daného případu plán léčby stanoví, které metody (s přihlédnutím k individuálním charakteristikám nemocného) a v jakém pořadí mají tyto rizikové faktory snížit, kompenzovat nebo neutralizovat. </w:t>
            </w:r>
            <w:r>
              <w:rPr>
                <w:rFonts w:cs="Arial"/>
                <w:b/>
                <w:color w:val="333333"/>
                <w:sz w:val="20"/>
                <w:shd w:val="clear" w:color="auto" w:fill="FFFFFF"/>
              </w:rPr>
              <w:t>Již na začátku by měl být navržen scénář</w:t>
            </w:r>
            <w:r w:rsidR="00781A9C">
              <w:rPr>
                <w:rFonts w:cs="Arial"/>
                <w:b/>
                <w:color w:val="333333"/>
                <w:sz w:val="20"/>
                <w:shd w:val="clear" w:color="auto" w:fill="FFFFFF"/>
              </w:rPr>
              <w:t xml:space="preserve"> (terapeutický, intervenční a dohledový plán)</w:t>
            </w:r>
            <w:r>
              <w:rPr>
                <w:rFonts w:cs="Arial"/>
                <w:b/>
                <w:color w:val="333333"/>
                <w:sz w:val="20"/>
                <w:shd w:val="clear" w:color="auto" w:fill="FFFFFF"/>
              </w:rPr>
              <w:t>, který bude ukazovat, za jakých rámcových podmínek</w:t>
            </w:r>
            <w:r w:rsidR="00781A9C">
              <w:rPr>
                <w:rFonts w:cs="Arial"/>
                <w:b/>
                <w:color w:val="333333"/>
                <w:sz w:val="20"/>
                <w:shd w:val="clear" w:color="auto" w:fill="FFFFFF"/>
              </w:rPr>
              <w:t>, jakým vedením léčby a jakým jejím zacílením</w:t>
            </w:r>
            <w:r>
              <w:rPr>
                <w:rFonts w:cs="Arial"/>
                <w:b/>
                <w:color w:val="333333"/>
                <w:sz w:val="20"/>
                <w:shd w:val="clear" w:color="auto" w:fill="FFFFFF"/>
              </w:rPr>
              <w:t xml:space="preserve"> by bylo možno dosáhnout překladu na oddělení s nižší mírou zabezpečení, případně propuštění do léčby ambulantní</w:t>
            </w:r>
            <w:r>
              <w:rPr>
                <w:rFonts w:cs="Arial"/>
                <w:color w:val="333333"/>
                <w:sz w:val="20"/>
                <w:shd w:val="clear" w:color="auto" w:fill="FFFFFF"/>
              </w:rPr>
              <w:t>.</w:t>
            </w:r>
          </w:p>
          <w:p w14:paraId="50CB2E53"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V krátkodobých plánech léčby musí být definovány ověřitelné dílčí cíle. Lze použít i individualizované terapeutické smlouvy, které specifikují konkrétní léčebná opatření k dosažení cíle a případně podmínky pro další kroky vedoucí k uvolnění režimu.</w:t>
            </w:r>
          </w:p>
          <w:p w14:paraId="1DBCF79A" w14:textId="77777777" w:rsidR="009C400D" w:rsidRDefault="009C400D" w:rsidP="000709D5">
            <w:pPr>
              <w:widowControl w:val="0"/>
              <w:jc w:val="both"/>
              <w:rPr>
                <w:rFonts w:cs="Arial"/>
                <w:color w:val="333333"/>
                <w:sz w:val="20"/>
                <w:shd w:val="clear" w:color="auto" w:fill="FFFFFF"/>
              </w:rPr>
            </w:pPr>
          </w:p>
          <w:p w14:paraId="7573936D" w14:textId="77777777" w:rsidR="009C400D" w:rsidRDefault="00B110C1" w:rsidP="000709D5">
            <w:pPr>
              <w:widowControl w:val="0"/>
              <w:jc w:val="both"/>
              <w:rPr>
                <w:rFonts w:cs="Arial"/>
                <w:b/>
                <w:color w:val="333333"/>
                <w:sz w:val="20"/>
                <w:shd w:val="clear" w:color="auto" w:fill="FFFFFF"/>
              </w:rPr>
            </w:pPr>
            <w:r>
              <w:rPr>
                <w:rFonts w:cs="Arial"/>
                <w:b/>
                <w:color w:val="333333"/>
                <w:sz w:val="20"/>
                <w:shd w:val="clear" w:color="auto" w:fill="FFFFFF"/>
              </w:rPr>
              <w:t>Léčba</w:t>
            </w:r>
          </w:p>
          <w:p w14:paraId="6DEBBD8C"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 xml:space="preserve">Léčba je zaměřena na pomoc se získáním kontroly nad svým jednáním, zaléčení akutních příznaků onemocnění, ovlivnění těch faktorů rizika, které se mohou manifestovat jako akutní násilí. </w:t>
            </w:r>
            <w:r>
              <w:rPr>
                <w:rFonts w:cs="Arial"/>
                <w:color w:val="111111"/>
                <w:sz w:val="20"/>
                <w:shd w:val="clear" w:color="auto" w:fill="FFFFFF"/>
              </w:rPr>
              <w:t>Důležitý je aspekt získání náhledu a toho, jak souvisí diagnostikované onemocnění s násilnými projevy či tím, co soud konstatoval jako „společenskou nebezpečnost“ v případě daného nemocného. Pokud lze, je vždy preferována léčba dlouhodobě působící (LAI preparáty)</w:t>
            </w:r>
            <w:r w:rsidR="004F06A6">
              <w:rPr>
                <w:rFonts w:cs="Arial"/>
                <w:color w:val="111111"/>
                <w:sz w:val="20"/>
                <w:shd w:val="clear" w:color="auto" w:fill="FFFFFF"/>
              </w:rPr>
              <w:t xml:space="preserve"> </w:t>
            </w:r>
            <w:sdt>
              <w:sdtPr>
                <w:rPr>
                  <w:rFonts w:cs="Arial"/>
                  <w:color w:val="000000"/>
                  <w:sz w:val="20"/>
                  <w:shd w:val="clear" w:color="auto" w:fill="FFFFFF"/>
                </w:rPr>
                <w:tag w:val="MENDELEY_CITATION_v3_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"/>
                <w:id w:val="749697346"/>
                <w:placeholder>
                  <w:docPart w:val="DefaultPlaceholder_-1854013440"/>
                </w:placeholder>
              </w:sdtPr>
              <w:sdtEndPr/>
              <w:sdtContent>
                <w:r w:rsidR="007A1CF6" w:rsidRPr="007A1CF6">
                  <w:rPr>
                    <w:rFonts w:cs="Arial"/>
                    <w:color w:val="000000"/>
                    <w:sz w:val="20"/>
                    <w:shd w:val="clear" w:color="auto" w:fill="FFFFFF"/>
                  </w:rPr>
                  <w:t>(19)</w:t>
                </w:r>
              </w:sdtContent>
            </w:sdt>
            <w:r>
              <w:rPr>
                <w:rFonts w:cs="Arial"/>
                <w:color w:val="111111"/>
                <w:sz w:val="20"/>
                <w:shd w:val="clear" w:color="auto" w:fill="FFFFFF"/>
              </w:rPr>
              <w:t>.</w:t>
            </w:r>
          </w:p>
          <w:p w14:paraId="07D394EE" w14:textId="77777777" w:rsidR="009C400D" w:rsidRDefault="009C400D" w:rsidP="000709D5">
            <w:pPr>
              <w:widowControl w:val="0"/>
              <w:jc w:val="both"/>
              <w:rPr>
                <w:rFonts w:cs="Arial"/>
                <w:b/>
                <w:color w:val="333333"/>
                <w:sz w:val="20"/>
                <w:shd w:val="clear" w:color="auto" w:fill="FFFFFF"/>
              </w:rPr>
            </w:pPr>
          </w:p>
          <w:p w14:paraId="5B0525AF" w14:textId="77777777" w:rsidR="009C400D" w:rsidRDefault="00B110C1" w:rsidP="000709D5">
            <w:pPr>
              <w:widowControl w:val="0"/>
              <w:jc w:val="both"/>
              <w:rPr>
                <w:rFonts w:cs="Arial"/>
                <w:b/>
                <w:color w:val="333333"/>
                <w:sz w:val="20"/>
                <w:shd w:val="clear" w:color="auto" w:fill="FFFFFF"/>
              </w:rPr>
            </w:pPr>
            <w:r>
              <w:rPr>
                <w:rFonts w:cs="Arial"/>
                <w:b/>
                <w:color w:val="333333"/>
                <w:sz w:val="20"/>
                <w:shd w:val="clear" w:color="auto" w:fill="FFFFFF"/>
              </w:rPr>
              <w:t>Ukončení pobytu na středně zabezpečeném oddělení</w:t>
            </w:r>
          </w:p>
          <w:p w14:paraId="6F837F64"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 xml:space="preserve">Ukončení pobytu na středně zabezpečeném oddělení je možné při posunu v hodnocení v rámci Pětistupňového systému rizika a léčebných potřeb (viz. </w:t>
            </w:r>
            <w:r w:rsidR="009958B6">
              <w:rPr>
                <w:rFonts w:cs="Arial"/>
                <w:color w:val="333333"/>
                <w:sz w:val="20"/>
                <w:shd w:val="clear" w:color="auto" w:fill="FFFFFF"/>
              </w:rPr>
              <w:t>Doplňující</w:t>
            </w:r>
            <w:r>
              <w:rPr>
                <w:rFonts w:cs="Arial"/>
                <w:color w:val="333333"/>
                <w:sz w:val="20"/>
                <w:shd w:val="clear" w:color="auto" w:fill="FFFFFF"/>
              </w:rPr>
              <w:t xml:space="preserve"> informace). Při stabilizaci </w:t>
            </w:r>
            <w:r w:rsidR="009958B6">
              <w:rPr>
                <w:rFonts w:cs="Arial"/>
                <w:color w:val="333333"/>
                <w:sz w:val="20"/>
                <w:shd w:val="clear" w:color="auto" w:fill="FFFFFF"/>
              </w:rPr>
              <w:t>stavu je</w:t>
            </w:r>
            <w:r>
              <w:rPr>
                <w:rFonts w:cs="Arial"/>
                <w:color w:val="333333"/>
                <w:sz w:val="20"/>
                <w:shd w:val="clear" w:color="auto" w:fill="FFFFFF"/>
              </w:rPr>
              <w:t xml:space="preserve"> možný </w:t>
            </w:r>
            <w:r>
              <w:rPr>
                <w:rFonts w:cs="Arial"/>
                <w:b/>
                <w:color w:val="333333"/>
                <w:sz w:val="20"/>
                <w:shd w:val="clear" w:color="auto" w:fill="FFFFFF"/>
              </w:rPr>
              <w:t xml:space="preserve">překlad na oddělení s nižší úrovní </w:t>
            </w:r>
            <w:r>
              <w:rPr>
                <w:rFonts w:cs="Arial"/>
                <w:color w:val="333333"/>
                <w:sz w:val="20"/>
                <w:shd w:val="clear" w:color="auto" w:fill="FFFFFF"/>
              </w:rPr>
              <w:t xml:space="preserve">zabezpečení. Pokud je léčba neúspěšná u pacientů s extrémní rizikovostí a zároveň není léčebně za hospitalizace ve zdravotnickém zařízení ovlivnitelná, je nutné podání návrhu soudu na umístění do zařízení vězeňského typu (zabezpečovací detence). </w:t>
            </w:r>
            <w:r>
              <w:rPr>
                <w:rFonts w:cs="Arial"/>
                <w:color w:val="333333"/>
                <w:sz w:val="20"/>
                <w:shd w:val="clear" w:color="auto" w:fill="FFFFFF"/>
              </w:rPr>
              <w:lastRenderedPageBreak/>
              <w:t>V některých případech rychlé a výrazné stabilizace připadá v úvahu i propuštění do komunitní či ambulantní péče.</w:t>
            </w:r>
          </w:p>
          <w:p w14:paraId="22BB10D9" w14:textId="77777777" w:rsidR="009C400D" w:rsidRDefault="009C400D" w:rsidP="000709D5">
            <w:pPr>
              <w:widowControl w:val="0"/>
              <w:jc w:val="both"/>
              <w:rPr>
                <w:rFonts w:cs="Arial"/>
                <w:color w:val="333333"/>
                <w:sz w:val="20"/>
                <w:shd w:val="clear" w:color="auto" w:fill="FFFFFF"/>
              </w:rPr>
            </w:pPr>
          </w:p>
          <w:p w14:paraId="7D820F7F"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Veškeré činnosti zdravotního personálu týkající se pacienta jsou zapsány do jeho zdravotnické dokumentace.</w:t>
            </w:r>
          </w:p>
          <w:p w14:paraId="019983F6" w14:textId="77777777" w:rsidR="009C400D" w:rsidRDefault="009C400D" w:rsidP="000709D5">
            <w:pPr>
              <w:widowControl w:val="0"/>
              <w:jc w:val="both"/>
              <w:rPr>
                <w:rFonts w:cs="Arial"/>
                <w:b/>
                <w:color w:val="333333"/>
                <w:sz w:val="20"/>
                <w:shd w:val="clear" w:color="auto" w:fill="FFFFFF"/>
              </w:rPr>
            </w:pPr>
          </w:p>
          <w:p w14:paraId="79681B8D" w14:textId="77777777" w:rsidR="009C400D" w:rsidRDefault="00B110C1" w:rsidP="000709D5">
            <w:pPr>
              <w:widowControl w:val="0"/>
              <w:tabs>
                <w:tab w:val="left" w:pos="720"/>
              </w:tabs>
              <w:jc w:val="both"/>
              <w:rPr>
                <w:rFonts w:cs="Arial"/>
                <w:b/>
                <w:color w:val="333333"/>
                <w:sz w:val="20"/>
                <w:shd w:val="clear" w:color="auto" w:fill="FFFFFF"/>
              </w:rPr>
            </w:pPr>
            <w:r>
              <w:rPr>
                <w:rFonts w:cs="Arial"/>
                <w:b/>
                <w:color w:val="333333"/>
                <w:sz w:val="20"/>
                <w:shd w:val="clear" w:color="auto" w:fill="FFFFFF"/>
              </w:rPr>
              <w:t>Kategorie ošetřovatelské náročnosti odpovídající péči o pacienty s nařízeným OL na oddělení se střední mírou zabezpečení:</w:t>
            </w:r>
          </w:p>
          <w:p w14:paraId="29F5F05A" w14:textId="77777777" w:rsidR="009C400D" w:rsidRDefault="00B110C1" w:rsidP="000709D5">
            <w:pPr>
              <w:widowControl w:val="0"/>
              <w:tabs>
                <w:tab w:val="left" w:pos="720"/>
              </w:tabs>
              <w:jc w:val="both"/>
              <w:rPr>
                <w:rFonts w:cs="Arial"/>
                <w:color w:val="333333"/>
                <w:sz w:val="18"/>
                <w:shd w:val="clear" w:color="auto" w:fill="FFFFFF"/>
              </w:rPr>
            </w:pPr>
            <w:r>
              <w:rPr>
                <w:rFonts w:cs="Arial"/>
                <w:color w:val="333333"/>
                <w:sz w:val="20"/>
                <w:shd w:val="clear" w:color="auto" w:fill="FFFFFF"/>
              </w:rPr>
              <w:t>Kategorie 5- trvalý dohled (vysoké riziko)</w:t>
            </w:r>
          </w:p>
          <w:p w14:paraId="5B1282F0" w14:textId="77777777" w:rsidR="009C400D" w:rsidRDefault="00B110C1" w:rsidP="000709D5">
            <w:pPr>
              <w:widowControl w:val="0"/>
              <w:tabs>
                <w:tab w:val="left" w:pos="720"/>
              </w:tabs>
              <w:jc w:val="both"/>
              <w:rPr>
                <w:rFonts w:cs="Arial"/>
                <w:color w:val="333333"/>
                <w:sz w:val="20"/>
                <w:shd w:val="clear" w:color="auto" w:fill="FFFFFF"/>
              </w:rPr>
            </w:pPr>
            <w:r>
              <w:rPr>
                <w:rFonts w:cs="Arial"/>
                <w:color w:val="333333"/>
                <w:sz w:val="20"/>
                <w:shd w:val="clear" w:color="auto" w:fill="FFFFFF"/>
              </w:rPr>
              <w:t>Kategorie 4- kontaktní dohled</w:t>
            </w:r>
          </w:p>
          <w:p w14:paraId="70360DA5" w14:textId="77777777" w:rsidR="009C400D" w:rsidRDefault="00B110C1" w:rsidP="000709D5">
            <w:pPr>
              <w:widowControl w:val="0"/>
              <w:tabs>
                <w:tab w:val="left" w:pos="720"/>
              </w:tabs>
              <w:jc w:val="both"/>
              <w:rPr>
                <w:rFonts w:cs="Arial"/>
                <w:color w:val="333333"/>
                <w:sz w:val="20"/>
                <w:shd w:val="clear" w:color="auto" w:fill="FFFFFF"/>
              </w:rPr>
            </w:pPr>
            <w:r>
              <w:rPr>
                <w:rFonts w:cs="Arial"/>
                <w:color w:val="333333"/>
                <w:sz w:val="20"/>
                <w:shd w:val="clear" w:color="auto" w:fill="FFFFFF"/>
              </w:rPr>
              <w:t>Kategorie 3- zvýšený dohled</w:t>
            </w:r>
          </w:p>
        </w:tc>
      </w:tr>
    </w:tbl>
    <w:p w14:paraId="4740DA9E" w14:textId="77777777" w:rsidR="009C400D" w:rsidRDefault="009C400D" w:rsidP="000709D5">
      <w:pPr>
        <w:widowControl w:val="0"/>
        <w:tabs>
          <w:tab w:val="left" w:pos="720"/>
        </w:tabs>
        <w:ind w:left="360"/>
        <w:jc w:val="both"/>
        <w:rPr>
          <w:rFonts w:cs="Arial"/>
          <w:color w:val="333333"/>
          <w:sz w:val="20"/>
          <w:shd w:val="clear" w:color="auto" w:fill="FFFFFF"/>
        </w:rPr>
      </w:pPr>
    </w:p>
    <w:p w14:paraId="1E0FC1B5" w14:textId="77777777" w:rsidR="009C400D" w:rsidRDefault="00B110C1" w:rsidP="000709D5">
      <w:pPr>
        <w:jc w:val="both"/>
        <w:rPr>
          <w:rFonts w:ascii="Calibri" w:hAnsi="Calibri"/>
          <w:sz w:val="22"/>
          <w:szCs w:val="22"/>
        </w:rPr>
      </w:pPr>
      <w:r>
        <w:rPr>
          <w:rFonts w:ascii="Calibri" w:hAnsi="Calibri"/>
          <w:sz w:val="22"/>
          <w:szCs w:val="22"/>
        </w:rPr>
        <w:t>Odbornosti, na jejichž lůžkách se OD vykazuje</w:t>
      </w:r>
    </w:p>
    <w:p w14:paraId="5D86FC37" w14:textId="77777777" w:rsidR="009C400D" w:rsidRDefault="00B110C1" w:rsidP="000709D5">
      <w:pPr>
        <w:jc w:val="both"/>
        <w:rPr>
          <w:rFonts w:ascii="Calibri" w:hAnsi="Calibri"/>
          <w:i/>
          <w:sz w:val="22"/>
          <w:szCs w:val="22"/>
        </w:rPr>
      </w:pPr>
      <w:r>
        <w:rPr>
          <w:rFonts w:ascii="Calibri" w:hAnsi="Calibri"/>
          <w:i/>
          <w:sz w:val="22"/>
          <w:szCs w:val="22"/>
        </w:rPr>
        <w:t>Pozn.: nutno používat odbornosti dle SZV, případně je vhodným způsobem konkretizovat</w:t>
      </w:r>
    </w:p>
    <w:p w14:paraId="1E86C46A" w14:textId="77777777" w:rsidR="009C400D" w:rsidRDefault="009C400D" w:rsidP="000709D5">
      <w:pPr>
        <w:jc w:val="both"/>
        <w:rPr>
          <w:rFonts w:ascii="Calibri" w:hAnsi="Calibri"/>
          <w:i/>
          <w:sz w:val="22"/>
          <w:szCs w:val="22"/>
        </w:rPr>
      </w:pPr>
    </w:p>
    <w:tbl>
      <w:tblPr>
        <w:tblW w:w="9495" w:type="dxa"/>
        <w:tblLayout w:type="fixed"/>
        <w:tblLook w:val="01E0" w:firstRow="1" w:lastRow="1" w:firstColumn="1" w:lastColumn="1" w:noHBand="0" w:noVBand="0"/>
      </w:tblPr>
      <w:tblGrid>
        <w:gridCol w:w="9495"/>
      </w:tblGrid>
      <w:tr w:rsidR="009C400D" w14:paraId="69D12531" w14:textId="77777777">
        <w:tc>
          <w:tcPr>
            <w:tcW w:w="9495" w:type="dxa"/>
            <w:tcBorders>
              <w:top w:val="single" w:sz="4" w:space="0" w:color="000000"/>
              <w:left w:val="single" w:sz="4" w:space="0" w:color="000000"/>
              <w:bottom w:val="single" w:sz="4" w:space="0" w:color="000000"/>
              <w:right w:val="single" w:sz="4" w:space="0" w:color="000000"/>
            </w:tcBorders>
          </w:tcPr>
          <w:p w14:paraId="3329E8B5" w14:textId="77777777" w:rsidR="009C400D" w:rsidRDefault="009C400D" w:rsidP="000709D5">
            <w:pPr>
              <w:widowControl w:val="0"/>
              <w:jc w:val="both"/>
              <w:rPr>
                <w:rFonts w:ascii="Calibri" w:hAnsi="Calibri"/>
                <w:sz w:val="22"/>
                <w:szCs w:val="22"/>
              </w:rPr>
            </w:pPr>
          </w:p>
        </w:tc>
      </w:tr>
    </w:tbl>
    <w:p w14:paraId="178CC6E8" w14:textId="77777777" w:rsidR="009C400D" w:rsidRDefault="009C400D" w:rsidP="000709D5">
      <w:pPr>
        <w:jc w:val="both"/>
        <w:rPr>
          <w:rFonts w:ascii="Calibri" w:hAnsi="Calibri"/>
          <w:sz w:val="22"/>
          <w:szCs w:val="22"/>
        </w:rPr>
      </w:pPr>
    </w:p>
    <w:p w14:paraId="0EB780A9" w14:textId="77777777" w:rsidR="009C400D" w:rsidRDefault="009C400D" w:rsidP="000709D5">
      <w:pPr>
        <w:ind w:right="1701"/>
        <w:jc w:val="both"/>
        <w:rPr>
          <w:rFonts w:ascii="Calibri" w:hAnsi="Calibri"/>
          <w:sz w:val="22"/>
          <w:szCs w:val="22"/>
          <w:u w:val="single"/>
        </w:rPr>
      </w:pPr>
    </w:p>
    <w:p w14:paraId="30CF86B9" w14:textId="77777777" w:rsidR="009C400D" w:rsidRDefault="00B110C1" w:rsidP="000709D5">
      <w:pPr>
        <w:numPr>
          <w:ilvl w:val="0"/>
          <w:numId w:val="2"/>
        </w:numPr>
        <w:jc w:val="both"/>
        <w:rPr>
          <w:rFonts w:ascii="Calibri" w:hAnsi="Calibri"/>
          <w:b/>
          <w:sz w:val="22"/>
          <w:szCs w:val="22"/>
          <w:u w:val="single"/>
        </w:rPr>
      </w:pPr>
      <w:r>
        <w:rPr>
          <w:rFonts w:ascii="Calibri" w:hAnsi="Calibri"/>
          <w:b/>
          <w:sz w:val="22"/>
          <w:szCs w:val="22"/>
          <w:u w:val="single"/>
        </w:rPr>
        <w:t xml:space="preserve">OSOBNÍ NÁKLADY dle </w:t>
      </w:r>
      <w:proofErr w:type="spellStart"/>
      <w:r>
        <w:rPr>
          <w:rFonts w:ascii="Calibri" w:hAnsi="Calibri"/>
          <w:b/>
          <w:sz w:val="22"/>
          <w:szCs w:val="22"/>
          <w:u w:val="single"/>
        </w:rPr>
        <w:t>vyhl</w:t>
      </w:r>
      <w:proofErr w:type="spellEnd"/>
      <w:r>
        <w:rPr>
          <w:rFonts w:ascii="Calibri" w:hAnsi="Calibri"/>
          <w:b/>
          <w:sz w:val="22"/>
          <w:szCs w:val="22"/>
          <w:u w:val="single"/>
        </w:rPr>
        <w:t>. 99/2012 o požadavcích na minimální personální zabezpečení zdravotních služeb</w:t>
      </w:r>
      <w:r>
        <w:rPr>
          <w:rStyle w:val="Znakapoznpodarou"/>
          <w:rFonts w:ascii="Calibri" w:hAnsi="Calibri"/>
          <w:b/>
          <w:szCs w:val="22"/>
          <w:u w:val="single"/>
        </w:rPr>
        <w:footnoteReference w:id="2"/>
      </w:r>
    </w:p>
    <w:p w14:paraId="24702AF2" w14:textId="77777777" w:rsidR="009C400D" w:rsidRDefault="009C400D" w:rsidP="000709D5">
      <w:pPr>
        <w:jc w:val="both"/>
        <w:rPr>
          <w:rFonts w:ascii="Calibri" w:hAnsi="Calibri"/>
          <w:sz w:val="22"/>
          <w:szCs w:val="22"/>
        </w:rPr>
      </w:pPr>
    </w:p>
    <w:p w14:paraId="7E2C412E" w14:textId="77777777" w:rsidR="009C400D" w:rsidRDefault="00B110C1" w:rsidP="000709D5">
      <w:pPr>
        <w:jc w:val="both"/>
        <w:rPr>
          <w:rFonts w:ascii="Calibri" w:hAnsi="Calibri"/>
          <w:sz w:val="22"/>
          <w:szCs w:val="22"/>
        </w:rPr>
      </w:pPr>
      <w:r>
        <w:rPr>
          <w:rFonts w:ascii="Calibri" w:hAnsi="Calibri"/>
          <w:sz w:val="22"/>
          <w:szCs w:val="22"/>
        </w:rPr>
        <w:t>Velikost stanice – počet lůžek</w:t>
      </w:r>
    </w:p>
    <w:tbl>
      <w:tblPr>
        <w:tblW w:w="9345" w:type="dxa"/>
        <w:tblLayout w:type="fixed"/>
        <w:tblLook w:val="01E0" w:firstRow="1" w:lastRow="1" w:firstColumn="1" w:lastColumn="1" w:noHBand="0" w:noVBand="0"/>
      </w:tblPr>
      <w:tblGrid>
        <w:gridCol w:w="9345"/>
      </w:tblGrid>
      <w:tr w:rsidR="009C400D" w14:paraId="1F23752C" w14:textId="77777777">
        <w:tc>
          <w:tcPr>
            <w:tcW w:w="9345" w:type="dxa"/>
            <w:tcBorders>
              <w:top w:val="single" w:sz="4" w:space="0" w:color="000000"/>
              <w:left w:val="single" w:sz="4" w:space="0" w:color="000000"/>
              <w:bottom w:val="single" w:sz="4" w:space="0" w:color="000000"/>
              <w:right w:val="single" w:sz="4" w:space="0" w:color="000000"/>
            </w:tcBorders>
          </w:tcPr>
          <w:p w14:paraId="02CD758E" w14:textId="77777777" w:rsidR="009C400D" w:rsidRDefault="00B110C1" w:rsidP="000709D5">
            <w:pPr>
              <w:widowControl w:val="0"/>
              <w:jc w:val="both"/>
              <w:rPr>
                <w:rFonts w:cs="Arial"/>
                <w:sz w:val="20"/>
              </w:rPr>
            </w:pPr>
            <w:r>
              <w:rPr>
                <w:rFonts w:cs="Arial"/>
                <w:sz w:val="20"/>
              </w:rPr>
              <w:t>20 pacientů</w:t>
            </w:r>
          </w:p>
        </w:tc>
      </w:tr>
    </w:tbl>
    <w:p w14:paraId="2E52CF63" w14:textId="77777777" w:rsidR="009C400D" w:rsidRDefault="009C400D" w:rsidP="000709D5">
      <w:pPr>
        <w:jc w:val="both"/>
        <w:rPr>
          <w:rFonts w:ascii="Calibri" w:hAnsi="Calibri"/>
          <w:b/>
          <w:sz w:val="22"/>
          <w:szCs w:val="22"/>
          <w:u w:val="single"/>
        </w:rPr>
      </w:pPr>
    </w:p>
    <w:p w14:paraId="39EACE80" w14:textId="77777777" w:rsidR="009C400D" w:rsidRDefault="00B110C1" w:rsidP="000709D5">
      <w:pPr>
        <w:jc w:val="both"/>
        <w:rPr>
          <w:rFonts w:ascii="Calibri" w:hAnsi="Calibri"/>
          <w:sz w:val="22"/>
          <w:szCs w:val="22"/>
        </w:rPr>
      </w:pPr>
      <w:proofErr w:type="spellStart"/>
      <w:r>
        <w:rPr>
          <w:rFonts w:ascii="Calibri" w:hAnsi="Calibri"/>
          <w:sz w:val="22"/>
          <w:szCs w:val="22"/>
        </w:rPr>
        <w:t>Obložnost</w:t>
      </w:r>
      <w:proofErr w:type="spellEnd"/>
      <w:r>
        <w:rPr>
          <w:rFonts w:ascii="Calibri" w:hAnsi="Calibri"/>
          <w:sz w:val="22"/>
          <w:szCs w:val="22"/>
        </w:rPr>
        <w:t xml:space="preserve"> (v procentech)</w:t>
      </w:r>
    </w:p>
    <w:tbl>
      <w:tblPr>
        <w:tblW w:w="9345" w:type="dxa"/>
        <w:tblLayout w:type="fixed"/>
        <w:tblLook w:val="01E0" w:firstRow="1" w:lastRow="1" w:firstColumn="1" w:lastColumn="1" w:noHBand="0" w:noVBand="0"/>
      </w:tblPr>
      <w:tblGrid>
        <w:gridCol w:w="9345"/>
      </w:tblGrid>
      <w:tr w:rsidR="009C400D" w14:paraId="39DA9E3F" w14:textId="77777777">
        <w:tc>
          <w:tcPr>
            <w:tcW w:w="9345" w:type="dxa"/>
            <w:tcBorders>
              <w:top w:val="single" w:sz="4" w:space="0" w:color="000000"/>
              <w:left w:val="single" w:sz="4" w:space="0" w:color="000000"/>
              <w:bottom w:val="single" w:sz="4" w:space="0" w:color="000000"/>
              <w:right w:val="single" w:sz="4" w:space="0" w:color="000000"/>
            </w:tcBorders>
          </w:tcPr>
          <w:p w14:paraId="0000CD8F" w14:textId="77777777" w:rsidR="009C400D" w:rsidRDefault="00B110C1" w:rsidP="000709D5">
            <w:pPr>
              <w:widowControl w:val="0"/>
              <w:jc w:val="both"/>
              <w:rPr>
                <w:rFonts w:cs="Arial"/>
                <w:sz w:val="20"/>
              </w:rPr>
            </w:pPr>
            <w:r>
              <w:rPr>
                <w:rFonts w:cs="Arial"/>
                <w:sz w:val="20"/>
              </w:rPr>
              <w:t xml:space="preserve"> 80-90%</w:t>
            </w:r>
          </w:p>
        </w:tc>
      </w:tr>
    </w:tbl>
    <w:p w14:paraId="12F5B2AE" w14:textId="77777777" w:rsidR="009C400D" w:rsidRDefault="009C400D" w:rsidP="000709D5">
      <w:pPr>
        <w:jc w:val="both"/>
        <w:rPr>
          <w:rFonts w:ascii="Calibri" w:hAnsi="Calibri"/>
          <w:b/>
          <w:sz w:val="22"/>
          <w:szCs w:val="22"/>
          <w:u w:val="single"/>
        </w:rPr>
      </w:pPr>
    </w:p>
    <w:p w14:paraId="76D46BAA" w14:textId="77777777" w:rsidR="009C400D" w:rsidRDefault="00B110C1" w:rsidP="000709D5">
      <w:pPr>
        <w:jc w:val="both"/>
        <w:rPr>
          <w:rFonts w:ascii="Calibri" w:hAnsi="Calibri"/>
          <w:i/>
          <w:sz w:val="22"/>
          <w:szCs w:val="22"/>
        </w:rPr>
      </w:pPr>
      <w:r>
        <w:rPr>
          <w:rFonts w:ascii="Calibri" w:hAnsi="Calibri"/>
          <w:i/>
          <w:sz w:val="22"/>
          <w:szCs w:val="22"/>
        </w:rPr>
        <w:t>Obvyklé trvání činnosti nositele zdravotního výkonu a minimální požadovaná kvalifikace pro úhradu výkonu z veřejného zdravotního pojištění.</w:t>
      </w:r>
    </w:p>
    <w:p w14:paraId="4E334A46" w14:textId="77777777" w:rsidR="009C400D" w:rsidRDefault="009C400D" w:rsidP="000709D5">
      <w:pPr>
        <w:jc w:val="both"/>
        <w:rPr>
          <w:rFonts w:ascii="Calibri" w:hAnsi="Calibri"/>
          <w:sz w:val="22"/>
          <w:szCs w:val="22"/>
        </w:rPr>
      </w:pPr>
    </w:p>
    <w:p w14:paraId="20B54077" w14:textId="77777777" w:rsidR="009C400D" w:rsidRDefault="00B110C1" w:rsidP="000709D5">
      <w:pPr>
        <w:spacing w:after="200"/>
        <w:jc w:val="both"/>
        <w:rPr>
          <w:rFonts w:ascii="Calibri" w:hAnsi="Calibri"/>
          <w:sz w:val="22"/>
          <w:szCs w:val="22"/>
        </w:rPr>
      </w:pPr>
      <w:r>
        <w:rPr>
          <w:rFonts w:ascii="Calibri" w:hAnsi="Calibri"/>
          <w:sz w:val="22"/>
          <w:szCs w:val="22"/>
        </w:rPr>
        <w:t xml:space="preserve">1. Lékaři (Symbol L1, L2, L3) </w:t>
      </w:r>
    </w:p>
    <w:tbl>
      <w:tblPr>
        <w:tblW w:w="9212" w:type="dxa"/>
        <w:tblLayout w:type="fixed"/>
        <w:tblCellMar>
          <w:left w:w="70" w:type="dxa"/>
          <w:right w:w="70" w:type="dxa"/>
        </w:tblCellMar>
        <w:tblLook w:val="0000" w:firstRow="0" w:lastRow="0" w:firstColumn="0" w:lastColumn="0" w:noHBand="0" w:noVBand="0"/>
      </w:tblPr>
      <w:tblGrid>
        <w:gridCol w:w="2260"/>
        <w:gridCol w:w="788"/>
        <w:gridCol w:w="850"/>
        <w:gridCol w:w="1702"/>
        <w:gridCol w:w="1842"/>
        <w:gridCol w:w="1770"/>
      </w:tblGrid>
      <w:tr w:rsidR="009C400D" w14:paraId="7DC39673" w14:textId="77777777">
        <w:trPr>
          <w:trHeight w:val="383"/>
        </w:trPr>
        <w:tc>
          <w:tcPr>
            <w:tcW w:w="2259" w:type="dxa"/>
            <w:tcBorders>
              <w:top w:val="single" w:sz="6" w:space="0" w:color="000000"/>
              <w:left w:val="single" w:sz="6" w:space="0" w:color="000000"/>
            </w:tcBorders>
          </w:tcPr>
          <w:p w14:paraId="6476D152"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funkce</w:t>
            </w:r>
          </w:p>
        </w:tc>
        <w:tc>
          <w:tcPr>
            <w:tcW w:w="5182" w:type="dxa"/>
            <w:gridSpan w:val="4"/>
            <w:tcBorders>
              <w:top w:val="single" w:sz="6" w:space="0" w:color="000000"/>
              <w:left w:val="single" w:sz="6" w:space="0" w:color="000000"/>
              <w:bottom w:val="single" w:sz="6" w:space="0" w:color="000000"/>
              <w:right w:val="single" w:sz="6" w:space="0" w:color="000000"/>
            </w:tcBorders>
          </w:tcPr>
          <w:p w14:paraId="3D492A8E"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minimální požadovaná kvalifikace</w:t>
            </w:r>
          </w:p>
        </w:tc>
        <w:tc>
          <w:tcPr>
            <w:tcW w:w="1770" w:type="dxa"/>
            <w:tcBorders>
              <w:top w:val="single" w:sz="6" w:space="0" w:color="000000"/>
              <w:right w:val="single" w:sz="6" w:space="0" w:color="000000"/>
            </w:tcBorders>
          </w:tcPr>
          <w:p w14:paraId="3AF2556A"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nezbytný čas</w:t>
            </w:r>
          </w:p>
        </w:tc>
      </w:tr>
      <w:tr w:rsidR="009C400D" w14:paraId="754A36DD" w14:textId="77777777">
        <w:trPr>
          <w:trHeight w:val="359"/>
        </w:trPr>
        <w:tc>
          <w:tcPr>
            <w:tcW w:w="2259" w:type="dxa"/>
            <w:tcBorders>
              <w:left w:val="single" w:sz="6" w:space="0" w:color="000000"/>
              <w:bottom w:val="single" w:sz="6" w:space="0" w:color="000000"/>
            </w:tcBorders>
          </w:tcPr>
          <w:p w14:paraId="536FBCE7"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w:t>
            </w:r>
            <w:proofErr w:type="gramStart"/>
            <w:r>
              <w:rPr>
                <w:rFonts w:cs="Arial"/>
                <w:color w:val="333333"/>
                <w:sz w:val="20"/>
                <w:shd w:val="clear" w:color="auto" w:fill="FFFFFF"/>
              </w:rPr>
              <w:t>vyšetřující, ....</w:t>
            </w:r>
            <w:proofErr w:type="gramEnd"/>
            <w:r>
              <w:rPr>
                <w:rFonts w:cs="Arial"/>
                <w:color w:val="333333"/>
                <w:sz w:val="20"/>
                <w:shd w:val="clear" w:color="auto" w:fill="FFFFFF"/>
              </w:rPr>
              <w:t>)</w:t>
            </w:r>
          </w:p>
        </w:tc>
        <w:tc>
          <w:tcPr>
            <w:tcW w:w="788" w:type="dxa"/>
            <w:tcBorders>
              <w:top w:val="single" w:sz="6" w:space="0" w:color="000000"/>
              <w:left w:val="single" w:sz="6" w:space="0" w:color="000000"/>
              <w:bottom w:val="single" w:sz="6" w:space="0" w:color="000000"/>
              <w:right w:val="single" w:sz="6" w:space="0" w:color="000000"/>
            </w:tcBorders>
          </w:tcPr>
          <w:p w14:paraId="00AEBEF7"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symbol</w:t>
            </w:r>
          </w:p>
        </w:tc>
        <w:tc>
          <w:tcPr>
            <w:tcW w:w="850" w:type="dxa"/>
            <w:tcBorders>
              <w:top w:val="single" w:sz="6" w:space="0" w:color="000000"/>
              <w:left w:val="single" w:sz="6" w:space="0" w:color="000000"/>
              <w:bottom w:val="single" w:sz="6" w:space="0" w:color="000000"/>
              <w:right w:val="single" w:sz="6" w:space="0" w:color="000000"/>
            </w:tcBorders>
          </w:tcPr>
          <w:p w14:paraId="4AE0C36D"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úvazek</w:t>
            </w:r>
          </w:p>
        </w:tc>
        <w:tc>
          <w:tcPr>
            <w:tcW w:w="1702" w:type="dxa"/>
            <w:tcBorders>
              <w:top w:val="single" w:sz="6" w:space="0" w:color="000000"/>
              <w:left w:val="single" w:sz="6" w:space="0" w:color="000000"/>
              <w:bottom w:val="single" w:sz="6" w:space="0" w:color="000000"/>
              <w:right w:val="single" w:sz="6" w:space="0" w:color="000000"/>
            </w:tcBorders>
          </w:tcPr>
          <w:p w14:paraId="2BB60132"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mzdový index</w:t>
            </w:r>
          </w:p>
        </w:tc>
        <w:tc>
          <w:tcPr>
            <w:tcW w:w="1842" w:type="dxa"/>
            <w:tcBorders>
              <w:top w:val="single" w:sz="6" w:space="0" w:color="000000"/>
              <w:left w:val="single" w:sz="6" w:space="0" w:color="000000"/>
              <w:bottom w:val="single" w:sz="6" w:space="0" w:color="000000"/>
              <w:right w:val="single" w:sz="6" w:space="0" w:color="000000"/>
            </w:tcBorders>
          </w:tcPr>
          <w:p w14:paraId="00589CE1"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další požadavky</w:t>
            </w:r>
          </w:p>
        </w:tc>
        <w:tc>
          <w:tcPr>
            <w:tcW w:w="1770" w:type="dxa"/>
            <w:tcBorders>
              <w:bottom w:val="single" w:sz="6" w:space="0" w:color="000000"/>
              <w:right w:val="single" w:sz="6" w:space="0" w:color="000000"/>
            </w:tcBorders>
          </w:tcPr>
          <w:p w14:paraId="628722AD"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v minutách</w:t>
            </w:r>
          </w:p>
        </w:tc>
      </w:tr>
      <w:tr w:rsidR="009C400D" w14:paraId="123060F6" w14:textId="77777777">
        <w:tc>
          <w:tcPr>
            <w:tcW w:w="2259" w:type="dxa"/>
            <w:tcBorders>
              <w:left w:val="single" w:sz="6" w:space="0" w:color="000000"/>
              <w:bottom w:val="single" w:sz="6" w:space="0" w:color="000000"/>
              <w:right w:val="single" w:sz="6" w:space="0" w:color="000000"/>
            </w:tcBorders>
          </w:tcPr>
          <w:p w14:paraId="3B27B9B7"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 xml:space="preserve">Psychiatr, </w:t>
            </w:r>
            <w:proofErr w:type="spellStart"/>
            <w:r>
              <w:rPr>
                <w:rFonts w:cs="Arial"/>
                <w:color w:val="333333"/>
                <w:sz w:val="20"/>
                <w:shd w:val="clear" w:color="auto" w:fill="FFFFFF"/>
              </w:rPr>
              <w:t>gerontopsychiatr</w:t>
            </w:r>
            <w:proofErr w:type="spellEnd"/>
            <w:r>
              <w:rPr>
                <w:rFonts w:cs="Arial"/>
                <w:color w:val="333333"/>
                <w:sz w:val="20"/>
                <w:shd w:val="clear" w:color="auto" w:fill="FFFFFF"/>
              </w:rPr>
              <w:t>, sexuolog</w:t>
            </w:r>
          </w:p>
        </w:tc>
        <w:tc>
          <w:tcPr>
            <w:tcW w:w="788" w:type="dxa"/>
            <w:tcBorders>
              <w:left w:val="single" w:sz="6" w:space="0" w:color="000000"/>
              <w:bottom w:val="single" w:sz="6" w:space="0" w:color="000000"/>
              <w:right w:val="single" w:sz="6" w:space="0" w:color="000000"/>
            </w:tcBorders>
          </w:tcPr>
          <w:p w14:paraId="7E0C7E03"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L3</w:t>
            </w:r>
          </w:p>
        </w:tc>
        <w:tc>
          <w:tcPr>
            <w:tcW w:w="850" w:type="dxa"/>
            <w:tcBorders>
              <w:left w:val="single" w:sz="6" w:space="0" w:color="000000"/>
              <w:bottom w:val="single" w:sz="6" w:space="0" w:color="000000"/>
              <w:right w:val="single" w:sz="6" w:space="0" w:color="000000"/>
            </w:tcBorders>
          </w:tcPr>
          <w:p w14:paraId="404B45CE"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0,5</w:t>
            </w:r>
          </w:p>
        </w:tc>
        <w:tc>
          <w:tcPr>
            <w:tcW w:w="1702" w:type="dxa"/>
            <w:tcBorders>
              <w:left w:val="single" w:sz="6" w:space="0" w:color="000000"/>
              <w:bottom w:val="single" w:sz="6" w:space="0" w:color="000000"/>
              <w:right w:val="single" w:sz="6" w:space="0" w:color="000000"/>
            </w:tcBorders>
          </w:tcPr>
          <w:p w14:paraId="22C1CE79" w14:textId="77777777" w:rsidR="009C400D" w:rsidRDefault="009C400D" w:rsidP="000709D5">
            <w:pPr>
              <w:widowControl w:val="0"/>
              <w:jc w:val="both"/>
              <w:rPr>
                <w:rFonts w:cs="Arial"/>
                <w:color w:val="333333"/>
                <w:sz w:val="20"/>
                <w:shd w:val="clear" w:color="auto" w:fill="FFFFFF"/>
              </w:rPr>
            </w:pPr>
          </w:p>
        </w:tc>
        <w:tc>
          <w:tcPr>
            <w:tcW w:w="1842" w:type="dxa"/>
            <w:tcBorders>
              <w:left w:val="single" w:sz="6" w:space="0" w:color="000000"/>
              <w:bottom w:val="single" w:sz="6" w:space="0" w:color="000000"/>
              <w:right w:val="single" w:sz="6" w:space="0" w:color="000000"/>
            </w:tcBorders>
          </w:tcPr>
          <w:p w14:paraId="001ABB3F" w14:textId="77777777" w:rsidR="009C400D" w:rsidRDefault="009C400D" w:rsidP="000709D5">
            <w:pPr>
              <w:widowControl w:val="0"/>
              <w:jc w:val="both"/>
              <w:rPr>
                <w:rFonts w:cs="Arial"/>
                <w:color w:val="333333"/>
                <w:sz w:val="20"/>
                <w:shd w:val="clear" w:color="auto" w:fill="FFFFFF"/>
              </w:rPr>
            </w:pPr>
          </w:p>
        </w:tc>
        <w:tc>
          <w:tcPr>
            <w:tcW w:w="1770" w:type="dxa"/>
            <w:tcBorders>
              <w:left w:val="single" w:sz="6" w:space="0" w:color="000000"/>
              <w:bottom w:val="single" w:sz="6" w:space="0" w:color="000000"/>
              <w:right w:val="single" w:sz="6" w:space="0" w:color="000000"/>
            </w:tcBorders>
          </w:tcPr>
          <w:p w14:paraId="1C8E17B6"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 xml:space="preserve"> 240´ (12 min./pac.)</w:t>
            </w:r>
          </w:p>
        </w:tc>
      </w:tr>
      <w:tr w:rsidR="009C400D" w14:paraId="19F8E81F" w14:textId="77777777">
        <w:tc>
          <w:tcPr>
            <w:tcW w:w="2259" w:type="dxa"/>
            <w:tcBorders>
              <w:top w:val="single" w:sz="6" w:space="0" w:color="000000"/>
              <w:left w:val="single" w:sz="6" w:space="0" w:color="000000"/>
              <w:bottom w:val="single" w:sz="6" w:space="0" w:color="000000"/>
              <w:right w:val="single" w:sz="6" w:space="0" w:color="000000"/>
            </w:tcBorders>
          </w:tcPr>
          <w:p w14:paraId="650475F0"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Psychiatr s odbornou způsobilostí s certifikátem</w:t>
            </w:r>
          </w:p>
        </w:tc>
        <w:tc>
          <w:tcPr>
            <w:tcW w:w="788" w:type="dxa"/>
            <w:tcBorders>
              <w:top w:val="single" w:sz="6" w:space="0" w:color="000000"/>
              <w:left w:val="single" w:sz="6" w:space="0" w:color="000000"/>
              <w:bottom w:val="single" w:sz="6" w:space="0" w:color="000000"/>
              <w:right w:val="single" w:sz="6" w:space="0" w:color="000000"/>
            </w:tcBorders>
          </w:tcPr>
          <w:p w14:paraId="772D5758"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L2</w:t>
            </w:r>
          </w:p>
        </w:tc>
        <w:tc>
          <w:tcPr>
            <w:tcW w:w="850" w:type="dxa"/>
            <w:tcBorders>
              <w:top w:val="single" w:sz="6" w:space="0" w:color="000000"/>
              <w:left w:val="single" w:sz="6" w:space="0" w:color="000000"/>
              <w:bottom w:val="single" w:sz="6" w:space="0" w:color="000000"/>
              <w:right w:val="single" w:sz="6" w:space="0" w:color="000000"/>
            </w:tcBorders>
          </w:tcPr>
          <w:p w14:paraId="217CBF09"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1,0</w:t>
            </w:r>
          </w:p>
        </w:tc>
        <w:tc>
          <w:tcPr>
            <w:tcW w:w="1702" w:type="dxa"/>
            <w:tcBorders>
              <w:top w:val="single" w:sz="6" w:space="0" w:color="000000"/>
              <w:left w:val="single" w:sz="6" w:space="0" w:color="000000"/>
              <w:bottom w:val="single" w:sz="6" w:space="0" w:color="000000"/>
              <w:right w:val="single" w:sz="6" w:space="0" w:color="000000"/>
            </w:tcBorders>
          </w:tcPr>
          <w:p w14:paraId="49B97DAF" w14:textId="77777777" w:rsidR="009C400D" w:rsidRDefault="009C400D" w:rsidP="000709D5">
            <w:pPr>
              <w:widowControl w:val="0"/>
              <w:jc w:val="both"/>
              <w:rPr>
                <w:rFonts w:cs="Arial"/>
                <w:color w:val="333333"/>
                <w:sz w:val="20"/>
                <w:shd w:val="clear" w:color="auto" w:fill="FFFFFF"/>
              </w:rPr>
            </w:pPr>
          </w:p>
        </w:tc>
        <w:tc>
          <w:tcPr>
            <w:tcW w:w="1842" w:type="dxa"/>
            <w:tcBorders>
              <w:top w:val="single" w:sz="6" w:space="0" w:color="000000"/>
              <w:left w:val="single" w:sz="6" w:space="0" w:color="000000"/>
              <w:bottom w:val="single" w:sz="6" w:space="0" w:color="000000"/>
              <w:right w:val="single" w:sz="6" w:space="0" w:color="000000"/>
            </w:tcBorders>
          </w:tcPr>
          <w:p w14:paraId="6C176C00" w14:textId="77777777" w:rsidR="009C400D" w:rsidRDefault="009C400D" w:rsidP="000709D5">
            <w:pPr>
              <w:widowControl w:val="0"/>
              <w:jc w:val="both"/>
              <w:rPr>
                <w:rFonts w:cs="Arial"/>
                <w:color w:val="333333"/>
                <w:sz w:val="20"/>
                <w:shd w:val="clear" w:color="auto" w:fill="FFFFFF"/>
              </w:rPr>
            </w:pPr>
          </w:p>
        </w:tc>
        <w:tc>
          <w:tcPr>
            <w:tcW w:w="1770" w:type="dxa"/>
            <w:tcBorders>
              <w:top w:val="single" w:sz="6" w:space="0" w:color="000000"/>
              <w:left w:val="single" w:sz="6" w:space="0" w:color="000000"/>
              <w:bottom w:val="single" w:sz="6" w:space="0" w:color="000000"/>
              <w:right w:val="single" w:sz="6" w:space="0" w:color="000000"/>
            </w:tcBorders>
          </w:tcPr>
          <w:p w14:paraId="59973C80"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480´  (24 min./pac.)</w:t>
            </w:r>
          </w:p>
        </w:tc>
      </w:tr>
      <w:tr w:rsidR="009C400D" w14:paraId="4E2B9C9C" w14:textId="77777777">
        <w:tc>
          <w:tcPr>
            <w:tcW w:w="2259" w:type="dxa"/>
            <w:tcBorders>
              <w:top w:val="single" w:sz="6" w:space="0" w:color="000000"/>
              <w:left w:val="single" w:sz="6" w:space="0" w:color="000000"/>
              <w:bottom w:val="single" w:sz="6" w:space="0" w:color="000000"/>
              <w:right w:val="single" w:sz="6" w:space="0" w:color="000000"/>
            </w:tcBorders>
          </w:tcPr>
          <w:p w14:paraId="7CEDBD22"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lékař s odbornou způsobilostí</w:t>
            </w:r>
          </w:p>
        </w:tc>
        <w:tc>
          <w:tcPr>
            <w:tcW w:w="788" w:type="dxa"/>
            <w:tcBorders>
              <w:top w:val="single" w:sz="6" w:space="0" w:color="000000"/>
              <w:left w:val="single" w:sz="6" w:space="0" w:color="000000"/>
              <w:bottom w:val="single" w:sz="6" w:space="0" w:color="000000"/>
              <w:right w:val="single" w:sz="6" w:space="0" w:color="000000"/>
            </w:tcBorders>
          </w:tcPr>
          <w:p w14:paraId="477DB351"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L1</w:t>
            </w:r>
          </w:p>
        </w:tc>
        <w:tc>
          <w:tcPr>
            <w:tcW w:w="850" w:type="dxa"/>
            <w:tcBorders>
              <w:top w:val="single" w:sz="6" w:space="0" w:color="000000"/>
              <w:left w:val="single" w:sz="6" w:space="0" w:color="000000"/>
              <w:bottom w:val="single" w:sz="6" w:space="0" w:color="000000"/>
              <w:right w:val="single" w:sz="6" w:space="0" w:color="000000"/>
            </w:tcBorders>
          </w:tcPr>
          <w:p w14:paraId="3C550EE8"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1,0</w:t>
            </w:r>
          </w:p>
        </w:tc>
        <w:tc>
          <w:tcPr>
            <w:tcW w:w="1702" w:type="dxa"/>
            <w:tcBorders>
              <w:top w:val="single" w:sz="6" w:space="0" w:color="000000"/>
              <w:left w:val="single" w:sz="6" w:space="0" w:color="000000"/>
              <w:bottom w:val="single" w:sz="6" w:space="0" w:color="000000"/>
              <w:right w:val="single" w:sz="6" w:space="0" w:color="000000"/>
            </w:tcBorders>
          </w:tcPr>
          <w:p w14:paraId="2629A403" w14:textId="77777777" w:rsidR="009C400D" w:rsidRDefault="009C400D" w:rsidP="000709D5">
            <w:pPr>
              <w:widowControl w:val="0"/>
              <w:jc w:val="both"/>
              <w:rPr>
                <w:rFonts w:cs="Arial"/>
                <w:color w:val="333333"/>
                <w:sz w:val="20"/>
                <w:shd w:val="clear" w:color="auto" w:fill="FFFFFF"/>
              </w:rPr>
            </w:pPr>
          </w:p>
        </w:tc>
        <w:tc>
          <w:tcPr>
            <w:tcW w:w="1842" w:type="dxa"/>
            <w:tcBorders>
              <w:top w:val="single" w:sz="6" w:space="0" w:color="000000"/>
              <w:left w:val="single" w:sz="6" w:space="0" w:color="000000"/>
              <w:bottom w:val="single" w:sz="6" w:space="0" w:color="000000"/>
              <w:right w:val="single" w:sz="6" w:space="0" w:color="000000"/>
            </w:tcBorders>
          </w:tcPr>
          <w:p w14:paraId="2685D6BE" w14:textId="77777777" w:rsidR="009C400D" w:rsidRDefault="009C400D" w:rsidP="000709D5">
            <w:pPr>
              <w:widowControl w:val="0"/>
              <w:jc w:val="both"/>
              <w:rPr>
                <w:rFonts w:cs="Arial"/>
                <w:color w:val="333333"/>
                <w:sz w:val="20"/>
                <w:shd w:val="clear" w:color="auto" w:fill="FFFFFF"/>
              </w:rPr>
            </w:pPr>
          </w:p>
        </w:tc>
        <w:tc>
          <w:tcPr>
            <w:tcW w:w="1770" w:type="dxa"/>
            <w:tcBorders>
              <w:top w:val="single" w:sz="6" w:space="0" w:color="000000"/>
              <w:left w:val="single" w:sz="6" w:space="0" w:color="000000"/>
              <w:bottom w:val="single" w:sz="6" w:space="0" w:color="000000"/>
              <w:right w:val="single" w:sz="6" w:space="0" w:color="000000"/>
            </w:tcBorders>
          </w:tcPr>
          <w:p w14:paraId="778BEDB8"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480´ (24 min./pac.)</w:t>
            </w:r>
          </w:p>
        </w:tc>
      </w:tr>
      <w:tr w:rsidR="009C400D" w14:paraId="44149863" w14:textId="77777777">
        <w:tc>
          <w:tcPr>
            <w:tcW w:w="2259" w:type="dxa"/>
            <w:tcBorders>
              <w:top w:val="single" w:sz="6" w:space="0" w:color="000000"/>
              <w:left w:val="single" w:sz="6" w:space="0" w:color="000000"/>
              <w:bottom w:val="single" w:sz="6" w:space="0" w:color="000000"/>
              <w:right w:val="single" w:sz="6" w:space="0" w:color="000000"/>
            </w:tcBorders>
          </w:tcPr>
          <w:p w14:paraId="7A23F4BE"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adiktolog</w:t>
            </w:r>
          </w:p>
        </w:tc>
        <w:tc>
          <w:tcPr>
            <w:tcW w:w="788" w:type="dxa"/>
            <w:tcBorders>
              <w:top w:val="single" w:sz="6" w:space="0" w:color="000000"/>
              <w:left w:val="single" w:sz="6" w:space="0" w:color="000000"/>
              <w:bottom w:val="single" w:sz="6" w:space="0" w:color="000000"/>
              <w:right w:val="single" w:sz="6" w:space="0" w:color="000000"/>
            </w:tcBorders>
          </w:tcPr>
          <w:p w14:paraId="507128B0"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919</w:t>
            </w:r>
          </w:p>
        </w:tc>
        <w:tc>
          <w:tcPr>
            <w:tcW w:w="850" w:type="dxa"/>
            <w:tcBorders>
              <w:top w:val="single" w:sz="6" w:space="0" w:color="000000"/>
              <w:left w:val="single" w:sz="6" w:space="0" w:color="000000"/>
              <w:bottom w:val="single" w:sz="6" w:space="0" w:color="000000"/>
              <w:right w:val="single" w:sz="6" w:space="0" w:color="000000"/>
            </w:tcBorders>
          </w:tcPr>
          <w:p w14:paraId="2032D7F5"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1,0</w:t>
            </w:r>
          </w:p>
        </w:tc>
        <w:tc>
          <w:tcPr>
            <w:tcW w:w="1702" w:type="dxa"/>
            <w:tcBorders>
              <w:top w:val="single" w:sz="6" w:space="0" w:color="000000"/>
              <w:left w:val="single" w:sz="6" w:space="0" w:color="000000"/>
              <w:bottom w:val="single" w:sz="6" w:space="0" w:color="000000"/>
              <w:right w:val="single" w:sz="6" w:space="0" w:color="000000"/>
            </w:tcBorders>
          </w:tcPr>
          <w:p w14:paraId="59939AAF" w14:textId="77777777" w:rsidR="009C400D" w:rsidRDefault="009C400D" w:rsidP="000709D5">
            <w:pPr>
              <w:widowControl w:val="0"/>
              <w:jc w:val="both"/>
              <w:rPr>
                <w:rFonts w:cs="Arial"/>
                <w:color w:val="333333"/>
                <w:sz w:val="20"/>
                <w:shd w:val="clear" w:color="auto" w:fill="FFFFFF"/>
              </w:rPr>
            </w:pPr>
          </w:p>
        </w:tc>
        <w:tc>
          <w:tcPr>
            <w:tcW w:w="1842" w:type="dxa"/>
            <w:tcBorders>
              <w:top w:val="single" w:sz="6" w:space="0" w:color="000000"/>
              <w:left w:val="single" w:sz="6" w:space="0" w:color="000000"/>
              <w:bottom w:val="single" w:sz="6" w:space="0" w:color="000000"/>
              <w:right w:val="single" w:sz="6" w:space="0" w:color="000000"/>
            </w:tcBorders>
          </w:tcPr>
          <w:p w14:paraId="0EA20CC2" w14:textId="77777777" w:rsidR="009C400D" w:rsidRDefault="009C400D" w:rsidP="000709D5">
            <w:pPr>
              <w:widowControl w:val="0"/>
              <w:jc w:val="both"/>
              <w:rPr>
                <w:rFonts w:cs="Arial"/>
                <w:color w:val="333333"/>
                <w:sz w:val="20"/>
                <w:shd w:val="clear" w:color="auto" w:fill="FFFFFF"/>
              </w:rPr>
            </w:pPr>
          </w:p>
        </w:tc>
        <w:tc>
          <w:tcPr>
            <w:tcW w:w="1770" w:type="dxa"/>
            <w:tcBorders>
              <w:top w:val="single" w:sz="6" w:space="0" w:color="000000"/>
              <w:left w:val="single" w:sz="6" w:space="0" w:color="000000"/>
              <w:bottom w:val="single" w:sz="6" w:space="0" w:color="000000"/>
              <w:right w:val="single" w:sz="6" w:space="0" w:color="000000"/>
            </w:tcBorders>
          </w:tcPr>
          <w:p w14:paraId="79D03881"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480´ (24 min./pac.)</w:t>
            </w:r>
          </w:p>
        </w:tc>
      </w:tr>
    </w:tbl>
    <w:p w14:paraId="6526DA9D" w14:textId="77777777" w:rsidR="009C400D" w:rsidRDefault="009C400D" w:rsidP="000709D5">
      <w:pPr>
        <w:spacing w:after="200"/>
        <w:jc w:val="both"/>
        <w:rPr>
          <w:rFonts w:ascii="Calibri" w:hAnsi="Calibri"/>
          <w:sz w:val="22"/>
          <w:szCs w:val="22"/>
        </w:rPr>
      </w:pPr>
    </w:p>
    <w:p w14:paraId="1E9DB246" w14:textId="77777777" w:rsidR="009C400D" w:rsidRDefault="00B110C1" w:rsidP="000709D5">
      <w:pPr>
        <w:spacing w:after="200"/>
        <w:jc w:val="both"/>
        <w:rPr>
          <w:rFonts w:ascii="Calibri" w:hAnsi="Calibri"/>
          <w:sz w:val="22"/>
          <w:szCs w:val="22"/>
        </w:rPr>
      </w:pPr>
      <w:r>
        <w:rPr>
          <w:rFonts w:ascii="Calibri" w:hAnsi="Calibri"/>
          <w:sz w:val="22"/>
          <w:szCs w:val="22"/>
        </w:rPr>
        <w:lastRenderedPageBreak/>
        <w:t xml:space="preserve">2. Jiní zdravotničtí pracovníci a jiní odborní pracovníci s vysokoškolským vzděláním: </w:t>
      </w:r>
    </w:p>
    <w:p w14:paraId="22CCD6DD" w14:textId="77777777" w:rsidR="009C400D" w:rsidRDefault="00B110C1" w:rsidP="000709D5">
      <w:pPr>
        <w:numPr>
          <w:ilvl w:val="0"/>
          <w:numId w:val="3"/>
        </w:numPr>
        <w:spacing w:after="200"/>
        <w:jc w:val="both"/>
        <w:rPr>
          <w:rFonts w:ascii="Calibri" w:hAnsi="Calibri"/>
          <w:sz w:val="22"/>
          <w:szCs w:val="22"/>
        </w:rPr>
      </w:pPr>
      <w:r>
        <w:rPr>
          <w:rFonts w:ascii="Calibri" w:hAnsi="Calibri"/>
          <w:sz w:val="22"/>
          <w:szCs w:val="22"/>
        </w:rPr>
        <w:t xml:space="preserve">VNP (nelékařský zdravotnický pracovník s vysokoškolským vzděláním) - klinický psycholog, klinický logoped, zrakový terapeut a v případě fyzioterapeuta i bez vysokoškolského vzdělání, popř. s vyšším odborným vzděláním - Symbol K1, K2, K3 </w:t>
      </w:r>
    </w:p>
    <w:tbl>
      <w:tblPr>
        <w:tblW w:w="9212" w:type="dxa"/>
        <w:tblLayout w:type="fixed"/>
        <w:tblCellMar>
          <w:left w:w="70" w:type="dxa"/>
          <w:right w:w="70" w:type="dxa"/>
        </w:tblCellMar>
        <w:tblLook w:val="0000" w:firstRow="0" w:lastRow="0" w:firstColumn="0" w:lastColumn="0" w:noHBand="0" w:noVBand="0"/>
      </w:tblPr>
      <w:tblGrid>
        <w:gridCol w:w="2260"/>
        <w:gridCol w:w="788"/>
        <w:gridCol w:w="850"/>
        <w:gridCol w:w="1702"/>
        <w:gridCol w:w="1842"/>
        <w:gridCol w:w="1770"/>
      </w:tblGrid>
      <w:tr w:rsidR="009C400D" w14:paraId="20B8F055" w14:textId="77777777">
        <w:trPr>
          <w:trHeight w:val="383"/>
        </w:trPr>
        <w:tc>
          <w:tcPr>
            <w:tcW w:w="2259" w:type="dxa"/>
            <w:tcBorders>
              <w:top w:val="single" w:sz="6" w:space="0" w:color="000000"/>
              <w:left w:val="single" w:sz="6" w:space="0" w:color="000000"/>
            </w:tcBorders>
          </w:tcPr>
          <w:p w14:paraId="275B8EF0"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funkce</w:t>
            </w:r>
          </w:p>
        </w:tc>
        <w:tc>
          <w:tcPr>
            <w:tcW w:w="5182" w:type="dxa"/>
            <w:gridSpan w:val="4"/>
            <w:tcBorders>
              <w:top w:val="single" w:sz="6" w:space="0" w:color="000000"/>
              <w:left w:val="single" w:sz="6" w:space="0" w:color="000000"/>
              <w:bottom w:val="single" w:sz="6" w:space="0" w:color="000000"/>
              <w:right w:val="single" w:sz="6" w:space="0" w:color="000000"/>
            </w:tcBorders>
          </w:tcPr>
          <w:p w14:paraId="7E875EEE"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minimální požadovaná kvalifikace</w:t>
            </w:r>
          </w:p>
        </w:tc>
        <w:tc>
          <w:tcPr>
            <w:tcW w:w="1770" w:type="dxa"/>
            <w:tcBorders>
              <w:top w:val="single" w:sz="6" w:space="0" w:color="000000"/>
              <w:right w:val="single" w:sz="6" w:space="0" w:color="000000"/>
            </w:tcBorders>
          </w:tcPr>
          <w:p w14:paraId="2A51D72F"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nezbytný čas</w:t>
            </w:r>
          </w:p>
        </w:tc>
      </w:tr>
      <w:tr w:rsidR="009C400D" w14:paraId="18FAB91E" w14:textId="77777777">
        <w:trPr>
          <w:trHeight w:val="359"/>
        </w:trPr>
        <w:tc>
          <w:tcPr>
            <w:tcW w:w="2259" w:type="dxa"/>
            <w:tcBorders>
              <w:left w:val="single" w:sz="6" w:space="0" w:color="000000"/>
              <w:bottom w:val="single" w:sz="6" w:space="0" w:color="000000"/>
            </w:tcBorders>
          </w:tcPr>
          <w:p w14:paraId="71E8A094" w14:textId="77777777" w:rsidR="009C400D" w:rsidRDefault="009C400D" w:rsidP="000709D5">
            <w:pPr>
              <w:widowControl w:val="0"/>
              <w:jc w:val="both"/>
              <w:rPr>
                <w:rFonts w:cs="Arial"/>
                <w:color w:val="333333"/>
                <w:sz w:val="20"/>
                <w:shd w:val="clear" w:color="auto" w:fill="FFFFFF"/>
              </w:rPr>
            </w:pPr>
          </w:p>
        </w:tc>
        <w:tc>
          <w:tcPr>
            <w:tcW w:w="788" w:type="dxa"/>
            <w:tcBorders>
              <w:top w:val="single" w:sz="6" w:space="0" w:color="000000"/>
              <w:left w:val="single" w:sz="6" w:space="0" w:color="000000"/>
              <w:bottom w:val="single" w:sz="6" w:space="0" w:color="000000"/>
              <w:right w:val="single" w:sz="6" w:space="0" w:color="000000"/>
            </w:tcBorders>
          </w:tcPr>
          <w:p w14:paraId="04653459"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symbol</w:t>
            </w:r>
          </w:p>
        </w:tc>
        <w:tc>
          <w:tcPr>
            <w:tcW w:w="850" w:type="dxa"/>
            <w:tcBorders>
              <w:top w:val="single" w:sz="6" w:space="0" w:color="000000"/>
              <w:left w:val="single" w:sz="6" w:space="0" w:color="000000"/>
              <w:bottom w:val="single" w:sz="6" w:space="0" w:color="000000"/>
              <w:right w:val="single" w:sz="6" w:space="0" w:color="000000"/>
            </w:tcBorders>
          </w:tcPr>
          <w:p w14:paraId="3995E112"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úvazek</w:t>
            </w:r>
          </w:p>
        </w:tc>
        <w:tc>
          <w:tcPr>
            <w:tcW w:w="1702" w:type="dxa"/>
            <w:tcBorders>
              <w:top w:val="single" w:sz="6" w:space="0" w:color="000000"/>
              <w:left w:val="single" w:sz="6" w:space="0" w:color="000000"/>
              <w:bottom w:val="single" w:sz="6" w:space="0" w:color="000000"/>
              <w:right w:val="single" w:sz="6" w:space="0" w:color="000000"/>
            </w:tcBorders>
          </w:tcPr>
          <w:p w14:paraId="45E845DB"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mzdový index</w:t>
            </w:r>
          </w:p>
        </w:tc>
        <w:tc>
          <w:tcPr>
            <w:tcW w:w="1842" w:type="dxa"/>
            <w:tcBorders>
              <w:top w:val="single" w:sz="6" w:space="0" w:color="000000"/>
              <w:left w:val="single" w:sz="6" w:space="0" w:color="000000"/>
              <w:bottom w:val="single" w:sz="6" w:space="0" w:color="000000"/>
              <w:right w:val="single" w:sz="6" w:space="0" w:color="000000"/>
            </w:tcBorders>
          </w:tcPr>
          <w:p w14:paraId="7ACCC5FC"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další požadavky</w:t>
            </w:r>
          </w:p>
        </w:tc>
        <w:tc>
          <w:tcPr>
            <w:tcW w:w="1770" w:type="dxa"/>
            <w:tcBorders>
              <w:bottom w:val="single" w:sz="6" w:space="0" w:color="000000"/>
              <w:right w:val="single" w:sz="6" w:space="0" w:color="000000"/>
            </w:tcBorders>
          </w:tcPr>
          <w:p w14:paraId="1CD4562D"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v minutách</w:t>
            </w:r>
          </w:p>
        </w:tc>
      </w:tr>
      <w:tr w:rsidR="009C400D" w14:paraId="52DA792E" w14:textId="77777777">
        <w:tc>
          <w:tcPr>
            <w:tcW w:w="2259" w:type="dxa"/>
            <w:tcBorders>
              <w:left w:val="single" w:sz="6" w:space="0" w:color="000000"/>
              <w:bottom w:val="single" w:sz="6" w:space="0" w:color="000000"/>
              <w:right w:val="single" w:sz="6" w:space="0" w:color="000000"/>
            </w:tcBorders>
          </w:tcPr>
          <w:p w14:paraId="659C7349"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Klinický psycholog</w:t>
            </w:r>
          </w:p>
        </w:tc>
        <w:tc>
          <w:tcPr>
            <w:tcW w:w="788" w:type="dxa"/>
            <w:tcBorders>
              <w:left w:val="single" w:sz="6" w:space="0" w:color="000000"/>
              <w:bottom w:val="single" w:sz="6" w:space="0" w:color="000000"/>
              <w:right w:val="single" w:sz="6" w:space="0" w:color="000000"/>
            </w:tcBorders>
          </w:tcPr>
          <w:p w14:paraId="3DFFAAFC"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K3</w:t>
            </w:r>
          </w:p>
        </w:tc>
        <w:tc>
          <w:tcPr>
            <w:tcW w:w="850" w:type="dxa"/>
            <w:tcBorders>
              <w:left w:val="single" w:sz="6" w:space="0" w:color="000000"/>
              <w:bottom w:val="single" w:sz="6" w:space="0" w:color="000000"/>
              <w:right w:val="single" w:sz="6" w:space="0" w:color="000000"/>
            </w:tcBorders>
          </w:tcPr>
          <w:p w14:paraId="144F5BDE"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0,5</w:t>
            </w:r>
          </w:p>
        </w:tc>
        <w:tc>
          <w:tcPr>
            <w:tcW w:w="1702" w:type="dxa"/>
            <w:tcBorders>
              <w:left w:val="single" w:sz="6" w:space="0" w:color="000000"/>
              <w:bottom w:val="single" w:sz="6" w:space="0" w:color="000000"/>
              <w:right w:val="single" w:sz="6" w:space="0" w:color="000000"/>
            </w:tcBorders>
          </w:tcPr>
          <w:p w14:paraId="438410B7" w14:textId="77777777" w:rsidR="009C400D" w:rsidRDefault="009C400D" w:rsidP="000709D5">
            <w:pPr>
              <w:widowControl w:val="0"/>
              <w:jc w:val="both"/>
              <w:rPr>
                <w:rFonts w:cs="Arial"/>
                <w:color w:val="333333"/>
                <w:sz w:val="20"/>
                <w:shd w:val="clear" w:color="auto" w:fill="FFFFFF"/>
              </w:rPr>
            </w:pPr>
          </w:p>
        </w:tc>
        <w:tc>
          <w:tcPr>
            <w:tcW w:w="1842" w:type="dxa"/>
            <w:tcBorders>
              <w:left w:val="single" w:sz="6" w:space="0" w:color="000000"/>
              <w:bottom w:val="single" w:sz="6" w:space="0" w:color="000000"/>
              <w:right w:val="single" w:sz="6" w:space="0" w:color="000000"/>
            </w:tcBorders>
          </w:tcPr>
          <w:p w14:paraId="3C8217BE"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Funkční specializace v systematické psychoterapii</w:t>
            </w:r>
          </w:p>
        </w:tc>
        <w:tc>
          <w:tcPr>
            <w:tcW w:w="1770" w:type="dxa"/>
            <w:tcBorders>
              <w:left w:val="single" w:sz="6" w:space="0" w:color="000000"/>
              <w:bottom w:val="single" w:sz="6" w:space="0" w:color="000000"/>
              <w:right w:val="single" w:sz="6" w:space="0" w:color="000000"/>
            </w:tcBorders>
          </w:tcPr>
          <w:p w14:paraId="65D5B700"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240´ (12 min./pac.)</w:t>
            </w:r>
          </w:p>
        </w:tc>
      </w:tr>
      <w:tr w:rsidR="009C400D" w14:paraId="188667F4" w14:textId="77777777">
        <w:tc>
          <w:tcPr>
            <w:tcW w:w="2259" w:type="dxa"/>
            <w:tcBorders>
              <w:left w:val="single" w:sz="6" w:space="0" w:color="000000"/>
              <w:bottom w:val="single" w:sz="6" w:space="0" w:color="000000"/>
              <w:right w:val="single" w:sz="6" w:space="0" w:color="000000"/>
            </w:tcBorders>
          </w:tcPr>
          <w:p w14:paraId="2267AF0E" w14:textId="1D137829" w:rsidR="009C400D" w:rsidRDefault="000C50A6" w:rsidP="000709D5">
            <w:pPr>
              <w:widowControl w:val="0"/>
              <w:jc w:val="both"/>
              <w:rPr>
                <w:rFonts w:cs="Arial"/>
                <w:color w:val="333333"/>
                <w:sz w:val="20"/>
                <w:shd w:val="clear" w:color="auto" w:fill="FFFFFF"/>
              </w:rPr>
            </w:pPr>
            <w:r>
              <w:rPr>
                <w:rFonts w:cs="Arial"/>
                <w:color w:val="333333"/>
                <w:sz w:val="20"/>
                <w:shd w:val="clear" w:color="auto" w:fill="FFFFFF"/>
              </w:rPr>
              <w:t>P</w:t>
            </w:r>
            <w:r w:rsidR="00B110C1">
              <w:rPr>
                <w:rFonts w:cs="Arial"/>
                <w:color w:val="333333"/>
                <w:sz w:val="20"/>
                <w:shd w:val="clear" w:color="auto" w:fill="FFFFFF"/>
              </w:rPr>
              <w:t>sycholog</w:t>
            </w:r>
            <w:ins w:id="12" w:author="Cetelová Martina, Ing." w:date="2024-02-13T10:02:00Z">
              <w:r>
                <w:rPr>
                  <w:rFonts w:cs="Arial"/>
                  <w:color w:val="333333"/>
                  <w:sz w:val="20"/>
                  <w:shd w:val="clear" w:color="auto" w:fill="FFFFFF"/>
                </w:rPr>
                <w:t xml:space="preserve"> ve zdravotnictví</w:t>
              </w:r>
            </w:ins>
          </w:p>
        </w:tc>
        <w:tc>
          <w:tcPr>
            <w:tcW w:w="788" w:type="dxa"/>
            <w:tcBorders>
              <w:left w:val="single" w:sz="6" w:space="0" w:color="000000"/>
              <w:bottom w:val="single" w:sz="6" w:space="0" w:color="000000"/>
              <w:right w:val="single" w:sz="6" w:space="0" w:color="000000"/>
            </w:tcBorders>
          </w:tcPr>
          <w:p w14:paraId="7EB381A7" w14:textId="13FA2AB6"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K</w:t>
            </w:r>
            <w:ins w:id="13" w:author="Cetelová Martina, Ing." w:date="2024-02-13T10:02:00Z">
              <w:r w:rsidR="000C50A6">
                <w:rPr>
                  <w:rFonts w:cs="Arial"/>
                  <w:color w:val="333333"/>
                  <w:sz w:val="20"/>
                  <w:shd w:val="clear" w:color="auto" w:fill="FFFFFF"/>
                </w:rPr>
                <w:t>1</w:t>
              </w:r>
            </w:ins>
            <w:del w:id="14" w:author="Cetelová Martina, Ing." w:date="2024-02-13T10:02:00Z">
              <w:r w:rsidDel="000C50A6">
                <w:rPr>
                  <w:rFonts w:cs="Arial"/>
                  <w:color w:val="333333"/>
                  <w:sz w:val="20"/>
                  <w:shd w:val="clear" w:color="auto" w:fill="FFFFFF"/>
                </w:rPr>
                <w:delText>2</w:delText>
              </w:r>
            </w:del>
          </w:p>
        </w:tc>
        <w:tc>
          <w:tcPr>
            <w:tcW w:w="850" w:type="dxa"/>
            <w:tcBorders>
              <w:left w:val="single" w:sz="6" w:space="0" w:color="000000"/>
              <w:bottom w:val="single" w:sz="6" w:space="0" w:color="000000"/>
              <w:right w:val="single" w:sz="6" w:space="0" w:color="000000"/>
            </w:tcBorders>
          </w:tcPr>
          <w:p w14:paraId="4781CE24"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1,0</w:t>
            </w:r>
          </w:p>
        </w:tc>
        <w:tc>
          <w:tcPr>
            <w:tcW w:w="1702" w:type="dxa"/>
            <w:tcBorders>
              <w:left w:val="single" w:sz="6" w:space="0" w:color="000000"/>
              <w:bottom w:val="single" w:sz="6" w:space="0" w:color="000000"/>
              <w:right w:val="single" w:sz="6" w:space="0" w:color="000000"/>
            </w:tcBorders>
          </w:tcPr>
          <w:p w14:paraId="59CE1943" w14:textId="77777777" w:rsidR="009C400D" w:rsidRDefault="009C400D" w:rsidP="000709D5">
            <w:pPr>
              <w:widowControl w:val="0"/>
              <w:jc w:val="both"/>
              <w:rPr>
                <w:rFonts w:cs="Arial"/>
                <w:color w:val="333333"/>
                <w:sz w:val="20"/>
                <w:shd w:val="clear" w:color="auto" w:fill="FFFFFF"/>
              </w:rPr>
            </w:pPr>
          </w:p>
        </w:tc>
        <w:tc>
          <w:tcPr>
            <w:tcW w:w="1842" w:type="dxa"/>
            <w:tcBorders>
              <w:left w:val="single" w:sz="6" w:space="0" w:color="000000"/>
              <w:bottom w:val="single" w:sz="6" w:space="0" w:color="000000"/>
              <w:right w:val="single" w:sz="6" w:space="0" w:color="000000"/>
            </w:tcBorders>
          </w:tcPr>
          <w:p w14:paraId="52AC058B" w14:textId="77777777" w:rsidR="009C400D" w:rsidRDefault="009C400D" w:rsidP="000709D5">
            <w:pPr>
              <w:widowControl w:val="0"/>
              <w:jc w:val="both"/>
              <w:rPr>
                <w:rFonts w:cs="Arial"/>
                <w:color w:val="333333"/>
                <w:sz w:val="20"/>
                <w:shd w:val="clear" w:color="auto" w:fill="FFFFFF"/>
              </w:rPr>
            </w:pPr>
          </w:p>
        </w:tc>
        <w:tc>
          <w:tcPr>
            <w:tcW w:w="1770" w:type="dxa"/>
            <w:tcBorders>
              <w:left w:val="single" w:sz="6" w:space="0" w:color="000000"/>
              <w:bottom w:val="single" w:sz="6" w:space="0" w:color="000000"/>
              <w:right w:val="single" w:sz="6" w:space="0" w:color="000000"/>
            </w:tcBorders>
          </w:tcPr>
          <w:p w14:paraId="2C5D760C"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480´ (24 min./pac.)</w:t>
            </w:r>
          </w:p>
        </w:tc>
      </w:tr>
    </w:tbl>
    <w:p w14:paraId="774EBAF4" w14:textId="77777777" w:rsidR="009C400D" w:rsidRDefault="00B110C1" w:rsidP="000709D5">
      <w:pPr>
        <w:numPr>
          <w:ilvl w:val="0"/>
          <w:numId w:val="3"/>
        </w:numPr>
        <w:spacing w:after="200"/>
        <w:jc w:val="both"/>
        <w:rPr>
          <w:rFonts w:ascii="Calibri" w:hAnsi="Calibri"/>
          <w:sz w:val="22"/>
          <w:szCs w:val="22"/>
        </w:rPr>
      </w:pPr>
      <w:r>
        <w:rPr>
          <w:rFonts w:ascii="Calibri" w:hAnsi="Calibri"/>
          <w:sz w:val="22"/>
          <w:szCs w:val="22"/>
        </w:rPr>
        <w:t xml:space="preserve">JOP (jiný vysokoškolsky vzdělaný pracovník ve zdravotnictví) - Symbol J1, J2 </w:t>
      </w:r>
    </w:p>
    <w:tbl>
      <w:tblPr>
        <w:tblW w:w="9212" w:type="dxa"/>
        <w:tblLayout w:type="fixed"/>
        <w:tblCellMar>
          <w:left w:w="70" w:type="dxa"/>
          <w:right w:w="70" w:type="dxa"/>
        </w:tblCellMar>
        <w:tblLook w:val="0000" w:firstRow="0" w:lastRow="0" w:firstColumn="0" w:lastColumn="0" w:noHBand="0" w:noVBand="0"/>
        <w:tblPrChange w:id="15" w:author="Cetelová Martina, Ing." w:date="2024-02-13T10:11:00Z">
          <w:tblPr>
            <w:tblW w:w="9212" w:type="dxa"/>
            <w:tblLayout w:type="fixed"/>
            <w:tblCellMar>
              <w:left w:w="70" w:type="dxa"/>
              <w:right w:w="70" w:type="dxa"/>
            </w:tblCellMar>
            <w:tblLook w:val="0000" w:firstRow="0" w:lastRow="0" w:firstColumn="0" w:lastColumn="0" w:noHBand="0" w:noVBand="0"/>
          </w:tblPr>
        </w:tblPrChange>
      </w:tblPr>
      <w:tblGrid>
        <w:gridCol w:w="2260"/>
        <w:gridCol w:w="787"/>
        <w:gridCol w:w="851"/>
        <w:gridCol w:w="1702"/>
        <w:gridCol w:w="1842"/>
        <w:gridCol w:w="1770"/>
        <w:tblGridChange w:id="16">
          <w:tblGrid>
            <w:gridCol w:w="2260"/>
            <w:gridCol w:w="788"/>
            <w:gridCol w:w="850"/>
            <w:gridCol w:w="1702"/>
            <w:gridCol w:w="1842"/>
            <w:gridCol w:w="1770"/>
          </w:tblGrid>
        </w:tblGridChange>
      </w:tblGrid>
      <w:tr w:rsidR="009C400D" w14:paraId="0A0B447F" w14:textId="77777777" w:rsidTr="00C00F77">
        <w:trPr>
          <w:trHeight w:val="383"/>
          <w:trPrChange w:id="17" w:author="Cetelová Martina, Ing." w:date="2024-02-13T10:11:00Z">
            <w:trPr>
              <w:trHeight w:val="383"/>
            </w:trPr>
          </w:trPrChange>
        </w:trPr>
        <w:tc>
          <w:tcPr>
            <w:tcW w:w="2260" w:type="dxa"/>
            <w:tcBorders>
              <w:top w:val="single" w:sz="6" w:space="0" w:color="000000"/>
              <w:left w:val="single" w:sz="6" w:space="0" w:color="000000"/>
            </w:tcBorders>
            <w:tcPrChange w:id="18" w:author="Cetelová Martina, Ing." w:date="2024-02-13T10:11:00Z">
              <w:tcPr>
                <w:tcW w:w="2259" w:type="dxa"/>
                <w:tcBorders>
                  <w:top w:val="single" w:sz="6" w:space="0" w:color="000000"/>
                  <w:left w:val="single" w:sz="6" w:space="0" w:color="000000"/>
                </w:tcBorders>
              </w:tcPr>
            </w:tcPrChange>
          </w:tcPr>
          <w:p w14:paraId="22670F24"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funkce</w:t>
            </w:r>
          </w:p>
        </w:tc>
        <w:tc>
          <w:tcPr>
            <w:tcW w:w="5182" w:type="dxa"/>
            <w:gridSpan w:val="4"/>
            <w:tcBorders>
              <w:top w:val="single" w:sz="6" w:space="0" w:color="000000"/>
              <w:left w:val="single" w:sz="6" w:space="0" w:color="000000"/>
              <w:bottom w:val="single" w:sz="6" w:space="0" w:color="000000"/>
              <w:right w:val="single" w:sz="6" w:space="0" w:color="000000"/>
            </w:tcBorders>
            <w:tcPrChange w:id="19" w:author="Cetelová Martina, Ing." w:date="2024-02-13T10:11:00Z">
              <w:tcPr>
                <w:tcW w:w="5182" w:type="dxa"/>
                <w:gridSpan w:val="4"/>
                <w:tcBorders>
                  <w:top w:val="single" w:sz="6" w:space="0" w:color="000000"/>
                  <w:left w:val="single" w:sz="6" w:space="0" w:color="000000"/>
                  <w:bottom w:val="single" w:sz="6" w:space="0" w:color="000000"/>
                  <w:right w:val="single" w:sz="6" w:space="0" w:color="000000"/>
                </w:tcBorders>
              </w:tcPr>
            </w:tcPrChange>
          </w:tcPr>
          <w:p w14:paraId="66BC8C27"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minimální požadovaná kvalifikace</w:t>
            </w:r>
          </w:p>
        </w:tc>
        <w:tc>
          <w:tcPr>
            <w:tcW w:w="1770" w:type="dxa"/>
            <w:tcBorders>
              <w:top w:val="single" w:sz="6" w:space="0" w:color="000000"/>
              <w:right w:val="single" w:sz="6" w:space="0" w:color="000000"/>
            </w:tcBorders>
            <w:tcPrChange w:id="20" w:author="Cetelová Martina, Ing." w:date="2024-02-13T10:11:00Z">
              <w:tcPr>
                <w:tcW w:w="1770" w:type="dxa"/>
                <w:tcBorders>
                  <w:top w:val="single" w:sz="6" w:space="0" w:color="000000"/>
                  <w:right w:val="single" w:sz="6" w:space="0" w:color="000000"/>
                </w:tcBorders>
              </w:tcPr>
            </w:tcPrChange>
          </w:tcPr>
          <w:p w14:paraId="6A599739"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nezbytný čas</w:t>
            </w:r>
          </w:p>
        </w:tc>
      </w:tr>
      <w:tr w:rsidR="009C400D" w14:paraId="3824042F" w14:textId="77777777" w:rsidTr="00C00F77">
        <w:trPr>
          <w:trHeight w:val="359"/>
          <w:trPrChange w:id="21" w:author="Cetelová Martina, Ing." w:date="2024-02-13T10:11:00Z">
            <w:trPr>
              <w:trHeight w:val="359"/>
            </w:trPr>
          </w:trPrChange>
        </w:trPr>
        <w:tc>
          <w:tcPr>
            <w:tcW w:w="2260" w:type="dxa"/>
            <w:tcBorders>
              <w:left w:val="single" w:sz="6" w:space="0" w:color="000000"/>
              <w:bottom w:val="single" w:sz="6" w:space="0" w:color="000000"/>
            </w:tcBorders>
            <w:tcPrChange w:id="22" w:author="Cetelová Martina, Ing." w:date="2024-02-13T10:11:00Z">
              <w:tcPr>
                <w:tcW w:w="2259" w:type="dxa"/>
                <w:tcBorders>
                  <w:left w:val="single" w:sz="6" w:space="0" w:color="000000"/>
                  <w:bottom w:val="single" w:sz="6" w:space="0" w:color="000000"/>
                </w:tcBorders>
              </w:tcPr>
            </w:tcPrChange>
          </w:tcPr>
          <w:p w14:paraId="6D4F66FE" w14:textId="77777777" w:rsidR="009C400D" w:rsidRDefault="009C400D" w:rsidP="000709D5">
            <w:pPr>
              <w:widowControl w:val="0"/>
              <w:jc w:val="both"/>
              <w:rPr>
                <w:rFonts w:cs="Arial"/>
                <w:color w:val="333333"/>
                <w:sz w:val="20"/>
                <w:shd w:val="clear" w:color="auto" w:fill="FFFFFF"/>
              </w:rPr>
            </w:pPr>
          </w:p>
        </w:tc>
        <w:tc>
          <w:tcPr>
            <w:tcW w:w="787" w:type="dxa"/>
            <w:tcBorders>
              <w:top w:val="single" w:sz="6" w:space="0" w:color="000000"/>
              <w:left w:val="single" w:sz="6" w:space="0" w:color="000000"/>
              <w:bottom w:val="single" w:sz="6" w:space="0" w:color="000000"/>
              <w:right w:val="single" w:sz="6" w:space="0" w:color="000000"/>
            </w:tcBorders>
            <w:tcPrChange w:id="23" w:author="Cetelová Martina, Ing." w:date="2024-02-13T10:11:00Z">
              <w:tcPr>
                <w:tcW w:w="788" w:type="dxa"/>
                <w:tcBorders>
                  <w:top w:val="single" w:sz="6" w:space="0" w:color="000000"/>
                  <w:left w:val="single" w:sz="6" w:space="0" w:color="000000"/>
                  <w:bottom w:val="single" w:sz="6" w:space="0" w:color="000000"/>
                  <w:right w:val="single" w:sz="6" w:space="0" w:color="000000"/>
                </w:tcBorders>
              </w:tcPr>
            </w:tcPrChange>
          </w:tcPr>
          <w:p w14:paraId="1A2F1A95"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symbol</w:t>
            </w:r>
          </w:p>
        </w:tc>
        <w:tc>
          <w:tcPr>
            <w:tcW w:w="851" w:type="dxa"/>
            <w:tcBorders>
              <w:top w:val="single" w:sz="6" w:space="0" w:color="000000"/>
              <w:left w:val="single" w:sz="6" w:space="0" w:color="000000"/>
              <w:bottom w:val="single" w:sz="6" w:space="0" w:color="000000"/>
              <w:right w:val="single" w:sz="6" w:space="0" w:color="000000"/>
            </w:tcBorders>
            <w:tcPrChange w:id="24" w:author="Cetelová Martina, Ing." w:date="2024-02-13T10:11:00Z">
              <w:tcPr>
                <w:tcW w:w="850" w:type="dxa"/>
                <w:tcBorders>
                  <w:top w:val="single" w:sz="6" w:space="0" w:color="000000"/>
                  <w:left w:val="single" w:sz="6" w:space="0" w:color="000000"/>
                  <w:bottom w:val="single" w:sz="6" w:space="0" w:color="000000"/>
                  <w:right w:val="single" w:sz="6" w:space="0" w:color="000000"/>
                </w:tcBorders>
              </w:tcPr>
            </w:tcPrChange>
          </w:tcPr>
          <w:p w14:paraId="1C1B86CB"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úvazek</w:t>
            </w:r>
          </w:p>
        </w:tc>
        <w:tc>
          <w:tcPr>
            <w:tcW w:w="1702" w:type="dxa"/>
            <w:tcBorders>
              <w:top w:val="single" w:sz="6" w:space="0" w:color="000000"/>
              <w:left w:val="single" w:sz="6" w:space="0" w:color="000000"/>
              <w:bottom w:val="single" w:sz="6" w:space="0" w:color="000000"/>
              <w:right w:val="single" w:sz="6" w:space="0" w:color="000000"/>
            </w:tcBorders>
            <w:tcPrChange w:id="25" w:author="Cetelová Martina, Ing." w:date="2024-02-13T10:11:00Z">
              <w:tcPr>
                <w:tcW w:w="1702" w:type="dxa"/>
                <w:tcBorders>
                  <w:top w:val="single" w:sz="6" w:space="0" w:color="000000"/>
                  <w:left w:val="single" w:sz="6" w:space="0" w:color="000000"/>
                  <w:bottom w:val="single" w:sz="6" w:space="0" w:color="000000"/>
                  <w:right w:val="single" w:sz="6" w:space="0" w:color="000000"/>
                </w:tcBorders>
              </w:tcPr>
            </w:tcPrChange>
          </w:tcPr>
          <w:p w14:paraId="670EEA38"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mzdový index</w:t>
            </w:r>
          </w:p>
        </w:tc>
        <w:tc>
          <w:tcPr>
            <w:tcW w:w="1842" w:type="dxa"/>
            <w:tcBorders>
              <w:top w:val="single" w:sz="6" w:space="0" w:color="000000"/>
              <w:left w:val="single" w:sz="6" w:space="0" w:color="000000"/>
              <w:bottom w:val="single" w:sz="6" w:space="0" w:color="000000"/>
              <w:right w:val="single" w:sz="6" w:space="0" w:color="000000"/>
            </w:tcBorders>
            <w:tcPrChange w:id="26" w:author="Cetelová Martina, Ing." w:date="2024-02-13T10:11:00Z">
              <w:tcPr>
                <w:tcW w:w="1842" w:type="dxa"/>
                <w:tcBorders>
                  <w:top w:val="single" w:sz="6" w:space="0" w:color="000000"/>
                  <w:left w:val="single" w:sz="6" w:space="0" w:color="000000"/>
                  <w:bottom w:val="single" w:sz="6" w:space="0" w:color="000000"/>
                  <w:right w:val="single" w:sz="6" w:space="0" w:color="000000"/>
                </w:tcBorders>
              </w:tcPr>
            </w:tcPrChange>
          </w:tcPr>
          <w:p w14:paraId="423C4354"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další požadavky</w:t>
            </w:r>
          </w:p>
        </w:tc>
        <w:tc>
          <w:tcPr>
            <w:tcW w:w="1770" w:type="dxa"/>
            <w:tcBorders>
              <w:bottom w:val="single" w:sz="6" w:space="0" w:color="000000"/>
              <w:right w:val="single" w:sz="6" w:space="0" w:color="000000"/>
            </w:tcBorders>
            <w:tcPrChange w:id="27" w:author="Cetelová Martina, Ing." w:date="2024-02-13T10:11:00Z">
              <w:tcPr>
                <w:tcW w:w="1770" w:type="dxa"/>
                <w:tcBorders>
                  <w:bottom w:val="single" w:sz="6" w:space="0" w:color="000000"/>
                  <w:right w:val="single" w:sz="6" w:space="0" w:color="000000"/>
                </w:tcBorders>
              </w:tcPr>
            </w:tcPrChange>
          </w:tcPr>
          <w:p w14:paraId="1CEFD751"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v minutách</w:t>
            </w:r>
          </w:p>
        </w:tc>
      </w:tr>
      <w:tr w:rsidR="009C400D" w14:paraId="09FA1F99" w14:textId="77777777" w:rsidTr="00C00F77">
        <w:tc>
          <w:tcPr>
            <w:tcW w:w="2260" w:type="dxa"/>
            <w:tcBorders>
              <w:left w:val="single" w:sz="6" w:space="0" w:color="000000"/>
              <w:bottom w:val="single" w:sz="6" w:space="0" w:color="000000"/>
              <w:right w:val="single" w:sz="6" w:space="0" w:color="000000"/>
            </w:tcBorders>
            <w:tcPrChange w:id="28" w:author="Cetelová Martina, Ing." w:date="2024-02-13T10:11:00Z">
              <w:tcPr>
                <w:tcW w:w="2259" w:type="dxa"/>
                <w:tcBorders>
                  <w:left w:val="single" w:sz="6" w:space="0" w:color="000000"/>
                  <w:bottom w:val="single" w:sz="6" w:space="0" w:color="000000"/>
                  <w:right w:val="single" w:sz="6" w:space="0" w:color="000000"/>
                </w:tcBorders>
              </w:tcPr>
            </w:tcPrChange>
          </w:tcPr>
          <w:p w14:paraId="58C15D08"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Fyzioterapeut. ergoterapeut</w:t>
            </w:r>
          </w:p>
        </w:tc>
        <w:tc>
          <w:tcPr>
            <w:tcW w:w="787" w:type="dxa"/>
            <w:tcBorders>
              <w:left w:val="single" w:sz="6" w:space="0" w:color="000000"/>
              <w:bottom w:val="single" w:sz="6" w:space="0" w:color="000000"/>
              <w:right w:val="single" w:sz="6" w:space="0" w:color="000000"/>
            </w:tcBorders>
            <w:tcPrChange w:id="29" w:author="Cetelová Martina, Ing." w:date="2024-02-13T10:11:00Z">
              <w:tcPr>
                <w:tcW w:w="788" w:type="dxa"/>
                <w:tcBorders>
                  <w:left w:val="single" w:sz="6" w:space="0" w:color="000000"/>
                  <w:bottom w:val="single" w:sz="6" w:space="0" w:color="000000"/>
                  <w:right w:val="single" w:sz="6" w:space="0" w:color="000000"/>
                </w:tcBorders>
              </w:tcPr>
            </w:tcPrChange>
          </w:tcPr>
          <w:p w14:paraId="0D1AF392" w14:textId="77777777" w:rsidR="009C400D" w:rsidRDefault="009C400D" w:rsidP="000709D5">
            <w:pPr>
              <w:widowControl w:val="0"/>
              <w:jc w:val="both"/>
              <w:rPr>
                <w:rFonts w:cs="Arial"/>
                <w:color w:val="333333"/>
                <w:sz w:val="20"/>
                <w:shd w:val="clear" w:color="auto" w:fill="FFFFFF"/>
              </w:rPr>
            </w:pPr>
          </w:p>
        </w:tc>
        <w:tc>
          <w:tcPr>
            <w:tcW w:w="851" w:type="dxa"/>
            <w:tcBorders>
              <w:left w:val="single" w:sz="6" w:space="0" w:color="000000"/>
              <w:bottom w:val="single" w:sz="6" w:space="0" w:color="000000"/>
              <w:right w:val="single" w:sz="6" w:space="0" w:color="000000"/>
            </w:tcBorders>
            <w:tcPrChange w:id="30" w:author="Cetelová Martina, Ing." w:date="2024-02-13T10:11:00Z">
              <w:tcPr>
                <w:tcW w:w="850" w:type="dxa"/>
                <w:tcBorders>
                  <w:left w:val="single" w:sz="6" w:space="0" w:color="000000"/>
                  <w:bottom w:val="single" w:sz="6" w:space="0" w:color="000000"/>
                  <w:right w:val="single" w:sz="6" w:space="0" w:color="000000"/>
                </w:tcBorders>
              </w:tcPr>
            </w:tcPrChange>
          </w:tcPr>
          <w:p w14:paraId="5DFEDE96"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0,5</w:t>
            </w:r>
          </w:p>
        </w:tc>
        <w:tc>
          <w:tcPr>
            <w:tcW w:w="1702" w:type="dxa"/>
            <w:tcBorders>
              <w:left w:val="single" w:sz="6" w:space="0" w:color="000000"/>
              <w:bottom w:val="single" w:sz="6" w:space="0" w:color="000000"/>
              <w:right w:val="single" w:sz="6" w:space="0" w:color="000000"/>
            </w:tcBorders>
            <w:tcPrChange w:id="31" w:author="Cetelová Martina, Ing." w:date="2024-02-13T10:11:00Z">
              <w:tcPr>
                <w:tcW w:w="1702" w:type="dxa"/>
                <w:tcBorders>
                  <w:left w:val="single" w:sz="6" w:space="0" w:color="000000"/>
                  <w:bottom w:val="single" w:sz="6" w:space="0" w:color="000000"/>
                  <w:right w:val="single" w:sz="6" w:space="0" w:color="000000"/>
                </w:tcBorders>
              </w:tcPr>
            </w:tcPrChange>
          </w:tcPr>
          <w:p w14:paraId="15AE0353" w14:textId="77777777" w:rsidR="009C400D" w:rsidRDefault="009C400D" w:rsidP="000709D5">
            <w:pPr>
              <w:widowControl w:val="0"/>
              <w:jc w:val="both"/>
              <w:rPr>
                <w:rFonts w:cs="Arial"/>
                <w:color w:val="333333"/>
                <w:sz w:val="20"/>
                <w:shd w:val="clear" w:color="auto" w:fill="FFFFFF"/>
              </w:rPr>
            </w:pPr>
          </w:p>
        </w:tc>
        <w:tc>
          <w:tcPr>
            <w:tcW w:w="1842" w:type="dxa"/>
            <w:tcBorders>
              <w:left w:val="single" w:sz="6" w:space="0" w:color="000000"/>
              <w:bottom w:val="single" w:sz="6" w:space="0" w:color="000000"/>
              <w:right w:val="single" w:sz="6" w:space="0" w:color="000000"/>
            </w:tcBorders>
            <w:tcPrChange w:id="32" w:author="Cetelová Martina, Ing." w:date="2024-02-13T10:11:00Z">
              <w:tcPr>
                <w:tcW w:w="1842" w:type="dxa"/>
                <w:tcBorders>
                  <w:left w:val="single" w:sz="6" w:space="0" w:color="000000"/>
                  <w:bottom w:val="single" w:sz="6" w:space="0" w:color="000000"/>
                  <w:right w:val="single" w:sz="6" w:space="0" w:color="000000"/>
                </w:tcBorders>
              </w:tcPr>
            </w:tcPrChange>
          </w:tcPr>
          <w:p w14:paraId="4FC25108" w14:textId="77777777" w:rsidR="009C400D" w:rsidRDefault="009C400D" w:rsidP="000709D5">
            <w:pPr>
              <w:widowControl w:val="0"/>
              <w:jc w:val="both"/>
              <w:rPr>
                <w:rFonts w:cs="Arial"/>
                <w:color w:val="333333"/>
                <w:sz w:val="20"/>
                <w:shd w:val="clear" w:color="auto" w:fill="FFFFFF"/>
              </w:rPr>
            </w:pPr>
          </w:p>
        </w:tc>
        <w:tc>
          <w:tcPr>
            <w:tcW w:w="1770" w:type="dxa"/>
            <w:tcBorders>
              <w:left w:val="single" w:sz="6" w:space="0" w:color="000000"/>
              <w:bottom w:val="single" w:sz="6" w:space="0" w:color="000000"/>
              <w:right w:val="single" w:sz="6" w:space="0" w:color="000000"/>
            </w:tcBorders>
            <w:tcPrChange w:id="33" w:author="Cetelová Martina, Ing." w:date="2024-02-13T10:11:00Z">
              <w:tcPr>
                <w:tcW w:w="1770" w:type="dxa"/>
                <w:tcBorders>
                  <w:left w:val="single" w:sz="6" w:space="0" w:color="000000"/>
                  <w:bottom w:val="single" w:sz="6" w:space="0" w:color="000000"/>
                  <w:right w:val="single" w:sz="6" w:space="0" w:color="000000"/>
                </w:tcBorders>
              </w:tcPr>
            </w:tcPrChange>
          </w:tcPr>
          <w:p w14:paraId="6CAB7D7D"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240´ (12 min./pac,)</w:t>
            </w:r>
          </w:p>
        </w:tc>
      </w:tr>
      <w:tr w:rsidR="009C400D" w14:paraId="2B275F70" w14:textId="77777777" w:rsidTr="00C00F77">
        <w:tc>
          <w:tcPr>
            <w:tcW w:w="2260" w:type="dxa"/>
            <w:tcBorders>
              <w:top w:val="single" w:sz="6" w:space="0" w:color="000000"/>
              <w:left w:val="single" w:sz="6" w:space="0" w:color="000000"/>
              <w:bottom w:val="single" w:sz="6" w:space="0" w:color="000000"/>
              <w:right w:val="single" w:sz="6" w:space="0" w:color="000000"/>
            </w:tcBorders>
            <w:tcPrChange w:id="34" w:author="Cetelová Martina, Ing." w:date="2024-02-13T10:11:00Z">
              <w:tcPr>
                <w:tcW w:w="2259" w:type="dxa"/>
                <w:tcBorders>
                  <w:top w:val="single" w:sz="6" w:space="0" w:color="000000"/>
                  <w:left w:val="single" w:sz="6" w:space="0" w:color="000000"/>
                  <w:bottom w:val="single" w:sz="6" w:space="0" w:color="000000"/>
                  <w:right w:val="single" w:sz="6" w:space="0" w:color="000000"/>
                </w:tcBorders>
              </w:tcPr>
            </w:tcPrChange>
          </w:tcPr>
          <w:p w14:paraId="5B9AD55F"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Sociálně-zdravotní pracovník</w:t>
            </w:r>
          </w:p>
        </w:tc>
        <w:tc>
          <w:tcPr>
            <w:tcW w:w="787" w:type="dxa"/>
            <w:tcBorders>
              <w:top w:val="single" w:sz="6" w:space="0" w:color="000000"/>
              <w:left w:val="single" w:sz="6" w:space="0" w:color="000000"/>
              <w:bottom w:val="single" w:sz="6" w:space="0" w:color="000000"/>
              <w:right w:val="single" w:sz="6" w:space="0" w:color="000000"/>
            </w:tcBorders>
            <w:tcPrChange w:id="35" w:author="Cetelová Martina, Ing." w:date="2024-02-13T10:11:00Z">
              <w:tcPr>
                <w:tcW w:w="788" w:type="dxa"/>
                <w:tcBorders>
                  <w:top w:val="single" w:sz="6" w:space="0" w:color="000000"/>
                  <w:left w:val="single" w:sz="6" w:space="0" w:color="000000"/>
                  <w:bottom w:val="single" w:sz="6" w:space="0" w:color="000000"/>
                  <w:right w:val="single" w:sz="6" w:space="0" w:color="000000"/>
                </w:tcBorders>
              </w:tcPr>
            </w:tcPrChange>
          </w:tcPr>
          <w:p w14:paraId="5DF87E78" w14:textId="77777777" w:rsidR="009C400D" w:rsidRDefault="009C400D" w:rsidP="000709D5">
            <w:pPr>
              <w:widowControl w:val="0"/>
              <w:jc w:val="both"/>
              <w:rPr>
                <w:rFonts w:cs="Arial"/>
                <w:color w:val="333333"/>
                <w:sz w:val="20"/>
                <w:shd w:val="clear" w:color="auto" w:fill="FFFFFF"/>
              </w:rPr>
            </w:pPr>
          </w:p>
        </w:tc>
        <w:tc>
          <w:tcPr>
            <w:tcW w:w="851" w:type="dxa"/>
            <w:tcBorders>
              <w:top w:val="single" w:sz="6" w:space="0" w:color="000000"/>
              <w:left w:val="single" w:sz="6" w:space="0" w:color="000000"/>
              <w:bottom w:val="single" w:sz="6" w:space="0" w:color="000000"/>
              <w:right w:val="single" w:sz="6" w:space="0" w:color="000000"/>
            </w:tcBorders>
            <w:tcPrChange w:id="36" w:author="Cetelová Martina, Ing." w:date="2024-02-13T10:11:00Z">
              <w:tcPr>
                <w:tcW w:w="850" w:type="dxa"/>
                <w:tcBorders>
                  <w:top w:val="single" w:sz="6" w:space="0" w:color="000000"/>
                  <w:left w:val="single" w:sz="6" w:space="0" w:color="000000"/>
                  <w:bottom w:val="single" w:sz="6" w:space="0" w:color="000000"/>
                  <w:right w:val="single" w:sz="6" w:space="0" w:color="000000"/>
                </w:tcBorders>
              </w:tcPr>
            </w:tcPrChange>
          </w:tcPr>
          <w:p w14:paraId="21189D15"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1,0</w:t>
            </w:r>
          </w:p>
        </w:tc>
        <w:tc>
          <w:tcPr>
            <w:tcW w:w="1702" w:type="dxa"/>
            <w:tcBorders>
              <w:top w:val="single" w:sz="6" w:space="0" w:color="000000"/>
              <w:left w:val="single" w:sz="6" w:space="0" w:color="000000"/>
              <w:bottom w:val="single" w:sz="6" w:space="0" w:color="000000"/>
              <w:right w:val="single" w:sz="6" w:space="0" w:color="000000"/>
            </w:tcBorders>
            <w:tcPrChange w:id="37" w:author="Cetelová Martina, Ing." w:date="2024-02-13T10:11:00Z">
              <w:tcPr>
                <w:tcW w:w="1702" w:type="dxa"/>
                <w:tcBorders>
                  <w:top w:val="single" w:sz="6" w:space="0" w:color="000000"/>
                  <w:left w:val="single" w:sz="6" w:space="0" w:color="000000"/>
                  <w:bottom w:val="single" w:sz="6" w:space="0" w:color="000000"/>
                  <w:right w:val="single" w:sz="6" w:space="0" w:color="000000"/>
                </w:tcBorders>
              </w:tcPr>
            </w:tcPrChange>
          </w:tcPr>
          <w:p w14:paraId="484F0027" w14:textId="77777777" w:rsidR="009C400D" w:rsidRDefault="009C400D" w:rsidP="000709D5">
            <w:pPr>
              <w:widowControl w:val="0"/>
              <w:jc w:val="both"/>
              <w:rPr>
                <w:rFonts w:cs="Arial"/>
                <w:color w:val="333333"/>
                <w:sz w:val="20"/>
                <w:shd w:val="clear" w:color="auto" w:fill="FFFFFF"/>
              </w:rPr>
            </w:pPr>
          </w:p>
        </w:tc>
        <w:tc>
          <w:tcPr>
            <w:tcW w:w="1842" w:type="dxa"/>
            <w:tcBorders>
              <w:top w:val="single" w:sz="6" w:space="0" w:color="000000"/>
              <w:left w:val="single" w:sz="6" w:space="0" w:color="000000"/>
              <w:bottom w:val="single" w:sz="6" w:space="0" w:color="000000"/>
              <w:right w:val="single" w:sz="6" w:space="0" w:color="000000"/>
            </w:tcBorders>
            <w:tcPrChange w:id="38" w:author="Cetelová Martina, Ing." w:date="2024-02-13T10:11:00Z">
              <w:tcPr>
                <w:tcW w:w="1842" w:type="dxa"/>
                <w:tcBorders>
                  <w:top w:val="single" w:sz="6" w:space="0" w:color="000000"/>
                  <w:left w:val="single" w:sz="6" w:space="0" w:color="000000"/>
                  <w:bottom w:val="single" w:sz="6" w:space="0" w:color="000000"/>
                  <w:right w:val="single" w:sz="6" w:space="0" w:color="000000"/>
                </w:tcBorders>
              </w:tcPr>
            </w:tcPrChange>
          </w:tcPr>
          <w:p w14:paraId="19C5A3A0" w14:textId="77777777" w:rsidR="009C400D" w:rsidRDefault="009C400D" w:rsidP="000709D5">
            <w:pPr>
              <w:widowControl w:val="0"/>
              <w:jc w:val="both"/>
              <w:rPr>
                <w:rFonts w:cs="Arial"/>
                <w:color w:val="333333"/>
                <w:sz w:val="20"/>
                <w:shd w:val="clear" w:color="auto" w:fill="FFFFFF"/>
              </w:rPr>
            </w:pPr>
          </w:p>
        </w:tc>
        <w:tc>
          <w:tcPr>
            <w:tcW w:w="1770" w:type="dxa"/>
            <w:tcBorders>
              <w:top w:val="single" w:sz="6" w:space="0" w:color="000000"/>
              <w:left w:val="single" w:sz="6" w:space="0" w:color="000000"/>
              <w:bottom w:val="single" w:sz="6" w:space="0" w:color="000000"/>
              <w:right w:val="single" w:sz="6" w:space="0" w:color="000000"/>
            </w:tcBorders>
            <w:tcPrChange w:id="39" w:author="Cetelová Martina, Ing." w:date="2024-02-13T10:11:00Z">
              <w:tcPr>
                <w:tcW w:w="1770" w:type="dxa"/>
                <w:tcBorders>
                  <w:top w:val="single" w:sz="6" w:space="0" w:color="000000"/>
                  <w:left w:val="single" w:sz="6" w:space="0" w:color="000000"/>
                  <w:bottom w:val="single" w:sz="6" w:space="0" w:color="000000"/>
                  <w:right w:val="single" w:sz="6" w:space="0" w:color="000000"/>
                </w:tcBorders>
              </w:tcPr>
            </w:tcPrChange>
          </w:tcPr>
          <w:p w14:paraId="4E22E13A"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480´ (24 min./pac.)</w:t>
            </w:r>
          </w:p>
        </w:tc>
      </w:tr>
    </w:tbl>
    <w:p w14:paraId="20851EB6" w14:textId="77777777" w:rsidR="009C400D" w:rsidRDefault="009C400D" w:rsidP="000709D5">
      <w:pPr>
        <w:jc w:val="both"/>
        <w:rPr>
          <w:rFonts w:cs="Arial"/>
          <w:color w:val="333333"/>
          <w:sz w:val="20"/>
          <w:shd w:val="clear" w:color="auto" w:fill="FFFFFF"/>
        </w:rPr>
      </w:pPr>
    </w:p>
    <w:p w14:paraId="2DF7E97C" w14:textId="77777777" w:rsidR="009C400D" w:rsidRDefault="00B110C1" w:rsidP="000709D5">
      <w:pPr>
        <w:spacing w:after="200"/>
        <w:jc w:val="both"/>
        <w:rPr>
          <w:rFonts w:ascii="Calibri" w:hAnsi="Calibri"/>
          <w:sz w:val="22"/>
          <w:szCs w:val="22"/>
        </w:rPr>
      </w:pPr>
      <w:r>
        <w:rPr>
          <w:rFonts w:ascii="Calibri" w:hAnsi="Calibri"/>
          <w:sz w:val="22"/>
          <w:szCs w:val="22"/>
        </w:rPr>
        <w:t>3. Ostatní zdravotničtí pracovníci - NLZP (nelékařský zdravotnický pracovník) - Symbol S1, S2, S3, S4</w:t>
      </w:r>
    </w:p>
    <w:tbl>
      <w:tblPr>
        <w:tblW w:w="9281" w:type="dxa"/>
        <w:tblLayout w:type="fixed"/>
        <w:tblCellMar>
          <w:left w:w="70" w:type="dxa"/>
          <w:right w:w="70" w:type="dxa"/>
        </w:tblCellMar>
        <w:tblLook w:val="0000" w:firstRow="0" w:lastRow="0" w:firstColumn="0" w:lastColumn="0" w:noHBand="0" w:noVBand="0"/>
        <w:tblPrChange w:id="40" w:author="Cetelová Martina, Ing." w:date="2024-02-13T10:13:00Z">
          <w:tblPr>
            <w:tblW w:w="9281" w:type="dxa"/>
            <w:tblLayout w:type="fixed"/>
            <w:tblCellMar>
              <w:left w:w="70" w:type="dxa"/>
              <w:right w:w="70" w:type="dxa"/>
            </w:tblCellMar>
            <w:tblLook w:val="0000" w:firstRow="0" w:lastRow="0" w:firstColumn="0" w:lastColumn="0" w:noHBand="0" w:noVBand="0"/>
          </w:tblPr>
        </w:tblPrChange>
      </w:tblPr>
      <w:tblGrid>
        <w:gridCol w:w="2219"/>
        <w:gridCol w:w="776"/>
        <w:gridCol w:w="2292"/>
        <w:gridCol w:w="976"/>
        <w:gridCol w:w="1114"/>
        <w:gridCol w:w="9"/>
        <w:gridCol w:w="1735"/>
        <w:gridCol w:w="21"/>
        <w:gridCol w:w="139"/>
        <w:tblGridChange w:id="41">
          <w:tblGrid>
            <w:gridCol w:w="2219"/>
            <w:gridCol w:w="776"/>
            <w:gridCol w:w="2292"/>
            <w:gridCol w:w="976"/>
            <w:gridCol w:w="1114"/>
            <w:gridCol w:w="9"/>
            <w:gridCol w:w="1735"/>
            <w:gridCol w:w="160"/>
          </w:tblGrid>
        </w:tblGridChange>
      </w:tblGrid>
      <w:tr w:rsidR="009C400D" w14:paraId="4C970E80" w14:textId="77777777" w:rsidTr="00C00F77">
        <w:trPr>
          <w:gridAfter w:val="1"/>
          <w:wAfter w:w="139" w:type="dxa"/>
          <w:trHeight w:val="383"/>
          <w:trPrChange w:id="42" w:author="Cetelová Martina, Ing." w:date="2024-02-13T10:13:00Z">
            <w:trPr>
              <w:trHeight w:val="383"/>
            </w:trPr>
          </w:trPrChange>
        </w:trPr>
        <w:tc>
          <w:tcPr>
            <w:tcW w:w="2219" w:type="dxa"/>
            <w:tcBorders>
              <w:top w:val="single" w:sz="6" w:space="0" w:color="000000"/>
              <w:left w:val="single" w:sz="6" w:space="0" w:color="000000"/>
            </w:tcBorders>
            <w:tcPrChange w:id="43" w:author="Cetelová Martina, Ing." w:date="2024-02-13T10:13:00Z">
              <w:tcPr>
                <w:tcW w:w="2258" w:type="dxa"/>
                <w:tcBorders>
                  <w:top w:val="single" w:sz="6" w:space="0" w:color="000000"/>
                  <w:left w:val="single" w:sz="6" w:space="0" w:color="000000"/>
                </w:tcBorders>
              </w:tcPr>
            </w:tcPrChange>
          </w:tcPr>
          <w:p w14:paraId="1AC50AD2"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funkce</w:t>
            </w:r>
          </w:p>
        </w:tc>
        <w:tc>
          <w:tcPr>
            <w:tcW w:w="5167" w:type="dxa"/>
            <w:gridSpan w:val="5"/>
            <w:tcBorders>
              <w:top w:val="single" w:sz="6" w:space="0" w:color="000000"/>
              <w:left w:val="single" w:sz="6" w:space="0" w:color="000000"/>
              <w:bottom w:val="single" w:sz="6" w:space="0" w:color="000000"/>
              <w:right w:val="single" w:sz="6" w:space="0" w:color="000000"/>
            </w:tcBorders>
            <w:tcPrChange w:id="44" w:author="Cetelová Martina, Ing." w:date="2024-02-13T10:13:00Z">
              <w:tcPr>
                <w:tcW w:w="5254" w:type="dxa"/>
                <w:gridSpan w:val="5"/>
                <w:tcBorders>
                  <w:top w:val="single" w:sz="6" w:space="0" w:color="000000"/>
                  <w:left w:val="single" w:sz="6" w:space="0" w:color="000000"/>
                  <w:bottom w:val="single" w:sz="6" w:space="0" w:color="000000"/>
                  <w:right w:val="single" w:sz="6" w:space="0" w:color="000000"/>
                </w:tcBorders>
              </w:tcPr>
            </w:tcPrChange>
          </w:tcPr>
          <w:p w14:paraId="143CECCA"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minimální požadovaná kvalifikace</w:t>
            </w:r>
          </w:p>
        </w:tc>
        <w:tc>
          <w:tcPr>
            <w:tcW w:w="1756" w:type="dxa"/>
            <w:gridSpan w:val="2"/>
            <w:tcBorders>
              <w:top w:val="single" w:sz="6" w:space="0" w:color="000000"/>
              <w:right w:val="single" w:sz="6" w:space="0" w:color="000000"/>
            </w:tcBorders>
            <w:tcPrChange w:id="45" w:author="Cetelová Martina, Ing." w:date="2024-02-13T10:13:00Z">
              <w:tcPr>
                <w:tcW w:w="1768" w:type="dxa"/>
                <w:gridSpan w:val="2"/>
                <w:tcBorders>
                  <w:top w:val="single" w:sz="6" w:space="0" w:color="000000"/>
                  <w:right w:val="single" w:sz="6" w:space="0" w:color="000000"/>
                </w:tcBorders>
              </w:tcPr>
            </w:tcPrChange>
          </w:tcPr>
          <w:p w14:paraId="0054B457"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nezbytný čas</w:t>
            </w:r>
          </w:p>
        </w:tc>
      </w:tr>
      <w:tr w:rsidR="009C400D" w14:paraId="612B1AA0" w14:textId="77777777" w:rsidTr="00C00F77">
        <w:trPr>
          <w:trHeight w:val="531"/>
          <w:trPrChange w:id="46" w:author="Cetelová Martina, Ing." w:date="2024-02-13T10:13:00Z">
            <w:trPr>
              <w:trHeight w:val="531"/>
            </w:trPr>
          </w:trPrChange>
        </w:trPr>
        <w:tc>
          <w:tcPr>
            <w:tcW w:w="2219" w:type="dxa"/>
            <w:tcBorders>
              <w:left w:val="single" w:sz="6" w:space="0" w:color="000000"/>
              <w:bottom w:val="single" w:sz="6" w:space="0" w:color="000000"/>
            </w:tcBorders>
            <w:tcPrChange w:id="47" w:author="Cetelová Martina, Ing." w:date="2024-02-13T10:13:00Z">
              <w:tcPr>
                <w:tcW w:w="2258" w:type="dxa"/>
                <w:tcBorders>
                  <w:left w:val="single" w:sz="6" w:space="0" w:color="000000"/>
                  <w:bottom w:val="single" w:sz="6" w:space="0" w:color="000000"/>
                </w:tcBorders>
              </w:tcPr>
            </w:tcPrChange>
          </w:tcPr>
          <w:p w14:paraId="5A141460" w14:textId="77777777" w:rsidR="009C400D" w:rsidRDefault="009C400D" w:rsidP="000709D5">
            <w:pPr>
              <w:widowControl w:val="0"/>
              <w:jc w:val="both"/>
              <w:rPr>
                <w:rFonts w:cs="Arial"/>
                <w:color w:val="333333"/>
                <w:sz w:val="20"/>
                <w:shd w:val="clear" w:color="auto" w:fill="FFFFFF"/>
              </w:rPr>
            </w:pPr>
          </w:p>
        </w:tc>
        <w:tc>
          <w:tcPr>
            <w:tcW w:w="776" w:type="dxa"/>
            <w:tcBorders>
              <w:top w:val="single" w:sz="6" w:space="0" w:color="000000"/>
              <w:left w:val="single" w:sz="6" w:space="0" w:color="000000"/>
              <w:bottom w:val="single" w:sz="6" w:space="0" w:color="000000"/>
              <w:right w:val="single" w:sz="6" w:space="0" w:color="000000"/>
            </w:tcBorders>
            <w:tcPrChange w:id="48" w:author="Cetelová Martina, Ing." w:date="2024-02-13T10:13:00Z">
              <w:tcPr>
                <w:tcW w:w="788" w:type="dxa"/>
                <w:tcBorders>
                  <w:top w:val="single" w:sz="6" w:space="0" w:color="000000"/>
                  <w:left w:val="single" w:sz="6" w:space="0" w:color="000000"/>
                  <w:bottom w:val="single" w:sz="6" w:space="0" w:color="000000"/>
                  <w:right w:val="single" w:sz="6" w:space="0" w:color="000000"/>
                </w:tcBorders>
              </w:tcPr>
            </w:tcPrChange>
          </w:tcPr>
          <w:p w14:paraId="4F5E80DD"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symbol</w:t>
            </w:r>
          </w:p>
        </w:tc>
        <w:tc>
          <w:tcPr>
            <w:tcW w:w="2292" w:type="dxa"/>
            <w:tcBorders>
              <w:top w:val="single" w:sz="6" w:space="0" w:color="000000"/>
              <w:left w:val="single" w:sz="6" w:space="0" w:color="000000"/>
              <w:bottom w:val="single" w:sz="6" w:space="0" w:color="000000"/>
              <w:right w:val="single" w:sz="6" w:space="0" w:color="000000"/>
            </w:tcBorders>
            <w:tcPrChange w:id="49" w:author="Cetelová Martina, Ing." w:date="2024-02-13T10:13:00Z">
              <w:tcPr>
                <w:tcW w:w="2333" w:type="dxa"/>
                <w:tcBorders>
                  <w:top w:val="single" w:sz="6" w:space="0" w:color="000000"/>
                  <w:left w:val="single" w:sz="6" w:space="0" w:color="000000"/>
                  <w:bottom w:val="single" w:sz="6" w:space="0" w:color="000000"/>
                  <w:right w:val="single" w:sz="6" w:space="0" w:color="000000"/>
                </w:tcBorders>
              </w:tcPr>
            </w:tcPrChange>
          </w:tcPr>
          <w:p w14:paraId="77827DE4"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úvazek</w:t>
            </w:r>
          </w:p>
        </w:tc>
        <w:tc>
          <w:tcPr>
            <w:tcW w:w="976" w:type="dxa"/>
            <w:tcBorders>
              <w:top w:val="single" w:sz="6" w:space="0" w:color="000000"/>
              <w:left w:val="single" w:sz="6" w:space="0" w:color="000000"/>
              <w:bottom w:val="single" w:sz="6" w:space="0" w:color="000000"/>
              <w:right w:val="single" w:sz="6" w:space="0" w:color="000000"/>
            </w:tcBorders>
            <w:tcPrChange w:id="50" w:author="Cetelová Martina, Ing." w:date="2024-02-13T10:13:00Z">
              <w:tcPr>
                <w:tcW w:w="992" w:type="dxa"/>
                <w:tcBorders>
                  <w:top w:val="single" w:sz="6" w:space="0" w:color="000000"/>
                  <w:left w:val="single" w:sz="6" w:space="0" w:color="000000"/>
                  <w:bottom w:val="single" w:sz="6" w:space="0" w:color="000000"/>
                  <w:right w:val="single" w:sz="6" w:space="0" w:color="000000"/>
                </w:tcBorders>
              </w:tcPr>
            </w:tcPrChange>
          </w:tcPr>
          <w:p w14:paraId="64248B56"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mzdový index</w:t>
            </w:r>
          </w:p>
        </w:tc>
        <w:tc>
          <w:tcPr>
            <w:tcW w:w="1114" w:type="dxa"/>
            <w:tcBorders>
              <w:top w:val="single" w:sz="6" w:space="0" w:color="000000"/>
              <w:left w:val="single" w:sz="6" w:space="0" w:color="000000"/>
              <w:bottom w:val="single" w:sz="6" w:space="0" w:color="000000"/>
              <w:right w:val="single" w:sz="6" w:space="0" w:color="000000"/>
            </w:tcBorders>
            <w:tcPrChange w:id="51" w:author="Cetelová Martina, Ing." w:date="2024-02-13T10:13:00Z">
              <w:tcPr>
                <w:tcW w:w="1132" w:type="dxa"/>
                <w:tcBorders>
                  <w:top w:val="single" w:sz="6" w:space="0" w:color="000000"/>
                  <w:left w:val="single" w:sz="6" w:space="0" w:color="000000"/>
                  <w:bottom w:val="single" w:sz="6" w:space="0" w:color="000000"/>
                  <w:right w:val="single" w:sz="6" w:space="0" w:color="000000"/>
                </w:tcBorders>
              </w:tcPr>
            </w:tcPrChange>
          </w:tcPr>
          <w:p w14:paraId="690257A7"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další požadavky</w:t>
            </w:r>
          </w:p>
        </w:tc>
        <w:tc>
          <w:tcPr>
            <w:tcW w:w="1744" w:type="dxa"/>
            <w:gridSpan w:val="2"/>
            <w:tcBorders>
              <w:bottom w:val="single" w:sz="6" w:space="0" w:color="000000"/>
              <w:right w:val="single" w:sz="6" w:space="0" w:color="000000"/>
            </w:tcBorders>
            <w:tcPrChange w:id="52" w:author="Cetelová Martina, Ing." w:date="2024-02-13T10:13:00Z">
              <w:tcPr>
                <w:tcW w:w="1774" w:type="dxa"/>
                <w:gridSpan w:val="2"/>
                <w:tcBorders>
                  <w:bottom w:val="single" w:sz="6" w:space="0" w:color="000000"/>
                  <w:right w:val="single" w:sz="6" w:space="0" w:color="000000"/>
                </w:tcBorders>
              </w:tcPr>
            </w:tcPrChange>
          </w:tcPr>
          <w:p w14:paraId="19E993B6"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v minutách</w:t>
            </w:r>
          </w:p>
        </w:tc>
        <w:tc>
          <w:tcPr>
            <w:tcW w:w="160" w:type="dxa"/>
            <w:gridSpan w:val="2"/>
            <w:tcPrChange w:id="53" w:author="Cetelová Martina, Ing." w:date="2024-02-13T10:13:00Z">
              <w:tcPr>
                <w:tcW w:w="3" w:type="dxa"/>
              </w:tcPr>
            </w:tcPrChange>
          </w:tcPr>
          <w:p w14:paraId="30D47221" w14:textId="77777777" w:rsidR="009C400D" w:rsidRDefault="009C400D" w:rsidP="000709D5">
            <w:pPr>
              <w:widowControl w:val="0"/>
              <w:jc w:val="both"/>
            </w:pPr>
          </w:p>
        </w:tc>
      </w:tr>
      <w:tr w:rsidR="009C400D" w14:paraId="5D3D7D82" w14:textId="77777777" w:rsidTr="00C00F77">
        <w:tc>
          <w:tcPr>
            <w:tcW w:w="2219" w:type="dxa"/>
            <w:tcBorders>
              <w:left w:val="single" w:sz="6" w:space="0" w:color="000000"/>
              <w:bottom w:val="single" w:sz="6" w:space="0" w:color="000000"/>
              <w:right w:val="single" w:sz="6" w:space="0" w:color="000000"/>
            </w:tcBorders>
            <w:tcPrChange w:id="54" w:author="Cetelová Martina, Ing." w:date="2024-02-13T10:13:00Z">
              <w:tcPr>
                <w:tcW w:w="2258" w:type="dxa"/>
                <w:tcBorders>
                  <w:left w:val="single" w:sz="6" w:space="0" w:color="000000"/>
                  <w:bottom w:val="single" w:sz="6" w:space="0" w:color="000000"/>
                  <w:right w:val="single" w:sz="6" w:space="0" w:color="000000"/>
                </w:tcBorders>
              </w:tcPr>
            </w:tcPrChange>
          </w:tcPr>
          <w:p w14:paraId="4DA966A2"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Sestra pro péči v psychiatrii</w:t>
            </w:r>
          </w:p>
        </w:tc>
        <w:tc>
          <w:tcPr>
            <w:tcW w:w="776" w:type="dxa"/>
            <w:tcBorders>
              <w:left w:val="single" w:sz="6" w:space="0" w:color="000000"/>
              <w:bottom w:val="single" w:sz="6" w:space="0" w:color="000000"/>
              <w:right w:val="single" w:sz="6" w:space="0" w:color="000000"/>
            </w:tcBorders>
            <w:tcPrChange w:id="55" w:author="Cetelová Martina, Ing." w:date="2024-02-13T10:13:00Z">
              <w:tcPr>
                <w:tcW w:w="788" w:type="dxa"/>
                <w:tcBorders>
                  <w:left w:val="single" w:sz="6" w:space="0" w:color="000000"/>
                  <w:bottom w:val="single" w:sz="6" w:space="0" w:color="000000"/>
                  <w:right w:val="single" w:sz="6" w:space="0" w:color="000000"/>
                </w:tcBorders>
              </w:tcPr>
            </w:tcPrChange>
          </w:tcPr>
          <w:p w14:paraId="76D32E03"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S3</w:t>
            </w:r>
          </w:p>
        </w:tc>
        <w:tc>
          <w:tcPr>
            <w:tcW w:w="2292" w:type="dxa"/>
            <w:tcBorders>
              <w:left w:val="single" w:sz="6" w:space="0" w:color="000000"/>
              <w:bottom w:val="single" w:sz="6" w:space="0" w:color="000000"/>
              <w:right w:val="single" w:sz="6" w:space="0" w:color="000000"/>
            </w:tcBorders>
            <w:tcPrChange w:id="56" w:author="Cetelová Martina, Ing." w:date="2024-02-13T10:13:00Z">
              <w:tcPr>
                <w:tcW w:w="2333" w:type="dxa"/>
                <w:tcBorders>
                  <w:left w:val="single" w:sz="6" w:space="0" w:color="000000"/>
                  <w:bottom w:val="single" w:sz="6" w:space="0" w:color="000000"/>
                  <w:right w:val="single" w:sz="6" w:space="0" w:color="000000"/>
                </w:tcBorders>
              </w:tcPr>
            </w:tcPrChange>
          </w:tcPr>
          <w:p w14:paraId="1E992F24"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1</w:t>
            </w:r>
          </w:p>
        </w:tc>
        <w:tc>
          <w:tcPr>
            <w:tcW w:w="976" w:type="dxa"/>
            <w:tcBorders>
              <w:left w:val="single" w:sz="6" w:space="0" w:color="000000"/>
              <w:bottom w:val="single" w:sz="6" w:space="0" w:color="000000"/>
              <w:right w:val="single" w:sz="6" w:space="0" w:color="000000"/>
            </w:tcBorders>
            <w:tcPrChange w:id="57" w:author="Cetelová Martina, Ing." w:date="2024-02-13T10:13:00Z">
              <w:tcPr>
                <w:tcW w:w="992" w:type="dxa"/>
                <w:tcBorders>
                  <w:left w:val="single" w:sz="6" w:space="0" w:color="000000"/>
                  <w:bottom w:val="single" w:sz="6" w:space="0" w:color="000000"/>
                  <w:right w:val="single" w:sz="6" w:space="0" w:color="000000"/>
                </w:tcBorders>
              </w:tcPr>
            </w:tcPrChange>
          </w:tcPr>
          <w:p w14:paraId="75B229E7" w14:textId="77777777" w:rsidR="009C400D" w:rsidRDefault="009C400D" w:rsidP="000709D5">
            <w:pPr>
              <w:widowControl w:val="0"/>
              <w:jc w:val="both"/>
              <w:rPr>
                <w:rFonts w:cs="Arial"/>
                <w:color w:val="333333"/>
                <w:sz w:val="20"/>
                <w:shd w:val="clear" w:color="auto" w:fill="FFFFFF"/>
              </w:rPr>
            </w:pPr>
          </w:p>
        </w:tc>
        <w:tc>
          <w:tcPr>
            <w:tcW w:w="1114" w:type="dxa"/>
            <w:tcBorders>
              <w:left w:val="single" w:sz="6" w:space="0" w:color="000000"/>
              <w:bottom w:val="single" w:sz="6" w:space="0" w:color="000000"/>
              <w:right w:val="single" w:sz="6" w:space="0" w:color="000000"/>
            </w:tcBorders>
            <w:tcPrChange w:id="58" w:author="Cetelová Martina, Ing." w:date="2024-02-13T10:13:00Z">
              <w:tcPr>
                <w:tcW w:w="1132" w:type="dxa"/>
                <w:tcBorders>
                  <w:left w:val="single" w:sz="6" w:space="0" w:color="000000"/>
                  <w:bottom w:val="single" w:sz="6" w:space="0" w:color="000000"/>
                  <w:right w:val="single" w:sz="6" w:space="0" w:color="000000"/>
                </w:tcBorders>
              </w:tcPr>
            </w:tcPrChange>
          </w:tcPr>
          <w:p w14:paraId="4EFE7B1A" w14:textId="77777777" w:rsidR="009C400D" w:rsidRDefault="009C400D" w:rsidP="000709D5">
            <w:pPr>
              <w:widowControl w:val="0"/>
              <w:jc w:val="both"/>
              <w:rPr>
                <w:rFonts w:cs="Arial"/>
                <w:color w:val="333333"/>
                <w:sz w:val="20"/>
                <w:shd w:val="clear" w:color="auto" w:fill="FFFFFF"/>
              </w:rPr>
            </w:pPr>
          </w:p>
        </w:tc>
        <w:tc>
          <w:tcPr>
            <w:tcW w:w="1744" w:type="dxa"/>
            <w:gridSpan w:val="2"/>
            <w:tcBorders>
              <w:left w:val="single" w:sz="6" w:space="0" w:color="000000"/>
              <w:bottom w:val="single" w:sz="6" w:space="0" w:color="000000"/>
              <w:right w:val="single" w:sz="6" w:space="0" w:color="000000"/>
            </w:tcBorders>
            <w:tcPrChange w:id="59" w:author="Cetelová Martina, Ing." w:date="2024-02-13T10:13:00Z">
              <w:tcPr>
                <w:tcW w:w="1774" w:type="dxa"/>
                <w:gridSpan w:val="2"/>
                <w:tcBorders>
                  <w:left w:val="single" w:sz="6" w:space="0" w:color="000000"/>
                  <w:bottom w:val="single" w:sz="6" w:space="0" w:color="000000"/>
                  <w:right w:val="single" w:sz="6" w:space="0" w:color="000000"/>
                </w:tcBorders>
              </w:tcPr>
            </w:tcPrChange>
          </w:tcPr>
          <w:p w14:paraId="13C57BC6"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480´ (24 min./pac.)</w:t>
            </w:r>
          </w:p>
        </w:tc>
        <w:tc>
          <w:tcPr>
            <w:tcW w:w="160" w:type="dxa"/>
            <w:gridSpan w:val="2"/>
            <w:tcPrChange w:id="60" w:author="Cetelová Martina, Ing." w:date="2024-02-13T10:13:00Z">
              <w:tcPr>
                <w:tcW w:w="3" w:type="dxa"/>
              </w:tcPr>
            </w:tcPrChange>
          </w:tcPr>
          <w:p w14:paraId="1A2A20EA" w14:textId="77777777" w:rsidR="009C400D" w:rsidRDefault="009C400D" w:rsidP="000709D5">
            <w:pPr>
              <w:widowControl w:val="0"/>
              <w:jc w:val="both"/>
            </w:pPr>
          </w:p>
        </w:tc>
      </w:tr>
      <w:tr w:rsidR="009C400D" w14:paraId="1ABF7DE4" w14:textId="77777777" w:rsidTr="00C00F77">
        <w:tc>
          <w:tcPr>
            <w:tcW w:w="2219" w:type="dxa"/>
            <w:tcBorders>
              <w:top w:val="single" w:sz="6" w:space="0" w:color="000000"/>
              <w:left w:val="single" w:sz="6" w:space="0" w:color="000000"/>
              <w:bottom w:val="single" w:sz="6" w:space="0" w:color="000000"/>
              <w:right w:val="single" w:sz="6" w:space="0" w:color="000000"/>
            </w:tcBorders>
            <w:tcPrChange w:id="61" w:author="Cetelová Martina, Ing." w:date="2024-02-13T10:13:00Z">
              <w:tcPr>
                <w:tcW w:w="2258" w:type="dxa"/>
                <w:tcBorders>
                  <w:top w:val="single" w:sz="6" w:space="0" w:color="000000"/>
                  <w:left w:val="single" w:sz="6" w:space="0" w:color="000000"/>
                  <w:bottom w:val="single" w:sz="6" w:space="0" w:color="000000"/>
                  <w:right w:val="single" w:sz="6" w:space="0" w:color="000000"/>
                </w:tcBorders>
              </w:tcPr>
            </w:tcPrChange>
          </w:tcPr>
          <w:p w14:paraId="1B04CF87"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Všeobecná sestra</w:t>
            </w:r>
          </w:p>
        </w:tc>
        <w:tc>
          <w:tcPr>
            <w:tcW w:w="776" w:type="dxa"/>
            <w:tcBorders>
              <w:top w:val="single" w:sz="6" w:space="0" w:color="000000"/>
              <w:left w:val="single" w:sz="6" w:space="0" w:color="000000"/>
              <w:bottom w:val="single" w:sz="6" w:space="0" w:color="000000"/>
              <w:right w:val="single" w:sz="6" w:space="0" w:color="000000"/>
            </w:tcBorders>
            <w:tcPrChange w:id="62" w:author="Cetelová Martina, Ing." w:date="2024-02-13T10:13:00Z">
              <w:tcPr>
                <w:tcW w:w="788" w:type="dxa"/>
                <w:tcBorders>
                  <w:top w:val="single" w:sz="6" w:space="0" w:color="000000"/>
                  <w:left w:val="single" w:sz="6" w:space="0" w:color="000000"/>
                  <w:bottom w:val="single" w:sz="6" w:space="0" w:color="000000"/>
                  <w:right w:val="single" w:sz="6" w:space="0" w:color="000000"/>
                </w:tcBorders>
              </w:tcPr>
            </w:tcPrChange>
          </w:tcPr>
          <w:p w14:paraId="229A25B8"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S2</w:t>
            </w:r>
          </w:p>
        </w:tc>
        <w:tc>
          <w:tcPr>
            <w:tcW w:w="2292" w:type="dxa"/>
            <w:tcBorders>
              <w:top w:val="single" w:sz="6" w:space="0" w:color="000000"/>
              <w:left w:val="single" w:sz="6" w:space="0" w:color="000000"/>
              <w:bottom w:val="single" w:sz="6" w:space="0" w:color="000000"/>
              <w:right w:val="single" w:sz="6" w:space="0" w:color="000000"/>
            </w:tcBorders>
            <w:tcPrChange w:id="63" w:author="Cetelová Martina, Ing." w:date="2024-02-13T10:13:00Z">
              <w:tcPr>
                <w:tcW w:w="2333" w:type="dxa"/>
                <w:tcBorders>
                  <w:top w:val="single" w:sz="6" w:space="0" w:color="000000"/>
                  <w:left w:val="single" w:sz="6" w:space="0" w:color="000000"/>
                  <w:bottom w:val="single" w:sz="6" w:space="0" w:color="000000"/>
                  <w:right w:val="single" w:sz="6" w:space="0" w:color="000000"/>
                </w:tcBorders>
              </w:tcPr>
            </w:tcPrChange>
          </w:tcPr>
          <w:p w14:paraId="0EA5B5C0"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6</w:t>
            </w:r>
          </w:p>
        </w:tc>
        <w:tc>
          <w:tcPr>
            <w:tcW w:w="976" w:type="dxa"/>
            <w:tcBorders>
              <w:top w:val="single" w:sz="6" w:space="0" w:color="000000"/>
              <w:left w:val="single" w:sz="6" w:space="0" w:color="000000"/>
              <w:bottom w:val="single" w:sz="6" w:space="0" w:color="000000"/>
              <w:right w:val="single" w:sz="6" w:space="0" w:color="000000"/>
            </w:tcBorders>
            <w:tcPrChange w:id="64" w:author="Cetelová Martina, Ing." w:date="2024-02-13T10:13:00Z">
              <w:tcPr>
                <w:tcW w:w="992" w:type="dxa"/>
                <w:tcBorders>
                  <w:top w:val="single" w:sz="6" w:space="0" w:color="000000"/>
                  <w:left w:val="single" w:sz="6" w:space="0" w:color="000000"/>
                  <w:bottom w:val="single" w:sz="6" w:space="0" w:color="000000"/>
                  <w:right w:val="single" w:sz="6" w:space="0" w:color="000000"/>
                </w:tcBorders>
              </w:tcPr>
            </w:tcPrChange>
          </w:tcPr>
          <w:p w14:paraId="063A392E" w14:textId="77777777" w:rsidR="009C400D" w:rsidRDefault="009C400D" w:rsidP="000709D5">
            <w:pPr>
              <w:widowControl w:val="0"/>
              <w:jc w:val="both"/>
              <w:rPr>
                <w:rFonts w:cs="Arial"/>
                <w:color w:val="333333"/>
                <w:sz w:val="20"/>
                <w:shd w:val="clear" w:color="auto" w:fill="FFFFFF"/>
              </w:rPr>
            </w:pPr>
          </w:p>
        </w:tc>
        <w:tc>
          <w:tcPr>
            <w:tcW w:w="1114" w:type="dxa"/>
            <w:tcBorders>
              <w:top w:val="single" w:sz="6" w:space="0" w:color="000000"/>
              <w:left w:val="single" w:sz="6" w:space="0" w:color="000000"/>
              <w:bottom w:val="single" w:sz="6" w:space="0" w:color="000000"/>
              <w:right w:val="single" w:sz="6" w:space="0" w:color="000000"/>
            </w:tcBorders>
            <w:tcPrChange w:id="65" w:author="Cetelová Martina, Ing." w:date="2024-02-13T10:13:00Z">
              <w:tcPr>
                <w:tcW w:w="1132" w:type="dxa"/>
                <w:tcBorders>
                  <w:top w:val="single" w:sz="6" w:space="0" w:color="000000"/>
                  <w:left w:val="single" w:sz="6" w:space="0" w:color="000000"/>
                  <w:bottom w:val="single" w:sz="6" w:space="0" w:color="000000"/>
                  <w:right w:val="single" w:sz="6" w:space="0" w:color="000000"/>
                </w:tcBorders>
              </w:tcPr>
            </w:tcPrChange>
          </w:tcPr>
          <w:p w14:paraId="02B0568F" w14:textId="77777777" w:rsidR="009C400D" w:rsidRDefault="009C400D" w:rsidP="000709D5">
            <w:pPr>
              <w:widowControl w:val="0"/>
              <w:jc w:val="both"/>
              <w:rPr>
                <w:rFonts w:cs="Arial"/>
                <w:color w:val="333333"/>
                <w:sz w:val="20"/>
                <w:shd w:val="clear" w:color="auto" w:fill="FFFFFF"/>
              </w:rPr>
            </w:pPr>
          </w:p>
        </w:tc>
        <w:tc>
          <w:tcPr>
            <w:tcW w:w="1744" w:type="dxa"/>
            <w:gridSpan w:val="2"/>
            <w:tcBorders>
              <w:top w:val="single" w:sz="6" w:space="0" w:color="000000"/>
              <w:left w:val="single" w:sz="6" w:space="0" w:color="000000"/>
              <w:bottom w:val="single" w:sz="6" w:space="0" w:color="000000"/>
              <w:right w:val="single" w:sz="6" w:space="0" w:color="000000"/>
            </w:tcBorders>
            <w:tcPrChange w:id="66" w:author="Cetelová Martina, Ing." w:date="2024-02-13T10:13:00Z">
              <w:tcPr>
                <w:tcW w:w="1774" w:type="dxa"/>
                <w:gridSpan w:val="2"/>
                <w:tcBorders>
                  <w:top w:val="single" w:sz="6" w:space="0" w:color="000000"/>
                  <w:left w:val="single" w:sz="6" w:space="0" w:color="000000"/>
                  <w:bottom w:val="single" w:sz="6" w:space="0" w:color="000000"/>
                  <w:right w:val="single" w:sz="6" w:space="0" w:color="000000"/>
                </w:tcBorders>
              </w:tcPr>
            </w:tcPrChange>
          </w:tcPr>
          <w:p w14:paraId="41F54BF2"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 xml:space="preserve"> 2880´ (144 min./pac.)</w:t>
            </w:r>
          </w:p>
        </w:tc>
        <w:tc>
          <w:tcPr>
            <w:tcW w:w="160" w:type="dxa"/>
            <w:gridSpan w:val="2"/>
            <w:tcPrChange w:id="67" w:author="Cetelová Martina, Ing." w:date="2024-02-13T10:13:00Z">
              <w:tcPr>
                <w:tcW w:w="3" w:type="dxa"/>
              </w:tcPr>
            </w:tcPrChange>
          </w:tcPr>
          <w:p w14:paraId="7A6F4BE5" w14:textId="77777777" w:rsidR="009C400D" w:rsidRDefault="009C400D" w:rsidP="000709D5">
            <w:pPr>
              <w:widowControl w:val="0"/>
              <w:jc w:val="both"/>
            </w:pPr>
          </w:p>
        </w:tc>
      </w:tr>
      <w:tr w:rsidR="009C400D" w14:paraId="4ED513E1" w14:textId="77777777" w:rsidTr="00C00F77">
        <w:tc>
          <w:tcPr>
            <w:tcW w:w="2219" w:type="dxa"/>
            <w:tcBorders>
              <w:top w:val="single" w:sz="6" w:space="0" w:color="000000"/>
              <w:left w:val="single" w:sz="6" w:space="0" w:color="000000"/>
              <w:bottom w:val="single" w:sz="6" w:space="0" w:color="000000"/>
              <w:right w:val="single" w:sz="6" w:space="0" w:color="000000"/>
            </w:tcBorders>
            <w:tcPrChange w:id="68" w:author="Cetelová Martina, Ing." w:date="2024-02-13T10:13:00Z">
              <w:tcPr>
                <w:tcW w:w="2258" w:type="dxa"/>
                <w:tcBorders>
                  <w:top w:val="single" w:sz="6" w:space="0" w:color="000000"/>
                  <w:left w:val="single" w:sz="6" w:space="0" w:color="000000"/>
                  <w:bottom w:val="single" w:sz="6" w:space="0" w:color="000000"/>
                  <w:right w:val="single" w:sz="6" w:space="0" w:color="000000"/>
                </w:tcBorders>
              </w:tcPr>
            </w:tcPrChange>
          </w:tcPr>
          <w:p w14:paraId="3F4D444F"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sanitář</w:t>
            </w:r>
          </w:p>
        </w:tc>
        <w:tc>
          <w:tcPr>
            <w:tcW w:w="776" w:type="dxa"/>
            <w:tcBorders>
              <w:top w:val="single" w:sz="6" w:space="0" w:color="000000"/>
              <w:left w:val="single" w:sz="6" w:space="0" w:color="000000"/>
              <w:bottom w:val="single" w:sz="6" w:space="0" w:color="000000"/>
              <w:right w:val="single" w:sz="6" w:space="0" w:color="000000"/>
            </w:tcBorders>
            <w:tcPrChange w:id="69" w:author="Cetelová Martina, Ing." w:date="2024-02-13T10:13:00Z">
              <w:tcPr>
                <w:tcW w:w="788" w:type="dxa"/>
                <w:tcBorders>
                  <w:top w:val="single" w:sz="6" w:space="0" w:color="000000"/>
                  <w:left w:val="single" w:sz="6" w:space="0" w:color="000000"/>
                  <w:bottom w:val="single" w:sz="6" w:space="0" w:color="000000"/>
                  <w:right w:val="single" w:sz="6" w:space="0" w:color="000000"/>
                </w:tcBorders>
              </w:tcPr>
            </w:tcPrChange>
          </w:tcPr>
          <w:p w14:paraId="1242522F"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S</w:t>
            </w:r>
          </w:p>
        </w:tc>
        <w:tc>
          <w:tcPr>
            <w:tcW w:w="2292" w:type="dxa"/>
            <w:tcBorders>
              <w:top w:val="single" w:sz="6" w:space="0" w:color="000000"/>
              <w:left w:val="single" w:sz="6" w:space="0" w:color="000000"/>
              <w:bottom w:val="single" w:sz="6" w:space="0" w:color="000000"/>
              <w:right w:val="single" w:sz="6" w:space="0" w:color="000000"/>
            </w:tcBorders>
            <w:tcPrChange w:id="70" w:author="Cetelová Martina, Ing." w:date="2024-02-13T10:13:00Z">
              <w:tcPr>
                <w:tcW w:w="2333" w:type="dxa"/>
                <w:tcBorders>
                  <w:top w:val="single" w:sz="6" w:space="0" w:color="000000"/>
                  <w:left w:val="single" w:sz="6" w:space="0" w:color="000000"/>
                  <w:bottom w:val="single" w:sz="6" w:space="0" w:color="000000"/>
                  <w:right w:val="single" w:sz="6" w:space="0" w:color="000000"/>
                </w:tcBorders>
              </w:tcPr>
            </w:tcPrChange>
          </w:tcPr>
          <w:p w14:paraId="1557937E"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7,0</w:t>
            </w:r>
          </w:p>
        </w:tc>
        <w:tc>
          <w:tcPr>
            <w:tcW w:w="976" w:type="dxa"/>
            <w:tcBorders>
              <w:top w:val="single" w:sz="6" w:space="0" w:color="000000"/>
              <w:left w:val="single" w:sz="6" w:space="0" w:color="000000"/>
              <w:bottom w:val="single" w:sz="6" w:space="0" w:color="000000"/>
              <w:right w:val="single" w:sz="6" w:space="0" w:color="000000"/>
            </w:tcBorders>
            <w:tcPrChange w:id="71" w:author="Cetelová Martina, Ing." w:date="2024-02-13T10:13:00Z">
              <w:tcPr>
                <w:tcW w:w="992" w:type="dxa"/>
                <w:tcBorders>
                  <w:top w:val="single" w:sz="6" w:space="0" w:color="000000"/>
                  <w:left w:val="single" w:sz="6" w:space="0" w:color="000000"/>
                  <w:bottom w:val="single" w:sz="6" w:space="0" w:color="000000"/>
                  <w:right w:val="single" w:sz="6" w:space="0" w:color="000000"/>
                </w:tcBorders>
              </w:tcPr>
            </w:tcPrChange>
          </w:tcPr>
          <w:p w14:paraId="5BC20803" w14:textId="77777777" w:rsidR="009C400D" w:rsidRDefault="009C400D" w:rsidP="000709D5">
            <w:pPr>
              <w:widowControl w:val="0"/>
              <w:jc w:val="both"/>
              <w:rPr>
                <w:rFonts w:cs="Arial"/>
                <w:color w:val="333333"/>
                <w:sz w:val="20"/>
                <w:shd w:val="clear" w:color="auto" w:fill="FFFFFF"/>
              </w:rPr>
            </w:pPr>
          </w:p>
        </w:tc>
        <w:tc>
          <w:tcPr>
            <w:tcW w:w="1114" w:type="dxa"/>
            <w:tcBorders>
              <w:top w:val="single" w:sz="6" w:space="0" w:color="000000"/>
              <w:left w:val="single" w:sz="6" w:space="0" w:color="000000"/>
              <w:bottom w:val="single" w:sz="6" w:space="0" w:color="000000"/>
              <w:right w:val="single" w:sz="6" w:space="0" w:color="000000"/>
            </w:tcBorders>
            <w:tcPrChange w:id="72" w:author="Cetelová Martina, Ing." w:date="2024-02-13T10:13:00Z">
              <w:tcPr>
                <w:tcW w:w="1132" w:type="dxa"/>
                <w:tcBorders>
                  <w:top w:val="single" w:sz="6" w:space="0" w:color="000000"/>
                  <w:left w:val="single" w:sz="6" w:space="0" w:color="000000"/>
                  <w:bottom w:val="single" w:sz="6" w:space="0" w:color="000000"/>
                  <w:right w:val="single" w:sz="6" w:space="0" w:color="000000"/>
                </w:tcBorders>
              </w:tcPr>
            </w:tcPrChange>
          </w:tcPr>
          <w:p w14:paraId="3DBA409E" w14:textId="77777777" w:rsidR="009C400D" w:rsidRDefault="009C400D" w:rsidP="000709D5">
            <w:pPr>
              <w:widowControl w:val="0"/>
              <w:jc w:val="both"/>
              <w:rPr>
                <w:rFonts w:cs="Arial"/>
                <w:color w:val="333333"/>
                <w:sz w:val="20"/>
                <w:shd w:val="clear" w:color="auto" w:fill="FFFFFF"/>
              </w:rPr>
            </w:pPr>
          </w:p>
        </w:tc>
        <w:tc>
          <w:tcPr>
            <w:tcW w:w="1744" w:type="dxa"/>
            <w:gridSpan w:val="2"/>
            <w:tcBorders>
              <w:top w:val="single" w:sz="6" w:space="0" w:color="000000"/>
              <w:left w:val="single" w:sz="6" w:space="0" w:color="000000"/>
              <w:bottom w:val="single" w:sz="6" w:space="0" w:color="000000"/>
              <w:right w:val="single" w:sz="6" w:space="0" w:color="000000"/>
            </w:tcBorders>
            <w:tcPrChange w:id="73" w:author="Cetelová Martina, Ing." w:date="2024-02-13T10:13:00Z">
              <w:tcPr>
                <w:tcW w:w="1774" w:type="dxa"/>
                <w:gridSpan w:val="2"/>
                <w:tcBorders>
                  <w:top w:val="single" w:sz="6" w:space="0" w:color="000000"/>
                  <w:left w:val="single" w:sz="6" w:space="0" w:color="000000"/>
                  <w:bottom w:val="single" w:sz="6" w:space="0" w:color="000000"/>
                  <w:right w:val="single" w:sz="6" w:space="0" w:color="000000"/>
                </w:tcBorders>
              </w:tcPr>
            </w:tcPrChange>
          </w:tcPr>
          <w:p w14:paraId="2D4DCBF6" w14:textId="77777777" w:rsidR="009C400D" w:rsidRDefault="00B110C1" w:rsidP="000709D5">
            <w:pPr>
              <w:widowControl w:val="0"/>
              <w:jc w:val="both"/>
              <w:rPr>
                <w:rFonts w:cs="Arial"/>
                <w:color w:val="333333"/>
                <w:sz w:val="20"/>
                <w:shd w:val="clear" w:color="auto" w:fill="FFFFFF"/>
              </w:rPr>
            </w:pPr>
            <w:commentRangeStart w:id="74"/>
            <w:r>
              <w:rPr>
                <w:rFonts w:cs="Arial"/>
                <w:color w:val="333333"/>
                <w:sz w:val="20"/>
                <w:shd w:val="clear" w:color="auto" w:fill="FFFFFF"/>
              </w:rPr>
              <w:t>3360´ (</w:t>
            </w:r>
            <w:r>
              <w:rPr>
                <w:rFonts w:cs="Arial"/>
                <w:color w:val="333333"/>
                <w:sz w:val="22"/>
                <w:shd w:val="clear" w:color="auto" w:fill="FFFFFF"/>
              </w:rPr>
              <w:t>168 min./pac.)</w:t>
            </w:r>
            <w:commentRangeEnd w:id="74"/>
            <w:r w:rsidR="000C50A6">
              <w:rPr>
                <w:rStyle w:val="Odkaznakoment"/>
              </w:rPr>
              <w:commentReference w:id="74"/>
            </w:r>
          </w:p>
        </w:tc>
        <w:tc>
          <w:tcPr>
            <w:tcW w:w="160" w:type="dxa"/>
            <w:gridSpan w:val="2"/>
            <w:tcPrChange w:id="75" w:author="Cetelová Martina, Ing." w:date="2024-02-13T10:13:00Z">
              <w:tcPr>
                <w:tcW w:w="3" w:type="dxa"/>
              </w:tcPr>
            </w:tcPrChange>
          </w:tcPr>
          <w:p w14:paraId="1C9658B0" w14:textId="77777777" w:rsidR="009C400D" w:rsidRDefault="009C400D" w:rsidP="000709D5">
            <w:pPr>
              <w:widowControl w:val="0"/>
              <w:jc w:val="both"/>
            </w:pPr>
          </w:p>
        </w:tc>
      </w:tr>
    </w:tbl>
    <w:p w14:paraId="5F688490" w14:textId="77777777" w:rsidR="009C400D" w:rsidRDefault="009C400D" w:rsidP="000709D5">
      <w:pPr>
        <w:jc w:val="both"/>
        <w:rPr>
          <w:rFonts w:ascii="Calibri" w:hAnsi="Calibri"/>
          <w:sz w:val="22"/>
          <w:szCs w:val="22"/>
        </w:rPr>
      </w:pPr>
    </w:p>
    <w:p w14:paraId="47B282BF" w14:textId="77777777" w:rsidR="009C400D" w:rsidRDefault="009C400D" w:rsidP="000709D5">
      <w:pPr>
        <w:jc w:val="both"/>
        <w:rPr>
          <w:rFonts w:ascii="Calibri" w:hAnsi="Calibri"/>
          <w:sz w:val="22"/>
          <w:szCs w:val="22"/>
        </w:rPr>
      </w:pPr>
    </w:p>
    <w:p w14:paraId="264EAB96" w14:textId="77777777" w:rsidR="009C400D" w:rsidRPr="002A2D46" w:rsidRDefault="00B110C1" w:rsidP="000709D5">
      <w:pPr>
        <w:jc w:val="both"/>
        <w:rPr>
          <w:rFonts w:asciiTheme="minorHAnsi" w:hAnsiTheme="minorHAnsi" w:cstheme="minorHAnsi"/>
          <w:sz w:val="22"/>
          <w:szCs w:val="22"/>
        </w:rPr>
      </w:pPr>
      <w:r>
        <w:rPr>
          <w:rFonts w:ascii="Calibri" w:hAnsi="Calibri"/>
          <w:sz w:val="22"/>
          <w:szCs w:val="22"/>
        </w:rPr>
        <w:t>Osobní náklady činí celkem</w:t>
      </w:r>
      <w:r w:rsidR="002A2D46" w:rsidRPr="002A2D46">
        <w:rPr>
          <w:rFonts w:asciiTheme="minorHAnsi" w:hAnsiTheme="minorHAnsi" w:cstheme="minorHAnsi"/>
          <w:b/>
          <w:sz w:val="22"/>
          <w:szCs w:val="22"/>
        </w:rPr>
        <w:t>:</w:t>
      </w:r>
    </w:p>
    <w:p w14:paraId="331956EF" w14:textId="77777777" w:rsidR="009C400D" w:rsidRDefault="00B110C1" w:rsidP="000709D5">
      <w:pPr>
        <w:numPr>
          <w:ilvl w:val="0"/>
          <w:numId w:val="2"/>
        </w:numPr>
        <w:jc w:val="both"/>
        <w:rPr>
          <w:rFonts w:ascii="Calibri" w:hAnsi="Calibri"/>
          <w:b/>
          <w:sz w:val="22"/>
          <w:szCs w:val="22"/>
          <w:u w:val="single"/>
        </w:rPr>
      </w:pPr>
      <w:r>
        <w:rPr>
          <w:rFonts w:ascii="Calibri" w:hAnsi="Calibri"/>
          <w:b/>
          <w:sz w:val="22"/>
          <w:szCs w:val="22"/>
          <w:u w:val="single"/>
        </w:rPr>
        <w:t>STRAVA</w:t>
      </w:r>
    </w:p>
    <w:p w14:paraId="6E28E690" w14:textId="77777777" w:rsidR="009C400D" w:rsidRDefault="009C400D" w:rsidP="000709D5">
      <w:pPr>
        <w:jc w:val="both"/>
        <w:rPr>
          <w:rFonts w:ascii="Calibri" w:hAnsi="Calibri"/>
          <w:b/>
          <w:sz w:val="22"/>
          <w:szCs w:val="22"/>
          <w:u w:val="single"/>
        </w:rPr>
      </w:pPr>
    </w:p>
    <w:p w14:paraId="3222170D" w14:textId="77777777" w:rsidR="009C400D" w:rsidRDefault="00B110C1" w:rsidP="000709D5">
      <w:pPr>
        <w:jc w:val="both"/>
        <w:rPr>
          <w:rFonts w:ascii="Calibri" w:hAnsi="Calibri"/>
          <w:sz w:val="22"/>
          <w:szCs w:val="22"/>
        </w:rPr>
      </w:pPr>
      <w:r>
        <w:rPr>
          <w:rFonts w:ascii="Calibri" w:hAnsi="Calibri"/>
          <w:sz w:val="22"/>
          <w:szCs w:val="22"/>
        </w:rPr>
        <w:tab/>
      </w:r>
      <w:r w:rsidR="007A2F7D">
        <w:fldChar w:fldCharType="begin">
          <w:ffData>
            <w:name w:val=""/>
            <w:enabled/>
            <w:calcOnExit w:val="0"/>
            <w:checkBox>
              <w:sizeAuto/>
              <w:default w:val="0"/>
              <w:checked/>
            </w:checkBox>
          </w:ffData>
        </w:fldChar>
      </w:r>
      <w:r>
        <w:rPr>
          <w:rFonts w:ascii="Calibri" w:hAnsi="Calibri"/>
          <w:sz w:val="22"/>
          <w:szCs w:val="22"/>
        </w:rPr>
        <w:instrText xml:space="preserve"> FORMCHECKBOX </w:instrText>
      </w:r>
      <w:r w:rsidR="00C00F77">
        <w:rPr>
          <w:rFonts w:ascii="Calibri" w:hAnsi="Calibri"/>
          <w:sz w:val="22"/>
          <w:szCs w:val="22"/>
        </w:rPr>
      </w:r>
      <w:r w:rsidR="00C00F77">
        <w:rPr>
          <w:rFonts w:ascii="Calibri" w:hAnsi="Calibri"/>
          <w:sz w:val="22"/>
          <w:szCs w:val="22"/>
        </w:rPr>
        <w:fldChar w:fldCharType="separate"/>
      </w:r>
      <w:bookmarkStart w:id="76" w:name="__Fieldmark__596_3013013678"/>
      <w:bookmarkEnd w:id="76"/>
      <w:r w:rsidR="007A2F7D">
        <w:rPr>
          <w:rFonts w:ascii="Calibri" w:hAnsi="Calibri"/>
          <w:sz w:val="22"/>
          <w:szCs w:val="22"/>
        </w:rPr>
        <w:fldChar w:fldCharType="end"/>
      </w:r>
      <w:bookmarkStart w:id="77" w:name="__Fieldmark__3241_1109896291"/>
      <w:bookmarkStart w:id="78" w:name="__Fieldmark__5447_1109896291"/>
      <w:bookmarkEnd w:id="77"/>
      <w:bookmarkEnd w:id="78"/>
      <w:r>
        <w:rPr>
          <w:rFonts w:ascii="Calibri" w:hAnsi="Calibri"/>
          <w:sz w:val="22"/>
          <w:szCs w:val="22"/>
        </w:rPr>
        <w:t xml:space="preserve"> v OD je kalkulována strava </w:t>
      </w:r>
    </w:p>
    <w:p w14:paraId="60DB278F" w14:textId="77777777" w:rsidR="009C400D" w:rsidRDefault="00B110C1" w:rsidP="000709D5">
      <w:pPr>
        <w:jc w:val="both"/>
        <w:rPr>
          <w:rFonts w:ascii="Calibri" w:hAnsi="Calibri"/>
          <w:sz w:val="22"/>
          <w:szCs w:val="22"/>
        </w:rPr>
      </w:pPr>
      <w:r>
        <w:rPr>
          <w:rFonts w:ascii="Calibri" w:hAnsi="Calibri"/>
          <w:sz w:val="22"/>
          <w:szCs w:val="22"/>
        </w:rPr>
        <w:tab/>
      </w:r>
      <w:r w:rsidR="007A2F7D">
        <w:fldChar w:fldCharType="begin">
          <w:ffData>
            <w:name w:val=""/>
            <w:enabled/>
            <w:calcOnExit w:val="0"/>
            <w:checkBox>
              <w:sizeAuto/>
              <w:default w:val="0"/>
            </w:checkBox>
          </w:ffData>
        </w:fldChar>
      </w:r>
      <w:r>
        <w:rPr>
          <w:rFonts w:ascii="Calibri" w:hAnsi="Calibri"/>
          <w:sz w:val="22"/>
          <w:szCs w:val="22"/>
        </w:rPr>
        <w:instrText xml:space="preserve"> FORMCHECKBOX </w:instrText>
      </w:r>
      <w:r w:rsidR="00C00F77">
        <w:rPr>
          <w:rFonts w:ascii="Calibri" w:hAnsi="Calibri"/>
          <w:sz w:val="22"/>
          <w:szCs w:val="22"/>
        </w:rPr>
      </w:r>
      <w:r w:rsidR="00C00F77">
        <w:rPr>
          <w:rFonts w:ascii="Calibri" w:hAnsi="Calibri"/>
          <w:sz w:val="22"/>
          <w:szCs w:val="22"/>
        </w:rPr>
        <w:fldChar w:fldCharType="separate"/>
      </w:r>
      <w:bookmarkStart w:id="79" w:name="__Fieldmark__608_3013013678"/>
      <w:bookmarkEnd w:id="79"/>
      <w:r w:rsidR="007A2F7D">
        <w:rPr>
          <w:rFonts w:ascii="Calibri" w:hAnsi="Calibri"/>
          <w:sz w:val="22"/>
          <w:szCs w:val="22"/>
        </w:rPr>
        <w:fldChar w:fldCharType="end"/>
      </w:r>
      <w:bookmarkStart w:id="80" w:name="__Fieldmark__3248_1109896291"/>
      <w:bookmarkStart w:id="81" w:name="__Fieldmark__5456_1109896291"/>
      <w:bookmarkEnd w:id="80"/>
      <w:bookmarkEnd w:id="81"/>
      <w:r>
        <w:rPr>
          <w:rFonts w:ascii="Calibri" w:hAnsi="Calibri"/>
          <w:sz w:val="22"/>
          <w:szCs w:val="22"/>
        </w:rPr>
        <w:t xml:space="preserve"> v OD není kalkulována strava</w:t>
      </w:r>
    </w:p>
    <w:p w14:paraId="528990FC" w14:textId="77777777" w:rsidR="009C400D" w:rsidRDefault="009C400D" w:rsidP="000709D5">
      <w:pPr>
        <w:jc w:val="both"/>
        <w:rPr>
          <w:rFonts w:ascii="Calibri" w:hAnsi="Calibri"/>
          <w:sz w:val="22"/>
          <w:szCs w:val="22"/>
        </w:rPr>
      </w:pPr>
    </w:p>
    <w:p w14:paraId="028BECF1" w14:textId="77777777" w:rsidR="009C400D" w:rsidRDefault="00B110C1" w:rsidP="000709D5">
      <w:pPr>
        <w:jc w:val="both"/>
        <w:rPr>
          <w:rFonts w:ascii="Calibri" w:hAnsi="Calibri"/>
          <w:sz w:val="22"/>
          <w:szCs w:val="22"/>
        </w:rPr>
      </w:pPr>
      <w:r>
        <w:rPr>
          <w:rFonts w:ascii="Calibri" w:hAnsi="Calibri"/>
          <w:sz w:val="22"/>
          <w:szCs w:val="22"/>
        </w:rPr>
        <w:t>Cena stravní jednotky</w:t>
      </w:r>
    </w:p>
    <w:tbl>
      <w:tblPr>
        <w:tblW w:w="9345" w:type="dxa"/>
        <w:tblLayout w:type="fixed"/>
        <w:tblLook w:val="01E0" w:firstRow="1" w:lastRow="1" w:firstColumn="1" w:lastColumn="1" w:noHBand="0" w:noVBand="0"/>
      </w:tblPr>
      <w:tblGrid>
        <w:gridCol w:w="9345"/>
      </w:tblGrid>
      <w:tr w:rsidR="009C400D" w14:paraId="1A2A8B44" w14:textId="77777777">
        <w:tc>
          <w:tcPr>
            <w:tcW w:w="9345" w:type="dxa"/>
            <w:tcBorders>
              <w:top w:val="single" w:sz="4" w:space="0" w:color="000000"/>
              <w:left w:val="single" w:sz="4" w:space="0" w:color="000000"/>
              <w:bottom w:val="single" w:sz="4" w:space="0" w:color="000000"/>
              <w:right w:val="single" w:sz="4" w:space="0" w:color="000000"/>
            </w:tcBorders>
          </w:tcPr>
          <w:p w14:paraId="4D0D816A" w14:textId="77777777" w:rsidR="009C400D" w:rsidRDefault="00B110C1" w:rsidP="000709D5">
            <w:pPr>
              <w:widowControl w:val="0"/>
              <w:jc w:val="both"/>
              <w:rPr>
                <w:rFonts w:ascii="Calibri" w:hAnsi="Calibri"/>
                <w:sz w:val="22"/>
                <w:szCs w:val="22"/>
              </w:rPr>
            </w:pPr>
            <w:proofErr w:type="gramStart"/>
            <w:r>
              <w:rPr>
                <w:rFonts w:ascii="Calibri" w:hAnsi="Calibri"/>
                <w:sz w:val="22"/>
                <w:szCs w:val="22"/>
              </w:rPr>
              <w:t>Stravování :</w:t>
            </w:r>
            <w:proofErr w:type="gramEnd"/>
            <w:r>
              <w:rPr>
                <w:rFonts w:ascii="Calibri" w:hAnsi="Calibri"/>
                <w:sz w:val="22"/>
                <w:szCs w:val="22"/>
              </w:rPr>
              <w:t xml:space="preserve"> je součástí  výkonu, cena pac./den:  217 Kč</w:t>
            </w:r>
          </w:p>
        </w:tc>
      </w:tr>
    </w:tbl>
    <w:p w14:paraId="6D2D6C51" w14:textId="77777777" w:rsidR="009C400D" w:rsidRDefault="009C400D" w:rsidP="000709D5">
      <w:pPr>
        <w:jc w:val="both"/>
        <w:rPr>
          <w:rFonts w:ascii="Calibri" w:hAnsi="Calibri"/>
          <w:sz w:val="22"/>
          <w:szCs w:val="22"/>
        </w:rPr>
      </w:pPr>
    </w:p>
    <w:p w14:paraId="02A15D9C" w14:textId="77777777" w:rsidR="009C400D" w:rsidRDefault="00B110C1" w:rsidP="000709D5">
      <w:pPr>
        <w:jc w:val="both"/>
        <w:rPr>
          <w:rFonts w:ascii="Calibri" w:hAnsi="Calibri"/>
          <w:sz w:val="22"/>
          <w:szCs w:val="22"/>
        </w:rPr>
      </w:pPr>
      <w:r>
        <w:rPr>
          <w:rFonts w:ascii="Calibri" w:hAnsi="Calibri"/>
          <w:sz w:val="22"/>
          <w:szCs w:val="22"/>
        </w:rPr>
        <w:t>Odůvodnění ceny stravní jednotky, případně odůvodnění nezahrnutí stravy do OD</w:t>
      </w:r>
    </w:p>
    <w:p w14:paraId="0390D8A8" w14:textId="77777777" w:rsidR="009C400D" w:rsidRDefault="009C400D" w:rsidP="000709D5">
      <w:pPr>
        <w:jc w:val="both"/>
        <w:rPr>
          <w:rFonts w:ascii="Calibri" w:hAnsi="Calibri"/>
          <w:b/>
          <w:sz w:val="22"/>
          <w:szCs w:val="22"/>
          <w:u w:val="single"/>
        </w:rPr>
      </w:pPr>
    </w:p>
    <w:p w14:paraId="66D4543D" w14:textId="77777777" w:rsidR="009C400D" w:rsidRDefault="00B110C1" w:rsidP="000709D5">
      <w:pPr>
        <w:numPr>
          <w:ilvl w:val="0"/>
          <w:numId w:val="2"/>
        </w:numPr>
        <w:jc w:val="both"/>
        <w:rPr>
          <w:rFonts w:ascii="Calibri" w:hAnsi="Calibri"/>
          <w:b/>
          <w:sz w:val="22"/>
          <w:szCs w:val="22"/>
          <w:u w:val="single"/>
        </w:rPr>
      </w:pPr>
      <w:r>
        <w:rPr>
          <w:rFonts w:ascii="Calibri" w:hAnsi="Calibri"/>
          <w:b/>
          <w:sz w:val="22"/>
          <w:szCs w:val="22"/>
          <w:u w:val="single"/>
        </w:rPr>
        <w:t>LÉČIVÉ PŘÍPRAVKY</w:t>
      </w:r>
    </w:p>
    <w:p w14:paraId="7AB08343" w14:textId="77777777" w:rsidR="009C400D" w:rsidRDefault="009C400D" w:rsidP="000709D5">
      <w:pPr>
        <w:jc w:val="both"/>
        <w:rPr>
          <w:rFonts w:ascii="Calibri" w:hAnsi="Calibri"/>
          <w:b/>
          <w:sz w:val="22"/>
          <w:szCs w:val="22"/>
          <w:u w:val="single"/>
        </w:rPr>
      </w:pPr>
    </w:p>
    <w:p w14:paraId="60A88D76" w14:textId="77777777" w:rsidR="009C400D" w:rsidRDefault="00B110C1" w:rsidP="000709D5">
      <w:pPr>
        <w:jc w:val="both"/>
        <w:rPr>
          <w:rFonts w:ascii="Calibri" w:hAnsi="Calibri"/>
          <w:sz w:val="22"/>
          <w:szCs w:val="22"/>
        </w:rPr>
      </w:pPr>
      <w:r>
        <w:rPr>
          <w:rFonts w:ascii="Calibri" w:hAnsi="Calibri"/>
          <w:sz w:val="22"/>
          <w:szCs w:val="22"/>
        </w:rPr>
        <w:t>Výše navrhovaného lékového paušálu na jeden OD</w:t>
      </w:r>
    </w:p>
    <w:tbl>
      <w:tblPr>
        <w:tblW w:w="9345" w:type="dxa"/>
        <w:tblLayout w:type="fixed"/>
        <w:tblLook w:val="01E0" w:firstRow="1" w:lastRow="1" w:firstColumn="1" w:lastColumn="1" w:noHBand="0" w:noVBand="0"/>
      </w:tblPr>
      <w:tblGrid>
        <w:gridCol w:w="9345"/>
      </w:tblGrid>
      <w:tr w:rsidR="009C400D" w14:paraId="05800730" w14:textId="77777777">
        <w:trPr>
          <w:trHeight w:val="70"/>
        </w:trPr>
        <w:tc>
          <w:tcPr>
            <w:tcW w:w="9345" w:type="dxa"/>
            <w:tcBorders>
              <w:top w:val="single" w:sz="4" w:space="0" w:color="000000"/>
              <w:left w:val="single" w:sz="4" w:space="0" w:color="000000"/>
              <w:bottom w:val="single" w:sz="4" w:space="0" w:color="000000"/>
              <w:right w:val="single" w:sz="4" w:space="0" w:color="000000"/>
            </w:tcBorders>
          </w:tcPr>
          <w:p w14:paraId="3D47C5E7" w14:textId="77777777" w:rsidR="009C400D" w:rsidRDefault="00B110C1" w:rsidP="000709D5">
            <w:pPr>
              <w:widowControl w:val="0"/>
              <w:jc w:val="both"/>
              <w:rPr>
                <w:rFonts w:ascii="Calibri" w:hAnsi="Calibri"/>
                <w:sz w:val="22"/>
                <w:szCs w:val="22"/>
              </w:rPr>
            </w:pPr>
            <w:r>
              <w:rPr>
                <w:rFonts w:ascii="Calibri" w:hAnsi="Calibri"/>
                <w:sz w:val="22"/>
                <w:szCs w:val="22"/>
              </w:rPr>
              <w:t>Lékový paušál je stanoven 125 Kč/pac./den.</w:t>
            </w:r>
          </w:p>
        </w:tc>
      </w:tr>
    </w:tbl>
    <w:p w14:paraId="1BA06EDE" w14:textId="77777777" w:rsidR="009C400D" w:rsidRDefault="009C400D" w:rsidP="000709D5">
      <w:pPr>
        <w:jc w:val="both"/>
        <w:rPr>
          <w:rFonts w:ascii="Calibri" w:hAnsi="Calibri"/>
          <w:sz w:val="22"/>
          <w:szCs w:val="22"/>
        </w:rPr>
      </w:pPr>
    </w:p>
    <w:p w14:paraId="74C9F77D" w14:textId="77777777" w:rsidR="009C400D" w:rsidRDefault="00B110C1" w:rsidP="000709D5">
      <w:pPr>
        <w:jc w:val="both"/>
        <w:rPr>
          <w:rFonts w:ascii="Calibri" w:hAnsi="Calibri"/>
          <w:sz w:val="22"/>
          <w:szCs w:val="22"/>
        </w:rPr>
      </w:pPr>
      <w:r>
        <w:rPr>
          <w:rFonts w:ascii="Calibri" w:hAnsi="Calibri"/>
          <w:sz w:val="22"/>
          <w:szCs w:val="22"/>
        </w:rPr>
        <w:t>Odůvodnění lékového paušálu, případně odůvodnění nezahrnutí lékového paušálu</w:t>
      </w:r>
    </w:p>
    <w:tbl>
      <w:tblPr>
        <w:tblW w:w="9495" w:type="dxa"/>
        <w:tblLayout w:type="fixed"/>
        <w:tblLook w:val="01E0" w:firstRow="1" w:lastRow="1" w:firstColumn="1" w:lastColumn="1" w:noHBand="0" w:noVBand="0"/>
      </w:tblPr>
      <w:tblGrid>
        <w:gridCol w:w="9495"/>
      </w:tblGrid>
      <w:tr w:rsidR="009C400D" w14:paraId="3F6FD868" w14:textId="77777777">
        <w:tc>
          <w:tcPr>
            <w:tcW w:w="9495" w:type="dxa"/>
            <w:tcBorders>
              <w:top w:val="single" w:sz="4" w:space="0" w:color="000000"/>
              <w:left w:val="single" w:sz="4" w:space="0" w:color="000000"/>
              <w:bottom w:val="single" w:sz="4" w:space="0" w:color="000000"/>
              <w:right w:val="single" w:sz="4" w:space="0" w:color="000000"/>
            </w:tcBorders>
          </w:tcPr>
          <w:p w14:paraId="03286323" w14:textId="77777777" w:rsidR="009C400D" w:rsidRDefault="00B110C1" w:rsidP="007E073A">
            <w:pPr>
              <w:widowControl w:val="0"/>
              <w:jc w:val="both"/>
              <w:rPr>
                <w:rFonts w:ascii="Calibri" w:hAnsi="Calibri"/>
                <w:sz w:val="22"/>
                <w:szCs w:val="22"/>
              </w:rPr>
            </w:pPr>
            <w:r>
              <w:rPr>
                <w:rFonts w:cs="Arial"/>
                <w:color w:val="333333"/>
                <w:sz w:val="20"/>
                <w:shd w:val="clear" w:color="auto" w:fill="FFFFFF"/>
              </w:rPr>
              <w:t>V případě schizofrenní nebo afektivní poruchy je z odborného hlediska nezbytná psychofarmakologická léčba, u některých nemocných v ústavní léčbě i formou dlouhodobě působících preparátů</w:t>
            </w:r>
            <w:r w:rsidR="00AD3EDB" w:rsidRPr="00AD3EDB">
              <w:rPr>
                <w:rFonts w:cs="Arial"/>
                <w:color w:val="333333"/>
                <w:sz w:val="20"/>
                <w:shd w:val="clear" w:color="auto" w:fill="FFFFFF"/>
              </w:rPr>
              <w:t xml:space="preserve"> </w:t>
            </w:r>
            <w:sdt>
              <w:sdtPr>
                <w:rPr>
                  <w:rFonts w:cs="Arial"/>
                  <w:color w:val="000000"/>
                  <w:sz w:val="20"/>
                  <w:shd w:val="clear" w:color="auto" w:fill="FFFFFF"/>
                </w:rPr>
                <w:tag w:val="MENDELEY_CITATION_v3_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"/>
                <w:id w:val="-451788071"/>
                <w:placeholder>
                  <w:docPart w:val="DefaultPlaceholder_-1854013440"/>
                </w:placeholder>
              </w:sdtPr>
              <w:sdtEndPr/>
              <w:sdtContent>
                <w:r w:rsidR="007A1CF6" w:rsidRPr="007A1CF6">
                  <w:rPr>
                    <w:rFonts w:cs="Arial"/>
                    <w:color w:val="000000"/>
                    <w:sz w:val="20"/>
                    <w:shd w:val="clear" w:color="auto" w:fill="FFFFFF"/>
                  </w:rPr>
                  <w:t>(19)</w:t>
                </w:r>
              </w:sdtContent>
            </w:sdt>
            <w:r>
              <w:rPr>
                <w:rFonts w:cs="Arial"/>
                <w:color w:val="333333"/>
                <w:sz w:val="20"/>
                <w:shd w:val="clear" w:color="auto" w:fill="FFFFFF"/>
              </w:rPr>
              <w:t xml:space="preserve">. U </w:t>
            </w:r>
            <w:proofErr w:type="spellStart"/>
            <w:r>
              <w:rPr>
                <w:rFonts w:cs="Arial"/>
                <w:color w:val="333333"/>
                <w:sz w:val="20"/>
                <w:shd w:val="clear" w:color="auto" w:fill="FFFFFF"/>
              </w:rPr>
              <w:t>parafilních</w:t>
            </w:r>
            <w:proofErr w:type="spellEnd"/>
            <w:r>
              <w:rPr>
                <w:rFonts w:cs="Arial"/>
                <w:color w:val="333333"/>
                <w:sz w:val="20"/>
                <w:shd w:val="clear" w:color="auto" w:fill="FFFFFF"/>
              </w:rPr>
              <w:t xml:space="preserve"> sexuálních delikventů lze zvážit léčbu selektivními inhibitory zpětného vychytávání serotoninu (SSRI) a/nebo léky snižujícími hladinu testosteronu</w:t>
            </w:r>
            <w:r w:rsidR="00AD3EDB" w:rsidRPr="006544F3">
              <w:rPr>
                <w:rFonts w:cs="Arial"/>
                <w:color w:val="333333"/>
                <w:sz w:val="20"/>
                <w:shd w:val="clear" w:color="auto" w:fill="FFFFFF"/>
              </w:rPr>
              <w:t xml:space="preserve"> </w:t>
            </w:r>
            <w:sdt>
              <w:sdtPr>
                <w:rPr>
                  <w:rFonts w:cs="Arial"/>
                  <w:color w:val="000000"/>
                  <w:sz w:val="20"/>
                  <w:shd w:val="clear" w:color="auto" w:fill="FFFFFF"/>
                </w:rPr>
                <w:tag w:val="MENDELEY_CITATION_v3_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"/>
                <w:id w:val="325482234"/>
                <w:placeholder>
                  <w:docPart w:val="DefaultPlaceholder_-1854013440"/>
                </w:placeholder>
              </w:sdtPr>
              <w:sdtEndPr/>
              <w:sdtContent>
                <w:r w:rsidR="007A1CF6" w:rsidRPr="007A1CF6">
                  <w:rPr>
                    <w:rFonts w:cs="Arial"/>
                    <w:color w:val="000000"/>
                    <w:sz w:val="20"/>
                    <w:shd w:val="clear" w:color="auto" w:fill="FFFFFF"/>
                  </w:rPr>
                  <w:t>(20)</w:t>
                </w:r>
              </w:sdtContent>
            </w:sdt>
            <w:r>
              <w:rPr>
                <w:rFonts w:cs="Arial"/>
                <w:color w:val="333333"/>
                <w:sz w:val="20"/>
                <w:shd w:val="clear" w:color="auto" w:fill="FFFFFF"/>
              </w:rPr>
              <w:t>. U agresivity způsobené organickou poruchou mozku může být smysluplná léčba betablokátory nebo antipsychotiky</w:t>
            </w:r>
            <w:r w:rsidR="006544F3">
              <w:rPr>
                <w:rFonts w:cs="Arial"/>
                <w:color w:val="333333"/>
                <w:sz w:val="20"/>
                <w:shd w:val="clear" w:color="auto" w:fill="FFFFFF"/>
              </w:rPr>
              <w:t xml:space="preserve"> </w:t>
            </w:r>
            <w:sdt>
              <w:sdtPr>
                <w:rPr>
                  <w:rFonts w:cs="Arial"/>
                  <w:color w:val="000000"/>
                  <w:sz w:val="20"/>
                  <w:shd w:val="clear" w:color="auto" w:fill="FFFFFF"/>
                </w:rPr>
                <w:tag w:val="MENDELEY_CITATION_v3_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"/>
                <w:id w:val="-2095764654"/>
                <w:placeholder>
                  <w:docPart w:val="DefaultPlaceholder_-1854013440"/>
                </w:placeholder>
              </w:sdtPr>
              <w:sdtEndPr/>
              <w:sdtContent>
                <w:r w:rsidR="007A1CF6" w:rsidRPr="007A1CF6">
                  <w:rPr>
                    <w:rFonts w:cs="Arial"/>
                    <w:color w:val="000000"/>
                    <w:sz w:val="20"/>
                    <w:shd w:val="clear" w:color="auto" w:fill="FFFFFF"/>
                  </w:rPr>
                  <w:t>(21)</w:t>
                </w:r>
              </w:sdtContent>
            </w:sdt>
            <w:r>
              <w:rPr>
                <w:rFonts w:cs="Arial"/>
                <w:color w:val="333333"/>
                <w:sz w:val="20"/>
                <w:shd w:val="clear" w:color="auto" w:fill="FFFFFF"/>
              </w:rPr>
              <w:t xml:space="preserve"> U pacientů s poruchou osobnosti lze uvažovat o psychofarmakologické léčbě zaměřené na symptomy a syndromy užitím antidepresiv, atypických antipsychotik, stabilizátorů nálady</w:t>
            </w:r>
            <w:r w:rsidR="007E073A" w:rsidRPr="007E073A">
              <w:rPr>
                <w:rFonts w:cs="Arial"/>
                <w:color w:val="333333"/>
                <w:sz w:val="20"/>
                <w:shd w:val="clear" w:color="auto" w:fill="FFFFFF"/>
              </w:rPr>
              <w:t xml:space="preserve"> </w:t>
            </w:r>
            <w:sdt>
              <w:sdtPr>
                <w:rPr>
                  <w:rFonts w:cs="Arial"/>
                  <w:color w:val="000000"/>
                  <w:sz w:val="20"/>
                  <w:shd w:val="clear" w:color="auto" w:fill="FFFFFF"/>
                </w:rPr>
                <w:tag w:val="MENDELEY_CITATION_v3_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"/>
                <w:id w:val="1974560244"/>
                <w:placeholder>
                  <w:docPart w:val="DefaultPlaceholder_-1854013440"/>
                </w:placeholder>
              </w:sdtPr>
              <w:sdtEndPr/>
              <w:sdtContent>
                <w:r w:rsidR="007A1CF6" w:rsidRPr="007A1CF6">
                  <w:rPr>
                    <w:rFonts w:cs="Arial"/>
                    <w:color w:val="000000"/>
                    <w:sz w:val="20"/>
                    <w:shd w:val="clear" w:color="auto" w:fill="FFFFFF"/>
                  </w:rPr>
                  <w:t>(22)</w:t>
                </w:r>
              </w:sdtContent>
            </w:sdt>
            <w:r>
              <w:rPr>
                <w:rFonts w:cs="Arial"/>
                <w:color w:val="333333"/>
                <w:sz w:val="20"/>
                <w:shd w:val="clear" w:color="auto" w:fill="FFFFFF"/>
              </w:rPr>
              <w:t>.</w:t>
            </w:r>
          </w:p>
        </w:tc>
      </w:tr>
    </w:tbl>
    <w:p w14:paraId="40CDEB72" w14:textId="77777777" w:rsidR="009C400D" w:rsidRDefault="009C400D" w:rsidP="000709D5">
      <w:pPr>
        <w:jc w:val="both"/>
        <w:rPr>
          <w:rFonts w:ascii="Calibri" w:hAnsi="Calibri"/>
          <w:b/>
          <w:sz w:val="22"/>
          <w:szCs w:val="22"/>
          <w:u w:val="single"/>
        </w:rPr>
      </w:pPr>
    </w:p>
    <w:p w14:paraId="36CE40D8" w14:textId="77777777" w:rsidR="009C400D" w:rsidRDefault="00B110C1" w:rsidP="000709D5">
      <w:pPr>
        <w:spacing w:after="200"/>
        <w:jc w:val="both"/>
        <w:rPr>
          <w:rFonts w:ascii="Calibri" w:hAnsi="Calibri"/>
          <w:sz w:val="22"/>
          <w:szCs w:val="22"/>
        </w:rPr>
      </w:pPr>
      <w:r>
        <w:rPr>
          <w:rFonts w:ascii="Calibri" w:hAnsi="Calibri"/>
          <w:sz w:val="22"/>
          <w:szCs w:val="22"/>
        </w:rPr>
        <w:t xml:space="preserve">Léky (kódy se čerpají z číselníků </w:t>
      </w:r>
      <w:proofErr w:type="spellStart"/>
      <w:r>
        <w:rPr>
          <w:rFonts w:ascii="Calibri" w:hAnsi="Calibri"/>
          <w:sz w:val="22"/>
          <w:szCs w:val="22"/>
        </w:rPr>
        <w:t>SÚKLu</w:t>
      </w:r>
      <w:proofErr w:type="spellEnd"/>
      <w:r>
        <w:rPr>
          <w:rFonts w:ascii="Calibri" w:hAnsi="Calibri"/>
          <w:sz w:val="22"/>
          <w:szCs w:val="22"/>
        </w:rPr>
        <w:t xml:space="preserve"> ev. VZP)</w:t>
      </w:r>
    </w:p>
    <w:tbl>
      <w:tblPr>
        <w:tblW w:w="9586" w:type="dxa"/>
        <w:tblLayout w:type="fixed"/>
        <w:tblCellMar>
          <w:left w:w="70" w:type="dxa"/>
          <w:right w:w="70" w:type="dxa"/>
        </w:tblCellMar>
        <w:tblLook w:val="0000" w:firstRow="0" w:lastRow="0" w:firstColumn="0" w:lastColumn="0" w:noHBand="0" w:noVBand="0"/>
      </w:tblPr>
      <w:tblGrid>
        <w:gridCol w:w="780"/>
        <w:gridCol w:w="564"/>
        <w:gridCol w:w="2696"/>
        <w:gridCol w:w="1294"/>
        <w:gridCol w:w="1136"/>
        <w:gridCol w:w="1116"/>
        <w:gridCol w:w="851"/>
        <w:gridCol w:w="1149"/>
      </w:tblGrid>
      <w:tr w:rsidR="009C400D" w14:paraId="632C2950" w14:textId="77777777">
        <w:tc>
          <w:tcPr>
            <w:tcW w:w="779" w:type="dxa"/>
            <w:tcBorders>
              <w:top w:val="single" w:sz="6" w:space="0" w:color="000000"/>
              <w:left w:val="single" w:sz="6" w:space="0" w:color="000000"/>
              <w:bottom w:val="single" w:sz="6" w:space="0" w:color="000000"/>
              <w:right w:val="single" w:sz="6" w:space="0" w:color="000000"/>
            </w:tcBorders>
          </w:tcPr>
          <w:p w14:paraId="219A5C70" w14:textId="77777777" w:rsidR="009C400D" w:rsidRDefault="00B110C1" w:rsidP="000709D5">
            <w:pPr>
              <w:widowControl w:val="0"/>
              <w:jc w:val="both"/>
              <w:rPr>
                <w:rFonts w:ascii="Calibri" w:hAnsi="Calibri"/>
                <w:sz w:val="22"/>
                <w:szCs w:val="22"/>
              </w:rPr>
            </w:pPr>
            <w:r>
              <w:rPr>
                <w:rFonts w:ascii="Calibri" w:hAnsi="Calibri"/>
                <w:sz w:val="22"/>
                <w:szCs w:val="22"/>
              </w:rPr>
              <w:t>sk. léčiv</w:t>
            </w:r>
          </w:p>
        </w:tc>
        <w:tc>
          <w:tcPr>
            <w:tcW w:w="564" w:type="dxa"/>
            <w:tcBorders>
              <w:top w:val="single" w:sz="6" w:space="0" w:color="000000"/>
              <w:left w:val="single" w:sz="6" w:space="0" w:color="000000"/>
              <w:bottom w:val="single" w:sz="6" w:space="0" w:color="000000"/>
              <w:right w:val="single" w:sz="6" w:space="0" w:color="000000"/>
            </w:tcBorders>
          </w:tcPr>
          <w:p w14:paraId="39D8F07B" w14:textId="77777777" w:rsidR="009C400D" w:rsidRDefault="00B110C1" w:rsidP="000709D5">
            <w:pPr>
              <w:widowControl w:val="0"/>
              <w:jc w:val="both"/>
              <w:rPr>
                <w:rFonts w:ascii="Calibri" w:hAnsi="Calibri"/>
                <w:sz w:val="22"/>
                <w:szCs w:val="22"/>
              </w:rPr>
            </w:pPr>
            <w:r>
              <w:rPr>
                <w:rFonts w:ascii="Calibri" w:hAnsi="Calibri"/>
                <w:sz w:val="22"/>
                <w:szCs w:val="22"/>
              </w:rPr>
              <w:t>kód</w:t>
            </w:r>
          </w:p>
        </w:tc>
        <w:tc>
          <w:tcPr>
            <w:tcW w:w="2695" w:type="dxa"/>
            <w:tcBorders>
              <w:top w:val="single" w:sz="6" w:space="0" w:color="000000"/>
              <w:left w:val="single" w:sz="6" w:space="0" w:color="000000"/>
              <w:bottom w:val="single" w:sz="6" w:space="0" w:color="000000"/>
              <w:right w:val="single" w:sz="6" w:space="0" w:color="000000"/>
            </w:tcBorders>
          </w:tcPr>
          <w:p w14:paraId="528E7693" w14:textId="77777777" w:rsidR="009C400D" w:rsidRDefault="00B110C1" w:rsidP="000709D5">
            <w:pPr>
              <w:widowControl w:val="0"/>
              <w:jc w:val="both"/>
              <w:rPr>
                <w:rFonts w:ascii="Calibri" w:hAnsi="Calibri"/>
                <w:sz w:val="22"/>
                <w:szCs w:val="22"/>
              </w:rPr>
            </w:pPr>
            <w:r>
              <w:rPr>
                <w:rFonts w:ascii="Calibri" w:hAnsi="Calibri"/>
                <w:sz w:val="22"/>
                <w:szCs w:val="22"/>
              </w:rPr>
              <w:t>název</w:t>
            </w:r>
          </w:p>
        </w:tc>
        <w:tc>
          <w:tcPr>
            <w:tcW w:w="1294" w:type="dxa"/>
            <w:tcBorders>
              <w:top w:val="single" w:sz="6" w:space="0" w:color="000000"/>
              <w:left w:val="single" w:sz="6" w:space="0" w:color="000000"/>
              <w:bottom w:val="single" w:sz="6" w:space="0" w:color="000000"/>
              <w:right w:val="single" w:sz="6" w:space="0" w:color="000000"/>
            </w:tcBorders>
          </w:tcPr>
          <w:p w14:paraId="3E67C1B7" w14:textId="77777777" w:rsidR="009C400D" w:rsidRDefault="00B110C1" w:rsidP="000709D5">
            <w:pPr>
              <w:widowControl w:val="0"/>
              <w:jc w:val="both"/>
              <w:rPr>
                <w:rFonts w:ascii="Calibri" w:hAnsi="Calibri"/>
                <w:sz w:val="22"/>
                <w:szCs w:val="22"/>
              </w:rPr>
            </w:pPr>
            <w:r>
              <w:rPr>
                <w:rFonts w:ascii="Calibri" w:hAnsi="Calibri"/>
                <w:sz w:val="22"/>
                <w:szCs w:val="22"/>
              </w:rPr>
              <w:t>měrná jednotka</w:t>
            </w:r>
          </w:p>
        </w:tc>
        <w:tc>
          <w:tcPr>
            <w:tcW w:w="1136" w:type="dxa"/>
            <w:tcBorders>
              <w:top w:val="single" w:sz="6" w:space="0" w:color="000000"/>
              <w:left w:val="single" w:sz="6" w:space="0" w:color="000000"/>
              <w:bottom w:val="single" w:sz="6" w:space="0" w:color="000000"/>
              <w:right w:val="single" w:sz="6" w:space="0" w:color="000000"/>
            </w:tcBorders>
          </w:tcPr>
          <w:p w14:paraId="2D7F5AEE" w14:textId="77777777" w:rsidR="009C400D" w:rsidRDefault="00B110C1" w:rsidP="000709D5">
            <w:pPr>
              <w:widowControl w:val="0"/>
              <w:jc w:val="both"/>
              <w:rPr>
                <w:rFonts w:ascii="Calibri" w:hAnsi="Calibri"/>
                <w:sz w:val="22"/>
                <w:szCs w:val="22"/>
              </w:rPr>
            </w:pPr>
            <w:r>
              <w:rPr>
                <w:rFonts w:ascii="Calibri" w:hAnsi="Calibri"/>
                <w:sz w:val="22"/>
                <w:szCs w:val="22"/>
              </w:rPr>
              <w:t>počet spotřeb. jednotek</w:t>
            </w:r>
          </w:p>
        </w:tc>
        <w:tc>
          <w:tcPr>
            <w:tcW w:w="1116" w:type="dxa"/>
            <w:tcBorders>
              <w:top w:val="single" w:sz="6" w:space="0" w:color="000000"/>
              <w:left w:val="single" w:sz="6" w:space="0" w:color="000000"/>
              <w:bottom w:val="single" w:sz="6" w:space="0" w:color="000000"/>
              <w:right w:val="single" w:sz="6" w:space="0" w:color="000000"/>
            </w:tcBorders>
          </w:tcPr>
          <w:p w14:paraId="09D020F3" w14:textId="77777777" w:rsidR="009C400D" w:rsidRDefault="00B110C1" w:rsidP="000709D5">
            <w:pPr>
              <w:widowControl w:val="0"/>
              <w:jc w:val="both"/>
              <w:rPr>
                <w:rFonts w:ascii="Calibri" w:hAnsi="Calibri"/>
                <w:sz w:val="22"/>
                <w:szCs w:val="22"/>
              </w:rPr>
            </w:pPr>
            <w:r>
              <w:rPr>
                <w:rFonts w:ascii="Calibri" w:hAnsi="Calibri"/>
                <w:sz w:val="22"/>
                <w:szCs w:val="22"/>
              </w:rPr>
              <w:t>cena za jednotku</w:t>
            </w:r>
          </w:p>
        </w:tc>
        <w:tc>
          <w:tcPr>
            <w:tcW w:w="851" w:type="dxa"/>
            <w:tcBorders>
              <w:top w:val="single" w:sz="6" w:space="0" w:color="000000"/>
              <w:left w:val="single" w:sz="6" w:space="0" w:color="000000"/>
              <w:bottom w:val="single" w:sz="6" w:space="0" w:color="000000"/>
              <w:right w:val="single" w:sz="6" w:space="0" w:color="000000"/>
            </w:tcBorders>
          </w:tcPr>
          <w:p w14:paraId="108CBE81" w14:textId="77777777" w:rsidR="009C400D" w:rsidRDefault="00B110C1" w:rsidP="000709D5">
            <w:pPr>
              <w:widowControl w:val="0"/>
              <w:jc w:val="both"/>
              <w:rPr>
                <w:rFonts w:ascii="Calibri" w:hAnsi="Calibri"/>
                <w:sz w:val="22"/>
                <w:szCs w:val="22"/>
              </w:rPr>
            </w:pPr>
            <w:r>
              <w:rPr>
                <w:rFonts w:ascii="Calibri" w:hAnsi="Calibri"/>
                <w:sz w:val="22"/>
                <w:szCs w:val="22"/>
              </w:rPr>
              <w:t>cena celkem</w:t>
            </w:r>
          </w:p>
        </w:tc>
        <w:tc>
          <w:tcPr>
            <w:tcW w:w="1149" w:type="dxa"/>
            <w:tcBorders>
              <w:top w:val="single" w:sz="6" w:space="0" w:color="000000"/>
              <w:left w:val="single" w:sz="6" w:space="0" w:color="000000"/>
              <w:bottom w:val="single" w:sz="6" w:space="0" w:color="000000"/>
              <w:right w:val="single" w:sz="6" w:space="0" w:color="000000"/>
            </w:tcBorders>
          </w:tcPr>
          <w:p w14:paraId="0275257F" w14:textId="77777777" w:rsidR="009C400D" w:rsidRDefault="00B110C1" w:rsidP="000709D5">
            <w:pPr>
              <w:widowControl w:val="0"/>
              <w:jc w:val="both"/>
              <w:rPr>
                <w:rFonts w:ascii="Calibri" w:hAnsi="Calibri"/>
                <w:sz w:val="22"/>
                <w:szCs w:val="22"/>
              </w:rPr>
            </w:pPr>
            <w:r>
              <w:rPr>
                <w:rFonts w:ascii="Calibri" w:hAnsi="Calibri"/>
                <w:sz w:val="22"/>
                <w:szCs w:val="22"/>
              </w:rPr>
              <w:t>ZULP</w:t>
            </w:r>
            <w:r>
              <w:rPr>
                <w:rFonts w:ascii="Calibri" w:hAnsi="Calibri"/>
                <w:sz w:val="22"/>
                <w:szCs w:val="22"/>
              </w:rPr>
              <w:br/>
              <w:t>(ANO/NE)</w:t>
            </w:r>
          </w:p>
        </w:tc>
      </w:tr>
      <w:tr w:rsidR="009C400D" w14:paraId="04B18FF7" w14:textId="77777777">
        <w:tc>
          <w:tcPr>
            <w:tcW w:w="779" w:type="dxa"/>
            <w:tcBorders>
              <w:top w:val="single" w:sz="6" w:space="0" w:color="000000"/>
              <w:left w:val="single" w:sz="6" w:space="0" w:color="000000"/>
              <w:bottom w:val="single" w:sz="6" w:space="0" w:color="000000"/>
              <w:right w:val="single" w:sz="6" w:space="0" w:color="000000"/>
            </w:tcBorders>
          </w:tcPr>
          <w:p w14:paraId="3039DA67" w14:textId="77777777" w:rsidR="009C400D" w:rsidRDefault="009C400D" w:rsidP="000709D5">
            <w:pPr>
              <w:widowControl w:val="0"/>
              <w:jc w:val="both"/>
              <w:rPr>
                <w:rFonts w:ascii="Calibri" w:hAnsi="Calibri"/>
                <w:sz w:val="22"/>
                <w:szCs w:val="22"/>
              </w:rPr>
            </w:pPr>
          </w:p>
        </w:tc>
        <w:tc>
          <w:tcPr>
            <w:tcW w:w="564" w:type="dxa"/>
            <w:tcBorders>
              <w:top w:val="single" w:sz="6" w:space="0" w:color="000000"/>
              <w:left w:val="single" w:sz="6" w:space="0" w:color="000000"/>
              <w:bottom w:val="single" w:sz="6" w:space="0" w:color="000000"/>
              <w:right w:val="single" w:sz="6" w:space="0" w:color="000000"/>
            </w:tcBorders>
          </w:tcPr>
          <w:p w14:paraId="367C60F5" w14:textId="77777777" w:rsidR="009C400D" w:rsidRDefault="009C400D" w:rsidP="000709D5">
            <w:pPr>
              <w:widowControl w:val="0"/>
              <w:jc w:val="both"/>
              <w:rPr>
                <w:rFonts w:ascii="Calibri" w:hAnsi="Calibri"/>
                <w:sz w:val="22"/>
                <w:szCs w:val="22"/>
              </w:rPr>
            </w:pPr>
          </w:p>
        </w:tc>
        <w:tc>
          <w:tcPr>
            <w:tcW w:w="2695" w:type="dxa"/>
            <w:tcBorders>
              <w:top w:val="single" w:sz="6" w:space="0" w:color="000000"/>
              <w:left w:val="single" w:sz="6" w:space="0" w:color="000000"/>
              <w:bottom w:val="single" w:sz="6" w:space="0" w:color="000000"/>
              <w:right w:val="single" w:sz="6" w:space="0" w:color="000000"/>
            </w:tcBorders>
          </w:tcPr>
          <w:p w14:paraId="5CA0720A" w14:textId="77777777" w:rsidR="009C400D" w:rsidRDefault="009C400D" w:rsidP="000709D5">
            <w:pPr>
              <w:widowControl w:val="0"/>
              <w:jc w:val="both"/>
              <w:rPr>
                <w:rFonts w:ascii="Calibri" w:hAnsi="Calibri"/>
                <w:sz w:val="22"/>
                <w:szCs w:val="22"/>
              </w:rPr>
            </w:pPr>
          </w:p>
        </w:tc>
        <w:tc>
          <w:tcPr>
            <w:tcW w:w="1294" w:type="dxa"/>
            <w:tcBorders>
              <w:top w:val="single" w:sz="6" w:space="0" w:color="000000"/>
              <w:left w:val="single" w:sz="6" w:space="0" w:color="000000"/>
              <w:bottom w:val="single" w:sz="6" w:space="0" w:color="000000"/>
              <w:right w:val="single" w:sz="6" w:space="0" w:color="000000"/>
            </w:tcBorders>
          </w:tcPr>
          <w:p w14:paraId="1243DE13" w14:textId="77777777" w:rsidR="009C400D" w:rsidRDefault="009C400D" w:rsidP="000709D5">
            <w:pPr>
              <w:widowControl w:val="0"/>
              <w:jc w:val="both"/>
              <w:rPr>
                <w:rFonts w:ascii="Calibri" w:hAnsi="Calibri"/>
                <w:sz w:val="22"/>
                <w:szCs w:val="22"/>
              </w:rPr>
            </w:pPr>
          </w:p>
        </w:tc>
        <w:tc>
          <w:tcPr>
            <w:tcW w:w="1136" w:type="dxa"/>
            <w:tcBorders>
              <w:top w:val="single" w:sz="6" w:space="0" w:color="000000"/>
              <w:left w:val="single" w:sz="6" w:space="0" w:color="000000"/>
              <w:bottom w:val="single" w:sz="6" w:space="0" w:color="000000"/>
              <w:right w:val="single" w:sz="6" w:space="0" w:color="000000"/>
            </w:tcBorders>
          </w:tcPr>
          <w:p w14:paraId="50AB3CB8" w14:textId="77777777" w:rsidR="009C400D" w:rsidRDefault="009C400D" w:rsidP="000709D5">
            <w:pPr>
              <w:widowControl w:val="0"/>
              <w:jc w:val="both"/>
              <w:rPr>
                <w:rFonts w:ascii="Calibri" w:hAnsi="Calibri"/>
                <w:sz w:val="22"/>
                <w:szCs w:val="22"/>
              </w:rPr>
            </w:pPr>
          </w:p>
        </w:tc>
        <w:tc>
          <w:tcPr>
            <w:tcW w:w="1116" w:type="dxa"/>
            <w:tcBorders>
              <w:top w:val="single" w:sz="6" w:space="0" w:color="000000"/>
              <w:left w:val="single" w:sz="6" w:space="0" w:color="000000"/>
              <w:bottom w:val="single" w:sz="6" w:space="0" w:color="000000"/>
              <w:right w:val="single" w:sz="6" w:space="0" w:color="000000"/>
            </w:tcBorders>
          </w:tcPr>
          <w:p w14:paraId="54453310" w14:textId="77777777" w:rsidR="009C400D" w:rsidRDefault="009C400D" w:rsidP="000709D5">
            <w:pPr>
              <w:widowControl w:val="0"/>
              <w:jc w:val="both"/>
              <w:rPr>
                <w:rFonts w:ascii="Calibri" w:hAnsi="Calibri"/>
                <w:sz w:val="22"/>
                <w:szCs w:val="22"/>
              </w:rPr>
            </w:pPr>
          </w:p>
        </w:tc>
        <w:tc>
          <w:tcPr>
            <w:tcW w:w="851" w:type="dxa"/>
            <w:tcBorders>
              <w:top w:val="single" w:sz="6" w:space="0" w:color="000000"/>
              <w:left w:val="single" w:sz="6" w:space="0" w:color="000000"/>
              <w:bottom w:val="single" w:sz="6" w:space="0" w:color="000000"/>
              <w:right w:val="single" w:sz="6" w:space="0" w:color="000000"/>
            </w:tcBorders>
          </w:tcPr>
          <w:p w14:paraId="7DC4CCF1" w14:textId="77777777" w:rsidR="009C400D" w:rsidRDefault="009C400D" w:rsidP="000709D5">
            <w:pPr>
              <w:widowControl w:val="0"/>
              <w:jc w:val="both"/>
              <w:rPr>
                <w:rFonts w:ascii="Calibri" w:hAnsi="Calibri"/>
                <w:sz w:val="22"/>
                <w:szCs w:val="22"/>
              </w:rPr>
            </w:pPr>
          </w:p>
        </w:tc>
        <w:tc>
          <w:tcPr>
            <w:tcW w:w="1149" w:type="dxa"/>
            <w:tcBorders>
              <w:top w:val="single" w:sz="6" w:space="0" w:color="000000"/>
              <w:left w:val="single" w:sz="6" w:space="0" w:color="000000"/>
              <w:bottom w:val="single" w:sz="6" w:space="0" w:color="000000"/>
              <w:right w:val="single" w:sz="6" w:space="0" w:color="000000"/>
            </w:tcBorders>
          </w:tcPr>
          <w:p w14:paraId="01F73B7B" w14:textId="77777777" w:rsidR="009C400D" w:rsidRDefault="009C400D" w:rsidP="000709D5">
            <w:pPr>
              <w:widowControl w:val="0"/>
              <w:jc w:val="both"/>
              <w:rPr>
                <w:rFonts w:ascii="Calibri" w:hAnsi="Calibri"/>
                <w:sz w:val="22"/>
                <w:szCs w:val="22"/>
              </w:rPr>
            </w:pPr>
          </w:p>
        </w:tc>
      </w:tr>
      <w:tr w:rsidR="009C400D" w14:paraId="1B65864E" w14:textId="77777777">
        <w:tc>
          <w:tcPr>
            <w:tcW w:w="779" w:type="dxa"/>
            <w:tcBorders>
              <w:top w:val="single" w:sz="6" w:space="0" w:color="000000"/>
              <w:left w:val="single" w:sz="6" w:space="0" w:color="000000"/>
              <w:bottom w:val="single" w:sz="6" w:space="0" w:color="000000"/>
              <w:right w:val="single" w:sz="6" w:space="0" w:color="000000"/>
            </w:tcBorders>
          </w:tcPr>
          <w:p w14:paraId="2AECA5A4" w14:textId="77777777" w:rsidR="009C400D" w:rsidRDefault="009C400D" w:rsidP="000709D5">
            <w:pPr>
              <w:widowControl w:val="0"/>
              <w:jc w:val="both"/>
              <w:rPr>
                <w:rFonts w:ascii="Calibri" w:hAnsi="Calibri"/>
                <w:sz w:val="22"/>
                <w:szCs w:val="22"/>
              </w:rPr>
            </w:pPr>
          </w:p>
        </w:tc>
        <w:tc>
          <w:tcPr>
            <w:tcW w:w="564" w:type="dxa"/>
            <w:tcBorders>
              <w:top w:val="single" w:sz="6" w:space="0" w:color="000000"/>
              <w:left w:val="single" w:sz="6" w:space="0" w:color="000000"/>
              <w:bottom w:val="single" w:sz="6" w:space="0" w:color="000000"/>
              <w:right w:val="single" w:sz="6" w:space="0" w:color="000000"/>
            </w:tcBorders>
          </w:tcPr>
          <w:p w14:paraId="539B43CF" w14:textId="77777777" w:rsidR="009C400D" w:rsidRDefault="009C400D" w:rsidP="000709D5">
            <w:pPr>
              <w:widowControl w:val="0"/>
              <w:jc w:val="both"/>
              <w:rPr>
                <w:rFonts w:ascii="Calibri" w:hAnsi="Calibri"/>
                <w:sz w:val="22"/>
                <w:szCs w:val="22"/>
              </w:rPr>
            </w:pPr>
          </w:p>
        </w:tc>
        <w:tc>
          <w:tcPr>
            <w:tcW w:w="2695" w:type="dxa"/>
            <w:tcBorders>
              <w:top w:val="single" w:sz="6" w:space="0" w:color="000000"/>
              <w:left w:val="single" w:sz="6" w:space="0" w:color="000000"/>
              <w:bottom w:val="single" w:sz="6" w:space="0" w:color="000000"/>
              <w:right w:val="single" w:sz="6" w:space="0" w:color="000000"/>
            </w:tcBorders>
          </w:tcPr>
          <w:p w14:paraId="0685327C" w14:textId="77777777" w:rsidR="009C400D" w:rsidRDefault="009C400D" w:rsidP="000709D5">
            <w:pPr>
              <w:widowControl w:val="0"/>
              <w:jc w:val="both"/>
              <w:rPr>
                <w:rFonts w:ascii="Calibri" w:hAnsi="Calibri"/>
                <w:sz w:val="22"/>
                <w:szCs w:val="22"/>
              </w:rPr>
            </w:pPr>
          </w:p>
        </w:tc>
        <w:tc>
          <w:tcPr>
            <w:tcW w:w="1294" w:type="dxa"/>
            <w:tcBorders>
              <w:top w:val="single" w:sz="6" w:space="0" w:color="000000"/>
              <w:left w:val="single" w:sz="6" w:space="0" w:color="000000"/>
              <w:bottom w:val="single" w:sz="6" w:space="0" w:color="000000"/>
              <w:right w:val="single" w:sz="6" w:space="0" w:color="000000"/>
            </w:tcBorders>
          </w:tcPr>
          <w:p w14:paraId="3EEE6569" w14:textId="77777777" w:rsidR="009C400D" w:rsidRDefault="009C400D" w:rsidP="000709D5">
            <w:pPr>
              <w:widowControl w:val="0"/>
              <w:jc w:val="both"/>
              <w:rPr>
                <w:rFonts w:ascii="Calibri" w:hAnsi="Calibri"/>
                <w:sz w:val="22"/>
                <w:szCs w:val="22"/>
              </w:rPr>
            </w:pPr>
          </w:p>
        </w:tc>
        <w:tc>
          <w:tcPr>
            <w:tcW w:w="1136" w:type="dxa"/>
            <w:tcBorders>
              <w:top w:val="single" w:sz="6" w:space="0" w:color="000000"/>
              <w:left w:val="single" w:sz="6" w:space="0" w:color="000000"/>
              <w:bottom w:val="single" w:sz="6" w:space="0" w:color="000000"/>
              <w:right w:val="single" w:sz="6" w:space="0" w:color="000000"/>
            </w:tcBorders>
          </w:tcPr>
          <w:p w14:paraId="5AB546FB" w14:textId="77777777" w:rsidR="009C400D" w:rsidRDefault="009C400D" w:rsidP="000709D5">
            <w:pPr>
              <w:widowControl w:val="0"/>
              <w:jc w:val="both"/>
              <w:rPr>
                <w:rFonts w:ascii="Calibri" w:hAnsi="Calibri"/>
                <w:sz w:val="22"/>
                <w:szCs w:val="22"/>
              </w:rPr>
            </w:pPr>
          </w:p>
        </w:tc>
        <w:tc>
          <w:tcPr>
            <w:tcW w:w="1116" w:type="dxa"/>
            <w:tcBorders>
              <w:top w:val="single" w:sz="6" w:space="0" w:color="000000"/>
              <w:left w:val="single" w:sz="6" w:space="0" w:color="000000"/>
              <w:bottom w:val="single" w:sz="6" w:space="0" w:color="000000"/>
              <w:right w:val="single" w:sz="6" w:space="0" w:color="000000"/>
            </w:tcBorders>
          </w:tcPr>
          <w:p w14:paraId="77710337" w14:textId="77777777" w:rsidR="009C400D" w:rsidRDefault="009C400D" w:rsidP="000709D5">
            <w:pPr>
              <w:widowControl w:val="0"/>
              <w:jc w:val="both"/>
              <w:rPr>
                <w:rFonts w:ascii="Calibri" w:hAnsi="Calibri"/>
                <w:sz w:val="22"/>
                <w:szCs w:val="22"/>
              </w:rPr>
            </w:pPr>
          </w:p>
        </w:tc>
        <w:tc>
          <w:tcPr>
            <w:tcW w:w="851" w:type="dxa"/>
            <w:tcBorders>
              <w:top w:val="single" w:sz="6" w:space="0" w:color="000000"/>
              <w:left w:val="single" w:sz="6" w:space="0" w:color="000000"/>
              <w:bottom w:val="single" w:sz="6" w:space="0" w:color="000000"/>
              <w:right w:val="single" w:sz="6" w:space="0" w:color="000000"/>
            </w:tcBorders>
          </w:tcPr>
          <w:p w14:paraId="459554BC" w14:textId="77777777" w:rsidR="009C400D" w:rsidRDefault="009C400D" w:rsidP="000709D5">
            <w:pPr>
              <w:widowControl w:val="0"/>
              <w:jc w:val="both"/>
              <w:rPr>
                <w:rFonts w:ascii="Calibri" w:hAnsi="Calibri"/>
                <w:sz w:val="22"/>
                <w:szCs w:val="22"/>
              </w:rPr>
            </w:pPr>
          </w:p>
        </w:tc>
        <w:tc>
          <w:tcPr>
            <w:tcW w:w="1149" w:type="dxa"/>
            <w:tcBorders>
              <w:top w:val="single" w:sz="6" w:space="0" w:color="000000"/>
              <w:left w:val="single" w:sz="6" w:space="0" w:color="000000"/>
              <w:bottom w:val="single" w:sz="6" w:space="0" w:color="000000"/>
              <w:right w:val="single" w:sz="6" w:space="0" w:color="000000"/>
            </w:tcBorders>
          </w:tcPr>
          <w:p w14:paraId="0CE07E9A" w14:textId="77777777" w:rsidR="009C400D" w:rsidRDefault="009C400D" w:rsidP="000709D5">
            <w:pPr>
              <w:widowControl w:val="0"/>
              <w:jc w:val="both"/>
              <w:rPr>
                <w:rFonts w:ascii="Calibri" w:hAnsi="Calibri"/>
                <w:sz w:val="22"/>
                <w:szCs w:val="22"/>
              </w:rPr>
            </w:pPr>
          </w:p>
        </w:tc>
      </w:tr>
      <w:tr w:rsidR="009C400D" w14:paraId="194C7508" w14:textId="77777777">
        <w:tc>
          <w:tcPr>
            <w:tcW w:w="779" w:type="dxa"/>
            <w:tcBorders>
              <w:top w:val="single" w:sz="6" w:space="0" w:color="000000"/>
              <w:left w:val="single" w:sz="6" w:space="0" w:color="000000"/>
              <w:bottom w:val="single" w:sz="6" w:space="0" w:color="000000"/>
              <w:right w:val="single" w:sz="6" w:space="0" w:color="000000"/>
            </w:tcBorders>
          </w:tcPr>
          <w:p w14:paraId="20DE2632" w14:textId="77777777" w:rsidR="009C400D" w:rsidRDefault="009C400D" w:rsidP="000709D5">
            <w:pPr>
              <w:widowControl w:val="0"/>
              <w:jc w:val="both"/>
              <w:rPr>
                <w:rFonts w:ascii="Calibri" w:hAnsi="Calibri"/>
                <w:sz w:val="22"/>
                <w:szCs w:val="22"/>
              </w:rPr>
            </w:pPr>
          </w:p>
        </w:tc>
        <w:tc>
          <w:tcPr>
            <w:tcW w:w="564" w:type="dxa"/>
            <w:tcBorders>
              <w:top w:val="single" w:sz="6" w:space="0" w:color="000000"/>
              <w:left w:val="single" w:sz="6" w:space="0" w:color="000000"/>
              <w:bottom w:val="single" w:sz="6" w:space="0" w:color="000000"/>
              <w:right w:val="single" w:sz="6" w:space="0" w:color="000000"/>
            </w:tcBorders>
          </w:tcPr>
          <w:p w14:paraId="056C0710" w14:textId="77777777" w:rsidR="009C400D" w:rsidRDefault="009C400D" w:rsidP="000709D5">
            <w:pPr>
              <w:widowControl w:val="0"/>
              <w:jc w:val="both"/>
              <w:rPr>
                <w:rFonts w:ascii="Calibri" w:hAnsi="Calibri"/>
                <w:sz w:val="22"/>
                <w:szCs w:val="22"/>
              </w:rPr>
            </w:pPr>
          </w:p>
        </w:tc>
        <w:tc>
          <w:tcPr>
            <w:tcW w:w="2695" w:type="dxa"/>
            <w:tcBorders>
              <w:top w:val="single" w:sz="6" w:space="0" w:color="000000"/>
              <w:left w:val="single" w:sz="6" w:space="0" w:color="000000"/>
              <w:bottom w:val="single" w:sz="6" w:space="0" w:color="000000"/>
              <w:right w:val="single" w:sz="6" w:space="0" w:color="000000"/>
            </w:tcBorders>
          </w:tcPr>
          <w:p w14:paraId="1C579B73" w14:textId="77777777" w:rsidR="009C400D" w:rsidRDefault="009C400D" w:rsidP="000709D5">
            <w:pPr>
              <w:widowControl w:val="0"/>
              <w:jc w:val="both"/>
              <w:rPr>
                <w:rFonts w:ascii="Calibri" w:hAnsi="Calibri"/>
                <w:sz w:val="22"/>
                <w:szCs w:val="22"/>
              </w:rPr>
            </w:pPr>
          </w:p>
        </w:tc>
        <w:tc>
          <w:tcPr>
            <w:tcW w:w="1294" w:type="dxa"/>
            <w:tcBorders>
              <w:top w:val="single" w:sz="6" w:space="0" w:color="000000"/>
              <w:left w:val="single" w:sz="6" w:space="0" w:color="000000"/>
              <w:bottom w:val="single" w:sz="6" w:space="0" w:color="000000"/>
              <w:right w:val="single" w:sz="6" w:space="0" w:color="000000"/>
            </w:tcBorders>
          </w:tcPr>
          <w:p w14:paraId="67F34BD0" w14:textId="77777777" w:rsidR="009C400D" w:rsidRDefault="009C400D" w:rsidP="000709D5">
            <w:pPr>
              <w:widowControl w:val="0"/>
              <w:jc w:val="both"/>
              <w:rPr>
                <w:rFonts w:ascii="Calibri" w:hAnsi="Calibri"/>
                <w:sz w:val="22"/>
                <w:szCs w:val="22"/>
              </w:rPr>
            </w:pPr>
          </w:p>
        </w:tc>
        <w:tc>
          <w:tcPr>
            <w:tcW w:w="1136" w:type="dxa"/>
            <w:tcBorders>
              <w:top w:val="single" w:sz="6" w:space="0" w:color="000000"/>
              <w:left w:val="single" w:sz="6" w:space="0" w:color="000000"/>
              <w:bottom w:val="single" w:sz="6" w:space="0" w:color="000000"/>
              <w:right w:val="single" w:sz="6" w:space="0" w:color="000000"/>
            </w:tcBorders>
          </w:tcPr>
          <w:p w14:paraId="7BB05DE0" w14:textId="77777777" w:rsidR="009C400D" w:rsidRDefault="009C400D" w:rsidP="000709D5">
            <w:pPr>
              <w:widowControl w:val="0"/>
              <w:jc w:val="both"/>
              <w:rPr>
                <w:rFonts w:ascii="Calibri" w:hAnsi="Calibri"/>
                <w:sz w:val="22"/>
                <w:szCs w:val="22"/>
              </w:rPr>
            </w:pPr>
          </w:p>
        </w:tc>
        <w:tc>
          <w:tcPr>
            <w:tcW w:w="1116" w:type="dxa"/>
            <w:tcBorders>
              <w:top w:val="single" w:sz="6" w:space="0" w:color="000000"/>
              <w:left w:val="single" w:sz="6" w:space="0" w:color="000000"/>
              <w:bottom w:val="single" w:sz="6" w:space="0" w:color="000000"/>
              <w:right w:val="single" w:sz="6" w:space="0" w:color="000000"/>
            </w:tcBorders>
          </w:tcPr>
          <w:p w14:paraId="380E491F" w14:textId="77777777" w:rsidR="009C400D" w:rsidRDefault="009C400D" w:rsidP="000709D5">
            <w:pPr>
              <w:widowControl w:val="0"/>
              <w:jc w:val="both"/>
              <w:rPr>
                <w:rFonts w:ascii="Calibri" w:hAnsi="Calibri"/>
                <w:sz w:val="22"/>
                <w:szCs w:val="22"/>
              </w:rPr>
            </w:pPr>
          </w:p>
        </w:tc>
        <w:tc>
          <w:tcPr>
            <w:tcW w:w="851" w:type="dxa"/>
            <w:tcBorders>
              <w:top w:val="single" w:sz="6" w:space="0" w:color="000000"/>
              <w:left w:val="single" w:sz="6" w:space="0" w:color="000000"/>
              <w:bottom w:val="single" w:sz="6" w:space="0" w:color="000000"/>
              <w:right w:val="single" w:sz="6" w:space="0" w:color="000000"/>
            </w:tcBorders>
          </w:tcPr>
          <w:p w14:paraId="1717EFB9" w14:textId="77777777" w:rsidR="009C400D" w:rsidRDefault="009C400D" w:rsidP="000709D5">
            <w:pPr>
              <w:widowControl w:val="0"/>
              <w:jc w:val="both"/>
              <w:rPr>
                <w:rFonts w:ascii="Calibri" w:hAnsi="Calibri"/>
                <w:sz w:val="22"/>
                <w:szCs w:val="22"/>
              </w:rPr>
            </w:pPr>
          </w:p>
        </w:tc>
        <w:tc>
          <w:tcPr>
            <w:tcW w:w="1149" w:type="dxa"/>
            <w:tcBorders>
              <w:top w:val="single" w:sz="6" w:space="0" w:color="000000"/>
              <w:left w:val="single" w:sz="6" w:space="0" w:color="000000"/>
              <w:bottom w:val="single" w:sz="6" w:space="0" w:color="000000"/>
              <w:right w:val="single" w:sz="6" w:space="0" w:color="000000"/>
            </w:tcBorders>
          </w:tcPr>
          <w:p w14:paraId="0C544E4C" w14:textId="77777777" w:rsidR="009C400D" w:rsidRDefault="009C400D" w:rsidP="000709D5">
            <w:pPr>
              <w:widowControl w:val="0"/>
              <w:jc w:val="both"/>
              <w:rPr>
                <w:rFonts w:ascii="Calibri" w:hAnsi="Calibri"/>
                <w:sz w:val="22"/>
                <w:szCs w:val="22"/>
              </w:rPr>
            </w:pPr>
          </w:p>
        </w:tc>
      </w:tr>
    </w:tbl>
    <w:p w14:paraId="253268F5" w14:textId="77777777" w:rsidR="009C400D" w:rsidRDefault="009C400D" w:rsidP="000709D5">
      <w:pPr>
        <w:ind w:left="720"/>
        <w:jc w:val="both"/>
        <w:rPr>
          <w:rFonts w:ascii="Calibri" w:hAnsi="Calibri"/>
          <w:b/>
          <w:sz w:val="22"/>
          <w:szCs w:val="22"/>
          <w:u w:val="single"/>
        </w:rPr>
      </w:pPr>
    </w:p>
    <w:p w14:paraId="19F1498F" w14:textId="77777777" w:rsidR="009C400D" w:rsidRDefault="00B110C1" w:rsidP="000709D5">
      <w:pPr>
        <w:numPr>
          <w:ilvl w:val="0"/>
          <w:numId w:val="2"/>
        </w:numPr>
        <w:jc w:val="both"/>
        <w:rPr>
          <w:rFonts w:ascii="Calibri" w:hAnsi="Calibri"/>
          <w:b/>
          <w:sz w:val="22"/>
          <w:szCs w:val="22"/>
          <w:u w:val="single"/>
        </w:rPr>
      </w:pPr>
      <w:r>
        <w:rPr>
          <w:rFonts w:ascii="Calibri" w:hAnsi="Calibri"/>
          <w:b/>
          <w:sz w:val="22"/>
          <w:szCs w:val="22"/>
          <w:u w:val="single"/>
        </w:rPr>
        <w:t>MATERIÁL</w:t>
      </w:r>
    </w:p>
    <w:p w14:paraId="589FC286" w14:textId="77777777" w:rsidR="009C400D" w:rsidRDefault="009C400D" w:rsidP="000709D5">
      <w:pPr>
        <w:jc w:val="both"/>
        <w:rPr>
          <w:rFonts w:ascii="Calibri" w:hAnsi="Calibri"/>
          <w:b/>
          <w:sz w:val="22"/>
          <w:szCs w:val="22"/>
          <w:u w:val="single"/>
        </w:rPr>
      </w:pPr>
    </w:p>
    <w:p w14:paraId="03F664C7" w14:textId="77777777" w:rsidR="009C400D" w:rsidRDefault="00B110C1" w:rsidP="000709D5">
      <w:pPr>
        <w:jc w:val="both"/>
        <w:rPr>
          <w:rFonts w:ascii="Calibri" w:hAnsi="Calibri"/>
          <w:sz w:val="22"/>
          <w:szCs w:val="22"/>
        </w:rPr>
      </w:pPr>
      <w:r>
        <w:rPr>
          <w:rFonts w:ascii="Calibri" w:hAnsi="Calibri"/>
          <w:sz w:val="22"/>
          <w:szCs w:val="22"/>
        </w:rPr>
        <w:t>Cena materiálu v rámci OD</w:t>
      </w:r>
    </w:p>
    <w:tbl>
      <w:tblPr>
        <w:tblW w:w="18690" w:type="dxa"/>
        <w:tblLayout w:type="fixed"/>
        <w:tblLook w:val="01E0" w:firstRow="1" w:lastRow="1" w:firstColumn="1" w:lastColumn="1" w:noHBand="0" w:noVBand="0"/>
      </w:tblPr>
      <w:tblGrid>
        <w:gridCol w:w="9346"/>
        <w:gridCol w:w="9344"/>
      </w:tblGrid>
      <w:tr w:rsidR="009C400D" w14:paraId="285C8410" w14:textId="77777777">
        <w:tc>
          <w:tcPr>
            <w:tcW w:w="9345" w:type="dxa"/>
            <w:tcBorders>
              <w:top w:val="single" w:sz="4" w:space="0" w:color="000000"/>
              <w:left w:val="single" w:sz="4" w:space="0" w:color="000000"/>
              <w:bottom w:val="single" w:sz="4" w:space="0" w:color="000000"/>
              <w:right w:val="single" w:sz="4" w:space="0" w:color="000000"/>
            </w:tcBorders>
          </w:tcPr>
          <w:p w14:paraId="1E84CE75" w14:textId="77777777" w:rsidR="009C400D" w:rsidRDefault="009C400D" w:rsidP="000709D5">
            <w:pPr>
              <w:widowControl w:val="0"/>
              <w:jc w:val="both"/>
              <w:rPr>
                <w:rFonts w:ascii="Calibri" w:hAnsi="Calibri"/>
                <w:sz w:val="22"/>
                <w:szCs w:val="22"/>
              </w:rPr>
            </w:pPr>
          </w:p>
        </w:tc>
        <w:tc>
          <w:tcPr>
            <w:tcW w:w="9344" w:type="dxa"/>
            <w:tcBorders>
              <w:top w:val="single" w:sz="4" w:space="0" w:color="000000"/>
              <w:left w:val="single" w:sz="4" w:space="0" w:color="000000"/>
              <w:bottom w:val="single" w:sz="4" w:space="0" w:color="000000"/>
              <w:right w:val="single" w:sz="4" w:space="0" w:color="000000"/>
            </w:tcBorders>
          </w:tcPr>
          <w:p w14:paraId="67F11FC4" w14:textId="77777777" w:rsidR="009C400D" w:rsidRDefault="009C400D" w:rsidP="000709D5">
            <w:pPr>
              <w:widowControl w:val="0"/>
              <w:jc w:val="both"/>
              <w:rPr>
                <w:rFonts w:ascii="Calibri" w:hAnsi="Calibri"/>
                <w:sz w:val="22"/>
                <w:szCs w:val="22"/>
              </w:rPr>
            </w:pPr>
          </w:p>
        </w:tc>
      </w:tr>
    </w:tbl>
    <w:p w14:paraId="004315D6" w14:textId="77777777" w:rsidR="009C400D" w:rsidRDefault="009C400D" w:rsidP="000709D5">
      <w:pPr>
        <w:jc w:val="both"/>
        <w:rPr>
          <w:rFonts w:ascii="Calibri" w:hAnsi="Calibri"/>
          <w:sz w:val="22"/>
          <w:szCs w:val="22"/>
        </w:rPr>
      </w:pPr>
    </w:p>
    <w:p w14:paraId="28A952D0" w14:textId="77777777" w:rsidR="009C400D" w:rsidRDefault="00B110C1" w:rsidP="000709D5">
      <w:pPr>
        <w:jc w:val="both"/>
        <w:rPr>
          <w:rFonts w:ascii="Calibri" w:hAnsi="Calibri"/>
          <w:sz w:val="22"/>
          <w:szCs w:val="22"/>
        </w:rPr>
      </w:pPr>
      <w:r>
        <w:rPr>
          <w:rFonts w:ascii="Calibri" w:hAnsi="Calibri"/>
          <w:sz w:val="22"/>
          <w:szCs w:val="22"/>
        </w:rPr>
        <w:t>Odůvodnění</w:t>
      </w:r>
    </w:p>
    <w:tbl>
      <w:tblPr>
        <w:tblW w:w="9345" w:type="dxa"/>
        <w:tblLayout w:type="fixed"/>
        <w:tblLook w:val="01E0" w:firstRow="1" w:lastRow="1" w:firstColumn="1" w:lastColumn="1" w:noHBand="0" w:noVBand="0"/>
      </w:tblPr>
      <w:tblGrid>
        <w:gridCol w:w="9345"/>
      </w:tblGrid>
      <w:tr w:rsidR="009C400D" w14:paraId="1DD8138D" w14:textId="77777777">
        <w:trPr>
          <w:trHeight w:val="100"/>
        </w:trPr>
        <w:tc>
          <w:tcPr>
            <w:tcW w:w="9345" w:type="dxa"/>
            <w:tcBorders>
              <w:top w:val="single" w:sz="4" w:space="0" w:color="000000"/>
              <w:left w:val="single" w:sz="4" w:space="0" w:color="000000"/>
              <w:bottom w:val="single" w:sz="4" w:space="0" w:color="000000"/>
              <w:right w:val="single" w:sz="4" w:space="0" w:color="000000"/>
            </w:tcBorders>
          </w:tcPr>
          <w:p w14:paraId="02DAC584" w14:textId="77777777" w:rsidR="009C400D" w:rsidRDefault="009C400D" w:rsidP="000709D5">
            <w:pPr>
              <w:widowControl w:val="0"/>
              <w:jc w:val="both"/>
              <w:rPr>
                <w:rFonts w:ascii="Calibri" w:hAnsi="Calibri"/>
                <w:sz w:val="22"/>
                <w:szCs w:val="22"/>
              </w:rPr>
            </w:pPr>
          </w:p>
        </w:tc>
      </w:tr>
    </w:tbl>
    <w:p w14:paraId="0572BD5A" w14:textId="77777777" w:rsidR="009C400D" w:rsidRDefault="009C400D" w:rsidP="000709D5">
      <w:pPr>
        <w:jc w:val="both"/>
        <w:rPr>
          <w:rFonts w:ascii="Calibri" w:hAnsi="Calibri"/>
          <w:b/>
          <w:sz w:val="22"/>
          <w:szCs w:val="22"/>
          <w:u w:val="single"/>
        </w:rPr>
      </w:pPr>
    </w:p>
    <w:p w14:paraId="1DD6E7DC" w14:textId="77777777" w:rsidR="009C400D" w:rsidRDefault="00B110C1" w:rsidP="000709D5">
      <w:pPr>
        <w:spacing w:after="200"/>
        <w:jc w:val="both"/>
        <w:rPr>
          <w:rFonts w:ascii="Calibri" w:hAnsi="Calibri"/>
          <w:sz w:val="22"/>
          <w:szCs w:val="22"/>
        </w:rPr>
      </w:pPr>
      <w:r>
        <w:rPr>
          <w:rFonts w:ascii="Calibri" w:hAnsi="Calibri"/>
          <w:sz w:val="22"/>
          <w:szCs w:val="22"/>
        </w:rPr>
        <w:t xml:space="preserve">Materiál (kódy se čerpají z číselníků </w:t>
      </w:r>
      <w:proofErr w:type="spellStart"/>
      <w:r>
        <w:rPr>
          <w:rFonts w:ascii="Calibri" w:hAnsi="Calibri"/>
          <w:sz w:val="22"/>
          <w:szCs w:val="22"/>
        </w:rPr>
        <w:t>SÚKLu</w:t>
      </w:r>
      <w:proofErr w:type="spellEnd"/>
      <w:r>
        <w:rPr>
          <w:rFonts w:ascii="Calibri" w:hAnsi="Calibri"/>
          <w:sz w:val="22"/>
          <w:szCs w:val="22"/>
        </w:rPr>
        <w:t xml:space="preserve"> ev. VZP)</w:t>
      </w:r>
    </w:p>
    <w:tbl>
      <w:tblPr>
        <w:tblW w:w="9568" w:type="dxa"/>
        <w:tblLayout w:type="fixed"/>
        <w:tblCellMar>
          <w:left w:w="70" w:type="dxa"/>
          <w:right w:w="70" w:type="dxa"/>
        </w:tblCellMar>
        <w:tblLook w:val="0000" w:firstRow="0" w:lastRow="0" w:firstColumn="0" w:lastColumn="0" w:noHBand="0" w:noVBand="0"/>
      </w:tblPr>
      <w:tblGrid>
        <w:gridCol w:w="777"/>
        <w:gridCol w:w="570"/>
        <w:gridCol w:w="2693"/>
        <w:gridCol w:w="1277"/>
        <w:gridCol w:w="1135"/>
        <w:gridCol w:w="1134"/>
        <w:gridCol w:w="854"/>
        <w:gridCol w:w="1128"/>
      </w:tblGrid>
      <w:tr w:rsidR="009C400D" w14:paraId="356B763B" w14:textId="77777777">
        <w:tc>
          <w:tcPr>
            <w:tcW w:w="776" w:type="dxa"/>
            <w:tcBorders>
              <w:top w:val="single" w:sz="6" w:space="0" w:color="000000"/>
              <w:left w:val="single" w:sz="6" w:space="0" w:color="000000"/>
              <w:bottom w:val="single" w:sz="6" w:space="0" w:color="000000"/>
              <w:right w:val="single" w:sz="6" w:space="0" w:color="000000"/>
            </w:tcBorders>
          </w:tcPr>
          <w:p w14:paraId="5889A54F" w14:textId="77777777" w:rsidR="009C400D" w:rsidRDefault="00B110C1" w:rsidP="000709D5">
            <w:pPr>
              <w:widowControl w:val="0"/>
              <w:jc w:val="both"/>
              <w:rPr>
                <w:rFonts w:ascii="Calibri" w:hAnsi="Calibri"/>
                <w:sz w:val="22"/>
                <w:szCs w:val="22"/>
              </w:rPr>
            </w:pPr>
            <w:r>
              <w:rPr>
                <w:rFonts w:ascii="Calibri" w:hAnsi="Calibri"/>
                <w:sz w:val="22"/>
                <w:szCs w:val="22"/>
              </w:rPr>
              <w:t>sk. PZT</w:t>
            </w:r>
          </w:p>
        </w:tc>
        <w:tc>
          <w:tcPr>
            <w:tcW w:w="570" w:type="dxa"/>
            <w:tcBorders>
              <w:top w:val="single" w:sz="6" w:space="0" w:color="000000"/>
              <w:left w:val="single" w:sz="6" w:space="0" w:color="000000"/>
              <w:bottom w:val="single" w:sz="6" w:space="0" w:color="000000"/>
              <w:right w:val="single" w:sz="6" w:space="0" w:color="000000"/>
            </w:tcBorders>
          </w:tcPr>
          <w:p w14:paraId="33979EFE" w14:textId="77777777" w:rsidR="009C400D" w:rsidRDefault="00B110C1" w:rsidP="000709D5">
            <w:pPr>
              <w:widowControl w:val="0"/>
              <w:jc w:val="both"/>
              <w:rPr>
                <w:rFonts w:ascii="Calibri" w:hAnsi="Calibri"/>
                <w:sz w:val="22"/>
                <w:szCs w:val="22"/>
              </w:rPr>
            </w:pPr>
            <w:r>
              <w:rPr>
                <w:rFonts w:ascii="Calibri" w:hAnsi="Calibri"/>
                <w:sz w:val="22"/>
                <w:szCs w:val="22"/>
              </w:rPr>
              <w:t>kód</w:t>
            </w:r>
          </w:p>
        </w:tc>
        <w:tc>
          <w:tcPr>
            <w:tcW w:w="2692" w:type="dxa"/>
            <w:tcBorders>
              <w:top w:val="single" w:sz="6" w:space="0" w:color="000000"/>
              <w:left w:val="single" w:sz="6" w:space="0" w:color="000000"/>
              <w:bottom w:val="single" w:sz="6" w:space="0" w:color="000000"/>
              <w:right w:val="single" w:sz="6" w:space="0" w:color="000000"/>
            </w:tcBorders>
          </w:tcPr>
          <w:p w14:paraId="5ABB4133" w14:textId="77777777" w:rsidR="009C400D" w:rsidRDefault="00B110C1" w:rsidP="000709D5">
            <w:pPr>
              <w:widowControl w:val="0"/>
              <w:jc w:val="both"/>
              <w:rPr>
                <w:rFonts w:ascii="Calibri" w:hAnsi="Calibri"/>
                <w:sz w:val="22"/>
                <w:szCs w:val="22"/>
              </w:rPr>
            </w:pPr>
            <w:r>
              <w:rPr>
                <w:rFonts w:ascii="Calibri" w:hAnsi="Calibri"/>
                <w:sz w:val="22"/>
                <w:szCs w:val="22"/>
              </w:rPr>
              <w:t>název</w:t>
            </w:r>
          </w:p>
        </w:tc>
        <w:tc>
          <w:tcPr>
            <w:tcW w:w="1277" w:type="dxa"/>
            <w:tcBorders>
              <w:top w:val="single" w:sz="6" w:space="0" w:color="000000"/>
              <w:left w:val="single" w:sz="6" w:space="0" w:color="000000"/>
              <w:bottom w:val="single" w:sz="6" w:space="0" w:color="000000"/>
              <w:right w:val="single" w:sz="6" w:space="0" w:color="000000"/>
            </w:tcBorders>
          </w:tcPr>
          <w:p w14:paraId="5CC133F1" w14:textId="77777777" w:rsidR="009C400D" w:rsidRDefault="00B110C1" w:rsidP="000709D5">
            <w:pPr>
              <w:widowControl w:val="0"/>
              <w:jc w:val="both"/>
              <w:rPr>
                <w:rFonts w:ascii="Calibri" w:hAnsi="Calibri"/>
                <w:sz w:val="22"/>
                <w:szCs w:val="22"/>
              </w:rPr>
            </w:pPr>
            <w:r>
              <w:rPr>
                <w:rFonts w:ascii="Calibri" w:hAnsi="Calibri"/>
                <w:sz w:val="22"/>
                <w:szCs w:val="22"/>
              </w:rPr>
              <w:t>měrná jednotka</w:t>
            </w:r>
          </w:p>
        </w:tc>
        <w:tc>
          <w:tcPr>
            <w:tcW w:w="1135" w:type="dxa"/>
            <w:tcBorders>
              <w:top w:val="single" w:sz="6" w:space="0" w:color="000000"/>
              <w:left w:val="single" w:sz="6" w:space="0" w:color="000000"/>
              <w:bottom w:val="single" w:sz="6" w:space="0" w:color="000000"/>
              <w:right w:val="single" w:sz="6" w:space="0" w:color="000000"/>
            </w:tcBorders>
          </w:tcPr>
          <w:p w14:paraId="7AF28C66" w14:textId="77777777" w:rsidR="009C400D" w:rsidRDefault="00B110C1" w:rsidP="000709D5">
            <w:pPr>
              <w:widowControl w:val="0"/>
              <w:jc w:val="both"/>
              <w:rPr>
                <w:rFonts w:ascii="Calibri" w:hAnsi="Calibri"/>
                <w:sz w:val="22"/>
                <w:szCs w:val="22"/>
              </w:rPr>
            </w:pPr>
            <w:r>
              <w:rPr>
                <w:rFonts w:ascii="Calibri" w:hAnsi="Calibri"/>
                <w:sz w:val="22"/>
                <w:szCs w:val="22"/>
              </w:rPr>
              <w:t>počet spotřeb. jednotek</w:t>
            </w:r>
          </w:p>
        </w:tc>
        <w:tc>
          <w:tcPr>
            <w:tcW w:w="1134" w:type="dxa"/>
            <w:tcBorders>
              <w:top w:val="single" w:sz="6" w:space="0" w:color="000000"/>
              <w:left w:val="single" w:sz="6" w:space="0" w:color="000000"/>
              <w:bottom w:val="single" w:sz="6" w:space="0" w:color="000000"/>
              <w:right w:val="single" w:sz="6" w:space="0" w:color="000000"/>
            </w:tcBorders>
          </w:tcPr>
          <w:p w14:paraId="46011BD1" w14:textId="77777777" w:rsidR="009C400D" w:rsidRDefault="00B110C1" w:rsidP="000709D5">
            <w:pPr>
              <w:widowControl w:val="0"/>
              <w:jc w:val="both"/>
              <w:rPr>
                <w:rFonts w:ascii="Calibri" w:hAnsi="Calibri"/>
                <w:sz w:val="22"/>
                <w:szCs w:val="22"/>
              </w:rPr>
            </w:pPr>
            <w:r>
              <w:rPr>
                <w:rFonts w:ascii="Calibri" w:hAnsi="Calibri"/>
                <w:sz w:val="22"/>
                <w:szCs w:val="22"/>
              </w:rPr>
              <w:t>cena za jednotku</w:t>
            </w:r>
          </w:p>
        </w:tc>
        <w:tc>
          <w:tcPr>
            <w:tcW w:w="854" w:type="dxa"/>
            <w:tcBorders>
              <w:top w:val="single" w:sz="6" w:space="0" w:color="000000"/>
              <w:left w:val="single" w:sz="6" w:space="0" w:color="000000"/>
              <w:bottom w:val="single" w:sz="6" w:space="0" w:color="000000"/>
              <w:right w:val="single" w:sz="6" w:space="0" w:color="000000"/>
            </w:tcBorders>
          </w:tcPr>
          <w:p w14:paraId="3394F705" w14:textId="77777777" w:rsidR="009C400D" w:rsidRDefault="00B110C1" w:rsidP="000709D5">
            <w:pPr>
              <w:widowControl w:val="0"/>
              <w:jc w:val="both"/>
              <w:rPr>
                <w:rFonts w:ascii="Calibri" w:hAnsi="Calibri"/>
                <w:sz w:val="22"/>
                <w:szCs w:val="22"/>
              </w:rPr>
            </w:pPr>
            <w:r>
              <w:rPr>
                <w:rFonts w:ascii="Calibri" w:hAnsi="Calibri"/>
                <w:sz w:val="22"/>
                <w:szCs w:val="22"/>
              </w:rPr>
              <w:t>cena celkem</w:t>
            </w:r>
          </w:p>
        </w:tc>
        <w:tc>
          <w:tcPr>
            <w:tcW w:w="1128" w:type="dxa"/>
            <w:tcBorders>
              <w:top w:val="single" w:sz="6" w:space="0" w:color="000000"/>
              <w:left w:val="single" w:sz="6" w:space="0" w:color="000000"/>
              <w:bottom w:val="single" w:sz="6" w:space="0" w:color="000000"/>
              <w:right w:val="single" w:sz="6" w:space="0" w:color="000000"/>
            </w:tcBorders>
          </w:tcPr>
          <w:p w14:paraId="74D54957" w14:textId="77777777" w:rsidR="009C400D" w:rsidRDefault="00B110C1" w:rsidP="000709D5">
            <w:pPr>
              <w:widowControl w:val="0"/>
              <w:jc w:val="both"/>
              <w:rPr>
                <w:rFonts w:ascii="Calibri" w:hAnsi="Calibri"/>
                <w:sz w:val="22"/>
                <w:szCs w:val="22"/>
              </w:rPr>
            </w:pPr>
            <w:r>
              <w:rPr>
                <w:rFonts w:ascii="Calibri" w:hAnsi="Calibri"/>
                <w:sz w:val="22"/>
                <w:szCs w:val="22"/>
              </w:rPr>
              <w:t>ZUM</w:t>
            </w:r>
            <w:r>
              <w:rPr>
                <w:rFonts w:ascii="Calibri" w:hAnsi="Calibri"/>
                <w:sz w:val="22"/>
                <w:szCs w:val="22"/>
              </w:rPr>
              <w:br/>
              <w:t>(ANO/NE)</w:t>
            </w:r>
          </w:p>
        </w:tc>
      </w:tr>
      <w:tr w:rsidR="009C400D" w14:paraId="5AE1A4D4" w14:textId="77777777">
        <w:tc>
          <w:tcPr>
            <w:tcW w:w="776" w:type="dxa"/>
            <w:tcBorders>
              <w:top w:val="single" w:sz="6" w:space="0" w:color="000000"/>
              <w:left w:val="single" w:sz="6" w:space="0" w:color="000000"/>
              <w:bottom w:val="single" w:sz="6" w:space="0" w:color="000000"/>
              <w:right w:val="single" w:sz="6" w:space="0" w:color="000000"/>
            </w:tcBorders>
          </w:tcPr>
          <w:p w14:paraId="76A3975D" w14:textId="77777777" w:rsidR="009C400D" w:rsidRDefault="009C400D" w:rsidP="000709D5">
            <w:pPr>
              <w:widowControl w:val="0"/>
              <w:jc w:val="both"/>
              <w:rPr>
                <w:rFonts w:ascii="Calibri" w:hAnsi="Calibri"/>
                <w:sz w:val="22"/>
                <w:szCs w:val="22"/>
              </w:rPr>
            </w:pPr>
          </w:p>
        </w:tc>
        <w:tc>
          <w:tcPr>
            <w:tcW w:w="570" w:type="dxa"/>
            <w:tcBorders>
              <w:top w:val="single" w:sz="6" w:space="0" w:color="000000"/>
              <w:left w:val="single" w:sz="6" w:space="0" w:color="000000"/>
              <w:bottom w:val="single" w:sz="6" w:space="0" w:color="000000"/>
              <w:right w:val="single" w:sz="6" w:space="0" w:color="000000"/>
            </w:tcBorders>
          </w:tcPr>
          <w:p w14:paraId="7CF2B422" w14:textId="77777777" w:rsidR="009C400D" w:rsidRDefault="009C400D" w:rsidP="000709D5">
            <w:pPr>
              <w:widowControl w:val="0"/>
              <w:jc w:val="both"/>
              <w:rPr>
                <w:rFonts w:ascii="Calibri" w:hAnsi="Calibri"/>
                <w:sz w:val="22"/>
                <w:szCs w:val="22"/>
              </w:rPr>
            </w:pPr>
          </w:p>
        </w:tc>
        <w:tc>
          <w:tcPr>
            <w:tcW w:w="2692" w:type="dxa"/>
            <w:tcBorders>
              <w:top w:val="single" w:sz="6" w:space="0" w:color="000000"/>
              <w:left w:val="single" w:sz="6" w:space="0" w:color="000000"/>
              <w:bottom w:val="single" w:sz="6" w:space="0" w:color="000000"/>
              <w:right w:val="single" w:sz="6" w:space="0" w:color="000000"/>
            </w:tcBorders>
          </w:tcPr>
          <w:p w14:paraId="05F5652E" w14:textId="77777777" w:rsidR="009C400D" w:rsidRDefault="009C400D" w:rsidP="000709D5">
            <w:pPr>
              <w:widowControl w:val="0"/>
              <w:jc w:val="both"/>
              <w:rPr>
                <w:rFonts w:ascii="Calibri" w:hAnsi="Calibri"/>
                <w:sz w:val="22"/>
                <w:szCs w:val="22"/>
              </w:rPr>
            </w:pPr>
          </w:p>
        </w:tc>
        <w:tc>
          <w:tcPr>
            <w:tcW w:w="1277" w:type="dxa"/>
            <w:tcBorders>
              <w:top w:val="single" w:sz="6" w:space="0" w:color="000000"/>
              <w:left w:val="single" w:sz="6" w:space="0" w:color="000000"/>
              <w:bottom w:val="single" w:sz="6" w:space="0" w:color="000000"/>
              <w:right w:val="single" w:sz="6" w:space="0" w:color="000000"/>
            </w:tcBorders>
          </w:tcPr>
          <w:p w14:paraId="32374DAF" w14:textId="77777777" w:rsidR="009C400D" w:rsidRDefault="009C400D" w:rsidP="000709D5">
            <w:pPr>
              <w:widowControl w:val="0"/>
              <w:jc w:val="both"/>
              <w:rPr>
                <w:rFonts w:ascii="Calibri" w:hAnsi="Calibri"/>
                <w:sz w:val="22"/>
                <w:szCs w:val="22"/>
              </w:rPr>
            </w:pPr>
          </w:p>
        </w:tc>
        <w:tc>
          <w:tcPr>
            <w:tcW w:w="1135" w:type="dxa"/>
            <w:tcBorders>
              <w:top w:val="single" w:sz="6" w:space="0" w:color="000000"/>
              <w:left w:val="single" w:sz="6" w:space="0" w:color="000000"/>
              <w:bottom w:val="single" w:sz="6" w:space="0" w:color="000000"/>
              <w:right w:val="single" w:sz="6" w:space="0" w:color="000000"/>
            </w:tcBorders>
          </w:tcPr>
          <w:p w14:paraId="0EAC005A" w14:textId="77777777" w:rsidR="009C400D" w:rsidRDefault="009C400D" w:rsidP="000709D5">
            <w:pPr>
              <w:widowControl w:val="0"/>
              <w:jc w:val="both"/>
              <w:rPr>
                <w:rFonts w:ascii="Calibri" w:hAnsi="Calibri"/>
                <w:sz w:val="22"/>
                <w:szCs w:val="22"/>
              </w:rPr>
            </w:pPr>
          </w:p>
        </w:tc>
        <w:tc>
          <w:tcPr>
            <w:tcW w:w="1134" w:type="dxa"/>
            <w:tcBorders>
              <w:top w:val="single" w:sz="6" w:space="0" w:color="000000"/>
              <w:left w:val="single" w:sz="6" w:space="0" w:color="000000"/>
              <w:bottom w:val="single" w:sz="6" w:space="0" w:color="000000"/>
              <w:right w:val="single" w:sz="6" w:space="0" w:color="000000"/>
            </w:tcBorders>
          </w:tcPr>
          <w:p w14:paraId="77964500" w14:textId="77777777" w:rsidR="009C400D" w:rsidRDefault="009C400D" w:rsidP="000709D5">
            <w:pPr>
              <w:widowControl w:val="0"/>
              <w:jc w:val="both"/>
              <w:rPr>
                <w:rFonts w:ascii="Calibri" w:hAnsi="Calibri"/>
                <w:sz w:val="22"/>
                <w:szCs w:val="22"/>
              </w:rPr>
            </w:pPr>
          </w:p>
        </w:tc>
        <w:tc>
          <w:tcPr>
            <w:tcW w:w="854" w:type="dxa"/>
            <w:tcBorders>
              <w:top w:val="single" w:sz="6" w:space="0" w:color="000000"/>
              <w:left w:val="single" w:sz="6" w:space="0" w:color="000000"/>
              <w:bottom w:val="single" w:sz="6" w:space="0" w:color="000000"/>
              <w:right w:val="single" w:sz="6" w:space="0" w:color="000000"/>
            </w:tcBorders>
          </w:tcPr>
          <w:p w14:paraId="5AE1F5B4" w14:textId="77777777" w:rsidR="009C400D" w:rsidRDefault="009C400D" w:rsidP="000709D5">
            <w:pPr>
              <w:widowControl w:val="0"/>
              <w:jc w:val="both"/>
              <w:rPr>
                <w:rFonts w:ascii="Calibri" w:hAnsi="Calibri"/>
                <w:sz w:val="22"/>
                <w:szCs w:val="22"/>
              </w:rPr>
            </w:pPr>
          </w:p>
        </w:tc>
        <w:tc>
          <w:tcPr>
            <w:tcW w:w="1128" w:type="dxa"/>
            <w:tcBorders>
              <w:top w:val="single" w:sz="6" w:space="0" w:color="000000"/>
              <w:left w:val="single" w:sz="6" w:space="0" w:color="000000"/>
              <w:bottom w:val="single" w:sz="6" w:space="0" w:color="000000"/>
              <w:right w:val="single" w:sz="6" w:space="0" w:color="000000"/>
            </w:tcBorders>
          </w:tcPr>
          <w:p w14:paraId="299BD907" w14:textId="77777777" w:rsidR="009C400D" w:rsidRDefault="009C400D" w:rsidP="000709D5">
            <w:pPr>
              <w:widowControl w:val="0"/>
              <w:jc w:val="both"/>
              <w:rPr>
                <w:rFonts w:ascii="Calibri" w:hAnsi="Calibri"/>
                <w:sz w:val="22"/>
                <w:szCs w:val="22"/>
              </w:rPr>
            </w:pPr>
          </w:p>
        </w:tc>
      </w:tr>
      <w:tr w:rsidR="009C400D" w14:paraId="54DF986E" w14:textId="77777777">
        <w:tc>
          <w:tcPr>
            <w:tcW w:w="776" w:type="dxa"/>
            <w:tcBorders>
              <w:top w:val="single" w:sz="6" w:space="0" w:color="000000"/>
              <w:left w:val="single" w:sz="6" w:space="0" w:color="000000"/>
              <w:bottom w:val="single" w:sz="6" w:space="0" w:color="000000"/>
              <w:right w:val="single" w:sz="6" w:space="0" w:color="000000"/>
            </w:tcBorders>
          </w:tcPr>
          <w:p w14:paraId="1D7D3734" w14:textId="77777777" w:rsidR="009C400D" w:rsidRDefault="009C400D" w:rsidP="000709D5">
            <w:pPr>
              <w:widowControl w:val="0"/>
              <w:jc w:val="both"/>
              <w:rPr>
                <w:rFonts w:ascii="Calibri" w:hAnsi="Calibri"/>
                <w:sz w:val="22"/>
                <w:szCs w:val="22"/>
              </w:rPr>
            </w:pPr>
          </w:p>
        </w:tc>
        <w:tc>
          <w:tcPr>
            <w:tcW w:w="570" w:type="dxa"/>
            <w:tcBorders>
              <w:top w:val="single" w:sz="6" w:space="0" w:color="000000"/>
              <w:left w:val="single" w:sz="6" w:space="0" w:color="000000"/>
              <w:bottom w:val="single" w:sz="6" w:space="0" w:color="000000"/>
              <w:right w:val="single" w:sz="6" w:space="0" w:color="000000"/>
            </w:tcBorders>
          </w:tcPr>
          <w:p w14:paraId="67BB85BA" w14:textId="77777777" w:rsidR="009C400D" w:rsidRDefault="009C400D" w:rsidP="000709D5">
            <w:pPr>
              <w:widowControl w:val="0"/>
              <w:jc w:val="both"/>
              <w:rPr>
                <w:rFonts w:ascii="Calibri" w:hAnsi="Calibri"/>
                <w:sz w:val="22"/>
                <w:szCs w:val="22"/>
              </w:rPr>
            </w:pPr>
          </w:p>
        </w:tc>
        <w:tc>
          <w:tcPr>
            <w:tcW w:w="2692" w:type="dxa"/>
            <w:tcBorders>
              <w:top w:val="single" w:sz="6" w:space="0" w:color="000000"/>
              <w:left w:val="single" w:sz="6" w:space="0" w:color="000000"/>
              <w:bottom w:val="single" w:sz="6" w:space="0" w:color="000000"/>
              <w:right w:val="single" w:sz="6" w:space="0" w:color="000000"/>
            </w:tcBorders>
          </w:tcPr>
          <w:p w14:paraId="2006277C" w14:textId="77777777" w:rsidR="009C400D" w:rsidRDefault="009C400D" w:rsidP="000709D5">
            <w:pPr>
              <w:widowControl w:val="0"/>
              <w:jc w:val="both"/>
              <w:rPr>
                <w:rFonts w:ascii="Calibri" w:hAnsi="Calibri"/>
                <w:sz w:val="22"/>
                <w:szCs w:val="22"/>
              </w:rPr>
            </w:pPr>
          </w:p>
        </w:tc>
        <w:tc>
          <w:tcPr>
            <w:tcW w:w="1277" w:type="dxa"/>
            <w:tcBorders>
              <w:top w:val="single" w:sz="6" w:space="0" w:color="000000"/>
              <w:left w:val="single" w:sz="6" w:space="0" w:color="000000"/>
              <w:bottom w:val="single" w:sz="6" w:space="0" w:color="000000"/>
              <w:right w:val="single" w:sz="6" w:space="0" w:color="000000"/>
            </w:tcBorders>
          </w:tcPr>
          <w:p w14:paraId="27257DA4" w14:textId="77777777" w:rsidR="009C400D" w:rsidRDefault="009C400D" w:rsidP="000709D5">
            <w:pPr>
              <w:widowControl w:val="0"/>
              <w:jc w:val="both"/>
              <w:rPr>
                <w:rFonts w:ascii="Calibri" w:hAnsi="Calibri"/>
                <w:sz w:val="22"/>
                <w:szCs w:val="22"/>
              </w:rPr>
            </w:pPr>
          </w:p>
        </w:tc>
        <w:tc>
          <w:tcPr>
            <w:tcW w:w="1135" w:type="dxa"/>
            <w:tcBorders>
              <w:top w:val="single" w:sz="6" w:space="0" w:color="000000"/>
              <w:left w:val="single" w:sz="6" w:space="0" w:color="000000"/>
              <w:bottom w:val="single" w:sz="6" w:space="0" w:color="000000"/>
              <w:right w:val="single" w:sz="6" w:space="0" w:color="000000"/>
            </w:tcBorders>
          </w:tcPr>
          <w:p w14:paraId="6451BBE4" w14:textId="77777777" w:rsidR="009C400D" w:rsidRDefault="009C400D" w:rsidP="000709D5">
            <w:pPr>
              <w:widowControl w:val="0"/>
              <w:jc w:val="both"/>
              <w:rPr>
                <w:rFonts w:ascii="Calibri" w:hAnsi="Calibri"/>
                <w:sz w:val="22"/>
                <w:szCs w:val="22"/>
              </w:rPr>
            </w:pPr>
          </w:p>
        </w:tc>
        <w:tc>
          <w:tcPr>
            <w:tcW w:w="1134" w:type="dxa"/>
            <w:tcBorders>
              <w:top w:val="single" w:sz="6" w:space="0" w:color="000000"/>
              <w:left w:val="single" w:sz="6" w:space="0" w:color="000000"/>
              <w:bottom w:val="single" w:sz="6" w:space="0" w:color="000000"/>
              <w:right w:val="single" w:sz="6" w:space="0" w:color="000000"/>
            </w:tcBorders>
          </w:tcPr>
          <w:p w14:paraId="2EA20653" w14:textId="77777777" w:rsidR="009C400D" w:rsidRDefault="009C400D" w:rsidP="000709D5">
            <w:pPr>
              <w:widowControl w:val="0"/>
              <w:jc w:val="both"/>
              <w:rPr>
                <w:rFonts w:ascii="Calibri" w:hAnsi="Calibri"/>
                <w:sz w:val="22"/>
                <w:szCs w:val="22"/>
              </w:rPr>
            </w:pPr>
          </w:p>
        </w:tc>
        <w:tc>
          <w:tcPr>
            <w:tcW w:w="854" w:type="dxa"/>
            <w:tcBorders>
              <w:top w:val="single" w:sz="6" w:space="0" w:color="000000"/>
              <w:left w:val="single" w:sz="6" w:space="0" w:color="000000"/>
              <w:bottom w:val="single" w:sz="6" w:space="0" w:color="000000"/>
              <w:right w:val="single" w:sz="6" w:space="0" w:color="000000"/>
            </w:tcBorders>
          </w:tcPr>
          <w:p w14:paraId="18D97898" w14:textId="77777777" w:rsidR="009C400D" w:rsidRDefault="009C400D" w:rsidP="000709D5">
            <w:pPr>
              <w:widowControl w:val="0"/>
              <w:jc w:val="both"/>
              <w:rPr>
                <w:rFonts w:ascii="Calibri" w:hAnsi="Calibri"/>
                <w:sz w:val="22"/>
                <w:szCs w:val="22"/>
              </w:rPr>
            </w:pPr>
          </w:p>
        </w:tc>
        <w:tc>
          <w:tcPr>
            <w:tcW w:w="1128" w:type="dxa"/>
            <w:tcBorders>
              <w:top w:val="single" w:sz="6" w:space="0" w:color="000000"/>
              <w:left w:val="single" w:sz="6" w:space="0" w:color="000000"/>
              <w:bottom w:val="single" w:sz="6" w:space="0" w:color="000000"/>
              <w:right w:val="single" w:sz="6" w:space="0" w:color="000000"/>
            </w:tcBorders>
          </w:tcPr>
          <w:p w14:paraId="69F41BE9" w14:textId="77777777" w:rsidR="009C400D" w:rsidRDefault="009C400D" w:rsidP="000709D5">
            <w:pPr>
              <w:widowControl w:val="0"/>
              <w:jc w:val="both"/>
              <w:rPr>
                <w:rFonts w:ascii="Calibri" w:hAnsi="Calibri"/>
                <w:sz w:val="22"/>
                <w:szCs w:val="22"/>
              </w:rPr>
            </w:pPr>
          </w:p>
        </w:tc>
      </w:tr>
    </w:tbl>
    <w:p w14:paraId="20E7852F" w14:textId="77777777" w:rsidR="009C400D" w:rsidRDefault="009C400D" w:rsidP="000709D5">
      <w:pPr>
        <w:jc w:val="both"/>
        <w:rPr>
          <w:rFonts w:ascii="Calibri" w:hAnsi="Calibri"/>
          <w:b/>
          <w:sz w:val="22"/>
          <w:szCs w:val="22"/>
          <w:u w:val="single"/>
        </w:rPr>
      </w:pPr>
    </w:p>
    <w:p w14:paraId="6CED3204" w14:textId="77777777" w:rsidR="009C400D" w:rsidRDefault="009C400D" w:rsidP="000709D5">
      <w:pPr>
        <w:jc w:val="both"/>
        <w:rPr>
          <w:rFonts w:ascii="Calibri" w:hAnsi="Calibri"/>
          <w:b/>
          <w:sz w:val="22"/>
          <w:szCs w:val="22"/>
          <w:u w:val="single"/>
        </w:rPr>
      </w:pPr>
    </w:p>
    <w:p w14:paraId="62A4AA67" w14:textId="77777777" w:rsidR="009C400D" w:rsidRDefault="00B110C1" w:rsidP="000709D5">
      <w:pPr>
        <w:numPr>
          <w:ilvl w:val="0"/>
          <w:numId w:val="2"/>
        </w:numPr>
        <w:jc w:val="both"/>
        <w:rPr>
          <w:rFonts w:ascii="Calibri" w:hAnsi="Calibri"/>
          <w:b/>
          <w:sz w:val="22"/>
          <w:szCs w:val="22"/>
          <w:u w:val="single"/>
        </w:rPr>
      </w:pPr>
      <w:r>
        <w:rPr>
          <w:rFonts w:ascii="Calibri" w:hAnsi="Calibri"/>
          <w:b/>
          <w:sz w:val="22"/>
          <w:szCs w:val="22"/>
          <w:u w:val="single"/>
        </w:rPr>
        <w:t>POUŽITÉ PŘÍSTROJE</w:t>
      </w:r>
    </w:p>
    <w:p w14:paraId="622A216F" w14:textId="77777777" w:rsidR="009C400D" w:rsidRDefault="009C400D" w:rsidP="000709D5">
      <w:pPr>
        <w:jc w:val="both"/>
        <w:rPr>
          <w:rFonts w:ascii="Calibri" w:hAnsi="Calibri"/>
          <w:b/>
          <w:sz w:val="22"/>
          <w:szCs w:val="22"/>
          <w:u w:val="single"/>
        </w:rPr>
      </w:pPr>
    </w:p>
    <w:p w14:paraId="05518E5F" w14:textId="77777777" w:rsidR="009C400D" w:rsidRDefault="00B110C1" w:rsidP="000709D5">
      <w:pPr>
        <w:jc w:val="both"/>
        <w:rPr>
          <w:rFonts w:ascii="Calibri" w:hAnsi="Calibri"/>
          <w:sz w:val="22"/>
          <w:szCs w:val="22"/>
        </w:rPr>
      </w:pPr>
      <w:r>
        <w:rPr>
          <w:rFonts w:ascii="Calibri" w:hAnsi="Calibri"/>
          <w:sz w:val="22"/>
          <w:szCs w:val="22"/>
        </w:rPr>
        <w:t>Celková kalkulovaná cena za specifické přístroje</w:t>
      </w:r>
    </w:p>
    <w:tbl>
      <w:tblPr>
        <w:tblW w:w="18690" w:type="dxa"/>
        <w:tblLayout w:type="fixed"/>
        <w:tblLook w:val="01E0" w:firstRow="1" w:lastRow="1" w:firstColumn="1" w:lastColumn="1" w:noHBand="0" w:noVBand="0"/>
      </w:tblPr>
      <w:tblGrid>
        <w:gridCol w:w="9346"/>
        <w:gridCol w:w="9344"/>
      </w:tblGrid>
      <w:tr w:rsidR="009C400D" w14:paraId="126812CE" w14:textId="77777777">
        <w:tc>
          <w:tcPr>
            <w:tcW w:w="9345" w:type="dxa"/>
            <w:tcBorders>
              <w:top w:val="single" w:sz="4" w:space="0" w:color="000000"/>
              <w:left w:val="single" w:sz="4" w:space="0" w:color="000000"/>
              <w:bottom w:val="single" w:sz="4" w:space="0" w:color="000000"/>
              <w:right w:val="single" w:sz="4" w:space="0" w:color="000000"/>
            </w:tcBorders>
          </w:tcPr>
          <w:p w14:paraId="24CF8D55" w14:textId="77777777" w:rsidR="009C400D" w:rsidRDefault="00B110C1" w:rsidP="000709D5">
            <w:pPr>
              <w:widowControl w:val="0"/>
              <w:jc w:val="both"/>
              <w:rPr>
                <w:sz w:val="20"/>
              </w:rPr>
            </w:pPr>
            <w:r>
              <w:rPr>
                <w:sz w:val="20"/>
              </w:rPr>
              <w:t xml:space="preserve">Některé přístroje </w:t>
            </w:r>
            <w:proofErr w:type="gramStart"/>
            <w:r>
              <w:rPr>
                <w:sz w:val="20"/>
              </w:rPr>
              <w:t>sdílí  v</w:t>
            </w:r>
            <w:proofErr w:type="gramEnd"/>
            <w:r>
              <w:rPr>
                <w:sz w:val="20"/>
              </w:rPr>
              <w:t xml:space="preserve"> rámci psychiatrické nemocnice (ECT, </w:t>
            </w:r>
            <w:proofErr w:type="spellStart"/>
            <w:r>
              <w:rPr>
                <w:sz w:val="20"/>
              </w:rPr>
              <w:t>rTMS</w:t>
            </w:r>
            <w:proofErr w:type="spellEnd"/>
            <w:r>
              <w:rPr>
                <w:sz w:val="20"/>
              </w:rPr>
              <w:t>), ostatní běžné přístroje 15,-Kč/den.</w:t>
            </w:r>
          </w:p>
        </w:tc>
        <w:tc>
          <w:tcPr>
            <w:tcW w:w="9344" w:type="dxa"/>
            <w:tcBorders>
              <w:top w:val="single" w:sz="4" w:space="0" w:color="000000"/>
              <w:left w:val="single" w:sz="4" w:space="0" w:color="000000"/>
              <w:bottom w:val="single" w:sz="4" w:space="0" w:color="000000"/>
              <w:right w:val="single" w:sz="4" w:space="0" w:color="000000"/>
            </w:tcBorders>
          </w:tcPr>
          <w:p w14:paraId="496DBFE8" w14:textId="77777777" w:rsidR="009C400D" w:rsidRDefault="009C400D" w:rsidP="000709D5">
            <w:pPr>
              <w:widowControl w:val="0"/>
              <w:jc w:val="both"/>
              <w:rPr>
                <w:rFonts w:ascii="Calibri" w:hAnsi="Calibri"/>
                <w:b/>
                <w:sz w:val="22"/>
                <w:szCs w:val="22"/>
              </w:rPr>
            </w:pPr>
          </w:p>
        </w:tc>
      </w:tr>
    </w:tbl>
    <w:p w14:paraId="3DA6356A" w14:textId="77777777" w:rsidR="009C400D" w:rsidRDefault="009C400D" w:rsidP="000709D5">
      <w:pPr>
        <w:spacing w:after="200"/>
        <w:jc w:val="both"/>
        <w:rPr>
          <w:rFonts w:ascii="Calibri" w:hAnsi="Calibri"/>
          <w:sz w:val="22"/>
          <w:szCs w:val="22"/>
        </w:rPr>
      </w:pPr>
    </w:p>
    <w:p w14:paraId="2C5BEF69" w14:textId="77777777" w:rsidR="009C400D" w:rsidRDefault="00B110C1" w:rsidP="000709D5">
      <w:pPr>
        <w:spacing w:after="200"/>
        <w:jc w:val="both"/>
        <w:rPr>
          <w:rFonts w:ascii="Calibri" w:hAnsi="Calibri"/>
          <w:sz w:val="22"/>
          <w:szCs w:val="22"/>
        </w:rPr>
      </w:pPr>
      <w:r>
        <w:rPr>
          <w:rFonts w:ascii="Calibri" w:hAnsi="Calibri"/>
          <w:sz w:val="22"/>
          <w:szCs w:val="22"/>
        </w:rPr>
        <w:t xml:space="preserve">Specifické přístroje používané v daném výkonu – dle </w:t>
      </w:r>
      <w:proofErr w:type="spellStart"/>
      <w:r>
        <w:rPr>
          <w:rFonts w:ascii="Calibri" w:hAnsi="Calibri"/>
          <w:sz w:val="22"/>
          <w:szCs w:val="22"/>
        </w:rPr>
        <w:t>vyhl</w:t>
      </w:r>
      <w:proofErr w:type="spellEnd"/>
      <w:r>
        <w:rPr>
          <w:rFonts w:ascii="Calibri" w:hAnsi="Calibri"/>
          <w:sz w:val="22"/>
          <w:szCs w:val="22"/>
        </w:rPr>
        <w:t>. 92/2012</w:t>
      </w:r>
    </w:p>
    <w:tbl>
      <w:tblPr>
        <w:tblW w:w="9568" w:type="dxa"/>
        <w:tblLayout w:type="fixed"/>
        <w:tblCellMar>
          <w:left w:w="70" w:type="dxa"/>
          <w:right w:w="70" w:type="dxa"/>
        </w:tblCellMar>
        <w:tblLook w:val="0000" w:firstRow="0" w:lastRow="0" w:firstColumn="0" w:lastColumn="0" w:noHBand="0" w:noVBand="0"/>
      </w:tblPr>
      <w:tblGrid>
        <w:gridCol w:w="922"/>
        <w:gridCol w:w="1843"/>
        <w:gridCol w:w="1274"/>
        <w:gridCol w:w="987"/>
        <w:gridCol w:w="1140"/>
        <w:gridCol w:w="1276"/>
        <w:gridCol w:w="2126"/>
      </w:tblGrid>
      <w:tr w:rsidR="009C400D" w14:paraId="785B8D01" w14:textId="77777777">
        <w:trPr>
          <w:trHeight w:val="2002"/>
        </w:trPr>
        <w:tc>
          <w:tcPr>
            <w:tcW w:w="921" w:type="dxa"/>
            <w:tcBorders>
              <w:top w:val="single" w:sz="6" w:space="0" w:color="000000"/>
              <w:left w:val="single" w:sz="6" w:space="0" w:color="000000"/>
              <w:bottom w:val="single" w:sz="6" w:space="0" w:color="000000"/>
              <w:right w:val="single" w:sz="4" w:space="0" w:color="000000"/>
            </w:tcBorders>
          </w:tcPr>
          <w:p w14:paraId="5DFC690F" w14:textId="77777777" w:rsidR="009C400D" w:rsidRDefault="00B110C1" w:rsidP="000709D5">
            <w:pPr>
              <w:widowControl w:val="0"/>
              <w:jc w:val="both"/>
              <w:rPr>
                <w:rFonts w:ascii="Calibri" w:hAnsi="Calibri"/>
                <w:sz w:val="22"/>
                <w:szCs w:val="22"/>
              </w:rPr>
            </w:pPr>
            <w:r>
              <w:rPr>
                <w:rFonts w:ascii="Calibri" w:hAnsi="Calibri"/>
                <w:sz w:val="22"/>
                <w:szCs w:val="22"/>
              </w:rPr>
              <w:lastRenderedPageBreak/>
              <w:t>kód</w:t>
            </w:r>
          </w:p>
        </w:tc>
        <w:tc>
          <w:tcPr>
            <w:tcW w:w="1843" w:type="dxa"/>
            <w:tcBorders>
              <w:top w:val="single" w:sz="6" w:space="0" w:color="000000"/>
              <w:left w:val="single" w:sz="4" w:space="0" w:color="000000"/>
              <w:bottom w:val="single" w:sz="6" w:space="0" w:color="000000"/>
              <w:right w:val="single" w:sz="6" w:space="0" w:color="000000"/>
            </w:tcBorders>
          </w:tcPr>
          <w:p w14:paraId="37573D17" w14:textId="77777777" w:rsidR="009C400D" w:rsidRDefault="00B110C1" w:rsidP="000709D5">
            <w:pPr>
              <w:widowControl w:val="0"/>
              <w:jc w:val="both"/>
              <w:rPr>
                <w:rFonts w:ascii="Calibri" w:hAnsi="Calibri"/>
                <w:sz w:val="22"/>
                <w:szCs w:val="22"/>
              </w:rPr>
            </w:pPr>
            <w:r>
              <w:rPr>
                <w:rFonts w:ascii="Calibri" w:hAnsi="Calibri"/>
                <w:sz w:val="22"/>
                <w:szCs w:val="22"/>
              </w:rPr>
              <w:t>název přístroje</w:t>
            </w:r>
          </w:p>
        </w:tc>
        <w:tc>
          <w:tcPr>
            <w:tcW w:w="1274" w:type="dxa"/>
            <w:tcBorders>
              <w:top w:val="single" w:sz="6" w:space="0" w:color="000000"/>
              <w:left w:val="single" w:sz="6" w:space="0" w:color="000000"/>
              <w:bottom w:val="single" w:sz="6" w:space="0" w:color="000000"/>
              <w:right w:val="single" w:sz="6" w:space="0" w:color="000000"/>
            </w:tcBorders>
          </w:tcPr>
          <w:p w14:paraId="28CF70A0" w14:textId="77777777" w:rsidR="009C400D" w:rsidRDefault="00B110C1" w:rsidP="000709D5">
            <w:pPr>
              <w:widowControl w:val="0"/>
              <w:jc w:val="both"/>
              <w:rPr>
                <w:rFonts w:ascii="Calibri" w:hAnsi="Calibri"/>
                <w:sz w:val="22"/>
                <w:szCs w:val="22"/>
              </w:rPr>
            </w:pPr>
            <w:r>
              <w:rPr>
                <w:rFonts w:ascii="Calibri" w:hAnsi="Calibri"/>
                <w:sz w:val="22"/>
                <w:szCs w:val="22"/>
              </w:rPr>
              <w:t>Pořizovací hodnota</w:t>
            </w:r>
          </w:p>
          <w:p w14:paraId="392078BA" w14:textId="77777777" w:rsidR="009C400D" w:rsidRDefault="00B110C1" w:rsidP="000709D5">
            <w:pPr>
              <w:widowControl w:val="0"/>
              <w:jc w:val="both"/>
              <w:rPr>
                <w:rFonts w:ascii="Calibri" w:hAnsi="Calibri"/>
                <w:sz w:val="22"/>
                <w:szCs w:val="22"/>
              </w:rPr>
            </w:pPr>
            <w:r>
              <w:rPr>
                <w:rFonts w:ascii="Calibri" w:hAnsi="Calibri"/>
                <w:sz w:val="22"/>
                <w:szCs w:val="22"/>
              </w:rPr>
              <w:t>(bez DPH)</w:t>
            </w:r>
          </w:p>
        </w:tc>
        <w:tc>
          <w:tcPr>
            <w:tcW w:w="987" w:type="dxa"/>
            <w:tcBorders>
              <w:top w:val="single" w:sz="6" w:space="0" w:color="000000"/>
              <w:left w:val="single" w:sz="6" w:space="0" w:color="000000"/>
              <w:bottom w:val="single" w:sz="6" w:space="0" w:color="000000"/>
              <w:right w:val="single" w:sz="6" w:space="0" w:color="000000"/>
            </w:tcBorders>
          </w:tcPr>
          <w:p w14:paraId="2DC43FCD" w14:textId="77777777" w:rsidR="009C400D" w:rsidRDefault="00B110C1" w:rsidP="000709D5">
            <w:pPr>
              <w:widowControl w:val="0"/>
              <w:jc w:val="both"/>
              <w:rPr>
                <w:rFonts w:ascii="Calibri" w:hAnsi="Calibri"/>
                <w:sz w:val="22"/>
                <w:szCs w:val="22"/>
              </w:rPr>
            </w:pPr>
            <w:r>
              <w:rPr>
                <w:rFonts w:ascii="Calibri" w:hAnsi="Calibri"/>
                <w:sz w:val="22"/>
                <w:szCs w:val="22"/>
              </w:rPr>
              <w:t>životnost</w:t>
            </w:r>
          </w:p>
          <w:p w14:paraId="5CD07935" w14:textId="77777777" w:rsidR="009C400D" w:rsidRDefault="00B110C1" w:rsidP="000709D5">
            <w:pPr>
              <w:widowControl w:val="0"/>
              <w:jc w:val="both"/>
              <w:rPr>
                <w:rFonts w:ascii="Calibri" w:hAnsi="Calibri"/>
                <w:sz w:val="22"/>
                <w:szCs w:val="22"/>
              </w:rPr>
            </w:pPr>
            <w:r>
              <w:rPr>
                <w:rFonts w:ascii="Calibri" w:hAnsi="Calibri"/>
                <w:sz w:val="22"/>
                <w:szCs w:val="22"/>
              </w:rPr>
              <w:t>v letech</w:t>
            </w:r>
          </w:p>
        </w:tc>
        <w:tc>
          <w:tcPr>
            <w:tcW w:w="1140" w:type="dxa"/>
            <w:tcBorders>
              <w:top w:val="single" w:sz="6" w:space="0" w:color="000000"/>
              <w:left w:val="single" w:sz="6" w:space="0" w:color="000000"/>
              <w:bottom w:val="single" w:sz="6" w:space="0" w:color="000000"/>
              <w:right w:val="single" w:sz="6" w:space="0" w:color="000000"/>
            </w:tcBorders>
          </w:tcPr>
          <w:p w14:paraId="44C6C902" w14:textId="77777777" w:rsidR="009C400D" w:rsidRDefault="00B110C1" w:rsidP="000709D5">
            <w:pPr>
              <w:widowControl w:val="0"/>
              <w:jc w:val="both"/>
              <w:rPr>
                <w:rFonts w:ascii="Calibri" w:hAnsi="Calibri"/>
                <w:b/>
                <w:sz w:val="22"/>
                <w:szCs w:val="22"/>
              </w:rPr>
            </w:pPr>
            <w:r>
              <w:rPr>
                <w:rFonts w:ascii="Calibri" w:hAnsi="Calibri"/>
                <w:sz w:val="22"/>
                <w:szCs w:val="22"/>
              </w:rPr>
              <w:t xml:space="preserve">počet dle </w:t>
            </w:r>
            <w:proofErr w:type="spellStart"/>
            <w:r>
              <w:rPr>
                <w:rFonts w:ascii="Calibri" w:hAnsi="Calibri"/>
                <w:sz w:val="22"/>
                <w:szCs w:val="22"/>
              </w:rPr>
              <w:t>vyhl</w:t>
            </w:r>
            <w:proofErr w:type="spellEnd"/>
            <w:r>
              <w:rPr>
                <w:rFonts w:ascii="Calibri" w:hAnsi="Calibri"/>
                <w:sz w:val="22"/>
                <w:szCs w:val="22"/>
              </w:rPr>
              <w:t>. č.92/2012</w:t>
            </w:r>
          </w:p>
          <w:p w14:paraId="191A3B01" w14:textId="77777777" w:rsidR="009C400D" w:rsidRDefault="009C400D" w:rsidP="000709D5">
            <w:pPr>
              <w:widowControl w:val="0"/>
              <w:jc w:val="both"/>
              <w:rPr>
                <w:rFonts w:ascii="Calibri" w:hAnsi="Calibri"/>
                <w:sz w:val="18"/>
                <w:szCs w:val="18"/>
              </w:rPr>
            </w:pPr>
          </w:p>
        </w:tc>
        <w:tc>
          <w:tcPr>
            <w:tcW w:w="1276" w:type="dxa"/>
            <w:tcBorders>
              <w:top w:val="single" w:sz="6" w:space="0" w:color="000000"/>
              <w:left w:val="single" w:sz="6" w:space="0" w:color="000000"/>
              <w:bottom w:val="single" w:sz="6" w:space="0" w:color="000000"/>
              <w:right w:val="single" w:sz="6" w:space="0" w:color="000000"/>
            </w:tcBorders>
          </w:tcPr>
          <w:p w14:paraId="1E5650B5" w14:textId="77777777" w:rsidR="009C400D" w:rsidRDefault="00B110C1" w:rsidP="000709D5">
            <w:pPr>
              <w:widowControl w:val="0"/>
              <w:jc w:val="both"/>
              <w:rPr>
                <w:rFonts w:ascii="Calibri" w:hAnsi="Calibri"/>
                <w:sz w:val="22"/>
                <w:szCs w:val="22"/>
              </w:rPr>
            </w:pPr>
            <w:r>
              <w:rPr>
                <w:rFonts w:ascii="Calibri" w:hAnsi="Calibri"/>
                <w:sz w:val="22"/>
                <w:szCs w:val="22"/>
              </w:rPr>
              <w:t>náklady na údržbu</w:t>
            </w:r>
          </w:p>
          <w:p w14:paraId="70630432" w14:textId="77777777" w:rsidR="009C400D" w:rsidRDefault="00B110C1" w:rsidP="000709D5">
            <w:pPr>
              <w:widowControl w:val="0"/>
              <w:jc w:val="both"/>
              <w:rPr>
                <w:rFonts w:ascii="Calibri" w:hAnsi="Calibri"/>
                <w:sz w:val="22"/>
                <w:szCs w:val="22"/>
              </w:rPr>
            </w:pPr>
            <w:r>
              <w:rPr>
                <w:rFonts w:ascii="Calibri" w:hAnsi="Calibri"/>
                <w:sz w:val="22"/>
                <w:szCs w:val="22"/>
              </w:rPr>
              <w:t xml:space="preserve">v % </w:t>
            </w:r>
            <w:proofErr w:type="spellStart"/>
            <w:r>
              <w:rPr>
                <w:rFonts w:ascii="Calibri" w:hAnsi="Calibri"/>
                <w:sz w:val="22"/>
                <w:szCs w:val="22"/>
              </w:rPr>
              <w:t>poř</w:t>
            </w:r>
            <w:proofErr w:type="spellEnd"/>
            <w:r>
              <w:rPr>
                <w:rFonts w:ascii="Calibri" w:hAnsi="Calibri"/>
                <w:sz w:val="22"/>
                <w:szCs w:val="22"/>
              </w:rPr>
              <w:t>. ceny</w:t>
            </w:r>
          </w:p>
          <w:p w14:paraId="21A4E734" w14:textId="77777777" w:rsidR="009C400D" w:rsidRDefault="009C400D" w:rsidP="000709D5">
            <w:pPr>
              <w:widowControl w:val="0"/>
              <w:jc w:val="both"/>
              <w:rPr>
                <w:rFonts w:ascii="Calibri" w:hAnsi="Calibri"/>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4E46853D" w14:textId="77777777" w:rsidR="009C400D" w:rsidRDefault="00B110C1" w:rsidP="000709D5">
            <w:pPr>
              <w:widowControl w:val="0"/>
              <w:jc w:val="both"/>
              <w:rPr>
                <w:rFonts w:ascii="Calibri" w:hAnsi="Calibri"/>
                <w:sz w:val="22"/>
                <w:szCs w:val="22"/>
              </w:rPr>
            </w:pPr>
            <w:r>
              <w:rPr>
                <w:rFonts w:ascii="Calibri" w:hAnsi="Calibri"/>
                <w:sz w:val="22"/>
                <w:szCs w:val="22"/>
              </w:rPr>
              <w:t>počet použití</w:t>
            </w:r>
          </w:p>
          <w:p w14:paraId="02725CB7" w14:textId="77777777" w:rsidR="009C400D" w:rsidRDefault="009C400D" w:rsidP="000709D5">
            <w:pPr>
              <w:widowControl w:val="0"/>
              <w:jc w:val="both"/>
              <w:rPr>
                <w:rFonts w:ascii="Calibri" w:hAnsi="Calibri"/>
                <w:sz w:val="18"/>
                <w:szCs w:val="18"/>
              </w:rPr>
            </w:pPr>
          </w:p>
        </w:tc>
      </w:tr>
      <w:tr w:rsidR="009C400D" w14:paraId="6353853A" w14:textId="77777777">
        <w:trPr>
          <w:trHeight w:val="326"/>
        </w:trPr>
        <w:tc>
          <w:tcPr>
            <w:tcW w:w="921" w:type="dxa"/>
            <w:tcBorders>
              <w:top w:val="single" w:sz="6" w:space="0" w:color="000000"/>
              <w:left w:val="single" w:sz="6" w:space="0" w:color="000000"/>
              <w:bottom w:val="single" w:sz="6" w:space="0" w:color="000000"/>
              <w:right w:val="single" w:sz="4" w:space="0" w:color="000000"/>
            </w:tcBorders>
          </w:tcPr>
          <w:p w14:paraId="6B3D45DD" w14:textId="77777777" w:rsidR="009C400D" w:rsidRDefault="00B110C1" w:rsidP="000709D5">
            <w:pPr>
              <w:widowControl w:val="0"/>
              <w:jc w:val="both"/>
              <w:rPr>
                <w:rFonts w:ascii="Calibri" w:hAnsi="Calibri"/>
                <w:sz w:val="22"/>
                <w:szCs w:val="22"/>
              </w:rPr>
            </w:pPr>
            <w:r>
              <w:rPr>
                <w:rFonts w:ascii="Calibri" w:hAnsi="Calibri"/>
                <w:sz w:val="22"/>
                <w:szCs w:val="22"/>
              </w:rPr>
              <w:t>M0077</w:t>
            </w:r>
          </w:p>
        </w:tc>
        <w:tc>
          <w:tcPr>
            <w:tcW w:w="1843" w:type="dxa"/>
            <w:tcBorders>
              <w:top w:val="single" w:sz="6" w:space="0" w:color="000000"/>
              <w:left w:val="single" w:sz="4" w:space="0" w:color="000000"/>
              <w:bottom w:val="single" w:sz="6" w:space="0" w:color="000000"/>
              <w:right w:val="single" w:sz="6" w:space="0" w:color="000000"/>
            </w:tcBorders>
          </w:tcPr>
          <w:p w14:paraId="28AE32C9" w14:textId="77777777" w:rsidR="009C400D" w:rsidRDefault="00B110C1" w:rsidP="000709D5">
            <w:pPr>
              <w:widowControl w:val="0"/>
              <w:jc w:val="both"/>
              <w:rPr>
                <w:rFonts w:ascii="Calibri" w:hAnsi="Calibri"/>
                <w:sz w:val="22"/>
                <w:szCs w:val="22"/>
              </w:rPr>
            </w:pPr>
            <w:r>
              <w:rPr>
                <w:rFonts w:ascii="Calibri" w:hAnsi="Calibri"/>
                <w:sz w:val="22"/>
                <w:szCs w:val="22"/>
              </w:rPr>
              <w:t>Přístroj pro elektrokonvulzivní terapii</w:t>
            </w:r>
          </w:p>
        </w:tc>
        <w:tc>
          <w:tcPr>
            <w:tcW w:w="1274" w:type="dxa"/>
            <w:tcBorders>
              <w:top w:val="single" w:sz="6" w:space="0" w:color="000000"/>
              <w:left w:val="single" w:sz="6" w:space="0" w:color="000000"/>
              <w:bottom w:val="single" w:sz="6" w:space="0" w:color="000000"/>
              <w:right w:val="single" w:sz="6" w:space="0" w:color="000000"/>
            </w:tcBorders>
          </w:tcPr>
          <w:p w14:paraId="3DDF1A78" w14:textId="77777777" w:rsidR="009C400D" w:rsidRDefault="00B110C1" w:rsidP="000709D5">
            <w:pPr>
              <w:widowControl w:val="0"/>
              <w:jc w:val="both"/>
              <w:rPr>
                <w:rFonts w:ascii="Calibri" w:hAnsi="Calibri"/>
                <w:sz w:val="22"/>
                <w:szCs w:val="22"/>
              </w:rPr>
            </w:pPr>
            <w:r>
              <w:rPr>
                <w:rFonts w:ascii="Calibri" w:hAnsi="Calibri"/>
                <w:sz w:val="22"/>
                <w:szCs w:val="22"/>
              </w:rPr>
              <w:t>877 250, Kč</w:t>
            </w:r>
          </w:p>
        </w:tc>
        <w:tc>
          <w:tcPr>
            <w:tcW w:w="987" w:type="dxa"/>
            <w:tcBorders>
              <w:top w:val="single" w:sz="6" w:space="0" w:color="000000"/>
              <w:left w:val="single" w:sz="6" w:space="0" w:color="000000"/>
              <w:bottom w:val="single" w:sz="6" w:space="0" w:color="000000"/>
              <w:right w:val="single" w:sz="6" w:space="0" w:color="000000"/>
            </w:tcBorders>
          </w:tcPr>
          <w:p w14:paraId="33073214" w14:textId="77777777" w:rsidR="009C400D" w:rsidRDefault="00B110C1" w:rsidP="000709D5">
            <w:pPr>
              <w:widowControl w:val="0"/>
              <w:jc w:val="both"/>
              <w:rPr>
                <w:rFonts w:ascii="Calibri" w:hAnsi="Calibri"/>
                <w:sz w:val="22"/>
                <w:szCs w:val="22"/>
              </w:rPr>
            </w:pPr>
            <w:r>
              <w:rPr>
                <w:rFonts w:ascii="Calibri" w:hAnsi="Calibri"/>
                <w:sz w:val="22"/>
                <w:szCs w:val="22"/>
              </w:rPr>
              <w:t>8</w:t>
            </w:r>
          </w:p>
        </w:tc>
        <w:tc>
          <w:tcPr>
            <w:tcW w:w="1140" w:type="dxa"/>
            <w:tcBorders>
              <w:top w:val="single" w:sz="6" w:space="0" w:color="000000"/>
              <w:left w:val="single" w:sz="6" w:space="0" w:color="000000"/>
              <w:bottom w:val="single" w:sz="6" w:space="0" w:color="000000"/>
              <w:right w:val="single" w:sz="6" w:space="0" w:color="000000"/>
            </w:tcBorders>
          </w:tcPr>
          <w:p w14:paraId="361903DB" w14:textId="77777777" w:rsidR="009C400D" w:rsidRDefault="00B110C1" w:rsidP="000709D5">
            <w:pPr>
              <w:widowControl w:val="0"/>
              <w:jc w:val="both"/>
              <w:rPr>
                <w:rFonts w:ascii="Calibri" w:hAnsi="Calibri"/>
                <w:sz w:val="22"/>
                <w:szCs w:val="22"/>
              </w:rPr>
            </w:pPr>
            <w:r>
              <w:rPr>
                <w:rFonts w:ascii="Calibri" w:hAnsi="Calibri"/>
                <w:sz w:val="22"/>
                <w:szCs w:val="22"/>
              </w:rPr>
              <w:t>4</w:t>
            </w:r>
          </w:p>
        </w:tc>
        <w:tc>
          <w:tcPr>
            <w:tcW w:w="1276" w:type="dxa"/>
            <w:tcBorders>
              <w:top w:val="single" w:sz="6" w:space="0" w:color="000000"/>
              <w:left w:val="single" w:sz="6" w:space="0" w:color="000000"/>
              <w:bottom w:val="single" w:sz="6" w:space="0" w:color="000000"/>
              <w:right w:val="single" w:sz="6" w:space="0" w:color="000000"/>
            </w:tcBorders>
          </w:tcPr>
          <w:p w14:paraId="78B5B32F" w14:textId="77777777" w:rsidR="009C400D" w:rsidRDefault="00B110C1" w:rsidP="000709D5">
            <w:pPr>
              <w:widowControl w:val="0"/>
              <w:jc w:val="both"/>
              <w:rPr>
                <w:rFonts w:ascii="Calibri" w:hAnsi="Calibri"/>
                <w:sz w:val="22"/>
                <w:szCs w:val="22"/>
              </w:rPr>
            </w:pPr>
            <w:r>
              <w:rPr>
                <w:rFonts w:ascii="Calibri" w:hAnsi="Calibri"/>
                <w:sz w:val="22"/>
                <w:szCs w:val="22"/>
              </w:rPr>
              <w:t>3 %</w:t>
            </w:r>
          </w:p>
        </w:tc>
        <w:tc>
          <w:tcPr>
            <w:tcW w:w="2126" w:type="dxa"/>
            <w:tcBorders>
              <w:top w:val="single" w:sz="6" w:space="0" w:color="000000"/>
              <w:left w:val="single" w:sz="6" w:space="0" w:color="000000"/>
              <w:bottom w:val="single" w:sz="6" w:space="0" w:color="000000"/>
              <w:right w:val="single" w:sz="6" w:space="0" w:color="000000"/>
            </w:tcBorders>
          </w:tcPr>
          <w:p w14:paraId="6DA80EFA" w14:textId="77777777" w:rsidR="009C400D" w:rsidRDefault="009C400D" w:rsidP="000709D5">
            <w:pPr>
              <w:widowControl w:val="0"/>
              <w:jc w:val="both"/>
              <w:rPr>
                <w:rFonts w:ascii="Calibri" w:hAnsi="Calibri"/>
                <w:sz w:val="22"/>
                <w:szCs w:val="22"/>
              </w:rPr>
            </w:pPr>
          </w:p>
        </w:tc>
      </w:tr>
      <w:tr w:rsidR="009C400D" w14:paraId="0AFBD726" w14:textId="77777777">
        <w:trPr>
          <w:trHeight w:val="341"/>
        </w:trPr>
        <w:tc>
          <w:tcPr>
            <w:tcW w:w="921" w:type="dxa"/>
            <w:tcBorders>
              <w:top w:val="single" w:sz="6" w:space="0" w:color="000000"/>
              <w:left w:val="single" w:sz="6" w:space="0" w:color="000000"/>
              <w:bottom w:val="single" w:sz="6" w:space="0" w:color="000000"/>
              <w:right w:val="single" w:sz="4" w:space="0" w:color="000000"/>
            </w:tcBorders>
          </w:tcPr>
          <w:p w14:paraId="162AFE61" w14:textId="77777777" w:rsidR="009C400D" w:rsidRDefault="009C400D" w:rsidP="000709D5">
            <w:pPr>
              <w:widowControl w:val="0"/>
              <w:jc w:val="both"/>
              <w:rPr>
                <w:rFonts w:ascii="Calibri" w:hAnsi="Calibri"/>
                <w:sz w:val="22"/>
                <w:szCs w:val="22"/>
              </w:rPr>
            </w:pPr>
          </w:p>
        </w:tc>
        <w:tc>
          <w:tcPr>
            <w:tcW w:w="1843" w:type="dxa"/>
            <w:tcBorders>
              <w:top w:val="single" w:sz="6" w:space="0" w:color="000000"/>
              <w:left w:val="single" w:sz="4" w:space="0" w:color="000000"/>
              <w:bottom w:val="single" w:sz="6" w:space="0" w:color="000000"/>
              <w:right w:val="single" w:sz="6" w:space="0" w:color="000000"/>
            </w:tcBorders>
          </w:tcPr>
          <w:p w14:paraId="0A6D8FD4" w14:textId="77777777" w:rsidR="009C400D" w:rsidRDefault="009C400D" w:rsidP="000709D5">
            <w:pPr>
              <w:widowControl w:val="0"/>
              <w:jc w:val="both"/>
              <w:rPr>
                <w:rFonts w:ascii="Calibri" w:hAnsi="Calibri"/>
                <w:sz w:val="22"/>
                <w:szCs w:val="22"/>
              </w:rPr>
            </w:pPr>
          </w:p>
        </w:tc>
        <w:tc>
          <w:tcPr>
            <w:tcW w:w="1274" w:type="dxa"/>
            <w:tcBorders>
              <w:top w:val="single" w:sz="6" w:space="0" w:color="000000"/>
              <w:left w:val="single" w:sz="6" w:space="0" w:color="000000"/>
              <w:bottom w:val="single" w:sz="6" w:space="0" w:color="000000"/>
              <w:right w:val="single" w:sz="6" w:space="0" w:color="000000"/>
            </w:tcBorders>
          </w:tcPr>
          <w:p w14:paraId="28338186" w14:textId="77777777" w:rsidR="009C400D" w:rsidRDefault="009C400D" w:rsidP="000709D5">
            <w:pPr>
              <w:widowControl w:val="0"/>
              <w:jc w:val="both"/>
              <w:rPr>
                <w:rFonts w:ascii="Calibri" w:hAnsi="Calibri"/>
                <w:sz w:val="22"/>
                <w:szCs w:val="22"/>
              </w:rPr>
            </w:pPr>
          </w:p>
        </w:tc>
        <w:tc>
          <w:tcPr>
            <w:tcW w:w="987" w:type="dxa"/>
            <w:tcBorders>
              <w:top w:val="single" w:sz="6" w:space="0" w:color="000000"/>
              <w:left w:val="single" w:sz="6" w:space="0" w:color="000000"/>
              <w:bottom w:val="single" w:sz="6" w:space="0" w:color="000000"/>
              <w:right w:val="single" w:sz="6" w:space="0" w:color="000000"/>
            </w:tcBorders>
          </w:tcPr>
          <w:p w14:paraId="5AFCAC6C" w14:textId="77777777" w:rsidR="009C400D" w:rsidRDefault="009C400D" w:rsidP="000709D5">
            <w:pPr>
              <w:widowControl w:val="0"/>
              <w:jc w:val="both"/>
              <w:rPr>
                <w:rFonts w:ascii="Calibri" w:hAnsi="Calibri"/>
                <w:sz w:val="22"/>
                <w:szCs w:val="22"/>
              </w:rPr>
            </w:pPr>
          </w:p>
        </w:tc>
        <w:tc>
          <w:tcPr>
            <w:tcW w:w="1140" w:type="dxa"/>
            <w:tcBorders>
              <w:top w:val="single" w:sz="6" w:space="0" w:color="000000"/>
              <w:left w:val="single" w:sz="6" w:space="0" w:color="000000"/>
              <w:bottom w:val="single" w:sz="6" w:space="0" w:color="000000"/>
              <w:right w:val="single" w:sz="6" w:space="0" w:color="000000"/>
            </w:tcBorders>
          </w:tcPr>
          <w:p w14:paraId="2A6F94A9" w14:textId="77777777" w:rsidR="009C400D" w:rsidRDefault="009C400D" w:rsidP="000709D5">
            <w:pPr>
              <w:widowControl w:val="0"/>
              <w:jc w:val="both"/>
              <w:rPr>
                <w:rFonts w:ascii="Calibri" w:hAnsi="Calibri"/>
                <w:sz w:val="22"/>
                <w:szCs w:val="22"/>
              </w:rPr>
            </w:pPr>
          </w:p>
        </w:tc>
        <w:tc>
          <w:tcPr>
            <w:tcW w:w="1276" w:type="dxa"/>
            <w:tcBorders>
              <w:top w:val="single" w:sz="6" w:space="0" w:color="000000"/>
              <w:left w:val="single" w:sz="6" w:space="0" w:color="000000"/>
              <w:bottom w:val="single" w:sz="6" w:space="0" w:color="000000"/>
              <w:right w:val="single" w:sz="6" w:space="0" w:color="000000"/>
            </w:tcBorders>
          </w:tcPr>
          <w:p w14:paraId="15A6E0AD" w14:textId="77777777" w:rsidR="009C400D" w:rsidRDefault="009C400D" w:rsidP="000709D5">
            <w:pPr>
              <w:widowControl w:val="0"/>
              <w:jc w:val="both"/>
              <w:rPr>
                <w:rFonts w:ascii="Calibri" w:hAnsi="Calibri"/>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3E06190D" w14:textId="77777777" w:rsidR="009C400D" w:rsidRDefault="009C400D" w:rsidP="000709D5">
            <w:pPr>
              <w:widowControl w:val="0"/>
              <w:jc w:val="both"/>
              <w:rPr>
                <w:rFonts w:ascii="Calibri" w:hAnsi="Calibri"/>
                <w:sz w:val="22"/>
                <w:szCs w:val="22"/>
              </w:rPr>
            </w:pPr>
          </w:p>
        </w:tc>
      </w:tr>
      <w:tr w:rsidR="009C400D" w14:paraId="0E30DFE8" w14:textId="77777777">
        <w:trPr>
          <w:trHeight w:val="593"/>
        </w:trPr>
        <w:tc>
          <w:tcPr>
            <w:tcW w:w="921" w:type="dxa"/>
            <w:tcBorders>
              <w:top w:val="single" w:sz="6" w:space="0" w:color="000000"/>
              <w:left w:val="single" w:sz="6" w:space="0" w:color="000000"/>
              <w:bottom w:val="single" w:sz="6" w:space="0" w:color="000000"/>
              <w:right w:val="single" w:sz="4" w:space="0" w:color="000000"/>
            </w:tcBorders>
          </w:tcPr>
          <w:p w14:paraId="7A7994F5" w14:textId="77777777" w:rsidR="009C400D" w:rsidRDefault="009C400D" w:rsidP="000709D5">
            <w:pPr>
              <w:widowControl w:val="0"/>
              <w:jc w:val="both"/>
              <w:rPr>
                <w:rFonts w:ascii="Calibri" w:hAnsi="Calibri"/>
                <w:sz w:val="22"/>
                <w:szCs w:val="22"/>
              </w:rPr>
            </w:pPr>
          </w:p>
        </w:tc>
        <w:tc>
          <w:tcPr>
            <w:tcW w:w="1843" w:type="dxa"/>
            <w:tcBorders>
              <w:top w:val="single" w:sz="6" w:space="0" w:color="000000"/>
              <w:left w:val="single" w:sz="4" w:space="0" w:color="000000"/>
              <w:bottom w:val="single" w:sz="6" w:space="0" w:color="000000"/>
              <w:right w:val="single" w:sz="6" w:space="0" w:color="000000"/>
            </w:tcBorders>
          </w:tcPr>
          <w:p w14:paraId="25547823" w14:textId="77777777" w:rsidR="009C400D" w:rsidRDefault="009C400D" w:rsidP="000709D5">
            <w:pPr>
              <w:widowControl w:val="0"/>
              <w:jc w:val="both"/>
              <w:rPr>
                <w:rFonts w:ascii="Calibri" w:hAnsi="Calibri"/>
                <w:sz w:val="22"/>
                <w:szCs w:val="22"/>
              </w:rPr>
            </w:pPr>
          </w:p>
        </w:tc>
        <w:tc>
          <w:tcPr>
            <w:tcW w:w="1274" w:type="dxa"/>
            <w:tcBorders>
              <w:top w:val="single" w:sz="6" w:space="0" w:color="000000"/>
              <w:left w:val="single" w:sz="6" w:space="0" w:color="000000"/>
              <w:bottom w:val="single" w:sz="6" w:space="0" w:color="000000"/>
              <w:right w:val="single" w:sz="6" w:space="0" w:color="000000"/>
            </w:tcBorders>
          </w:tcPr>
          <w:p w14:paraId="34919761" w14:textId="77777777" w:rsidR="009C400D" w:rsidRDefault="009C400D" w:rsidP="000709D5">
            <w:pPr>
              <w:widowControl w:val="0"/>
              <w:jc w:val="both"/>
              <w:rPr>
                <w:rFonts w:ascii="Calibri" w:hAnsi="Calibri"/>
                <w:sz w:val="22"/>
                <w:szCs w:val="22"/>
              </w:rPr>
            </w:pPr>
          </w:p>
        </w:tc>
        <w:tc>
          <w:tcPr>
            <w:tcW w:w="987" w:type="dxa"/>
            <w:tcBorders>
              <w:top w:val="single" w:sz="6" w:space="0" w:color="000000"/>
              <w:left w:val="single" w:sz="6" w:space="0" w:color="000000"/>
              <w:bottom w:val="single" w:sz="6" w:space="0" w:color="000000"/>
              <w:right w:val="single" w:sz="6" w:space="0" w:color="000000"/>
            </w:tcBorders>
          </w:tcPr>
          <w:p w14:paraId="506934B6" w14:textId="77777777" w:rsidR="009C400D" w:rsidRDefault="009C400D" w:rsidP="000709D5">
            <w:pPr>
              <w:widowControl w:val="0"/>
              <w:jc w:val="both"/>
            </w:pPr>
          </w:p>
        </w:tc>
        <w:tc>
          <w:tcPr>
            <w:tcW w:w="1140" w:type="dxa"/>
            <w:tcBorders>
              <w:top w:val="single" w:sz="6" w:space="0" w:color="000000"/>
              <w:left w:val="single" w:sz="6" w:space="0" w:color="000000"/>
              <w:bottom w:val="single" w:sz="6" w:space="0" w:color="000000"/>
              <w:right w:val="single" w:sz="6" w:space="0" w:color="000000"/>
            </w:tcBorders>
          </w:tcPr>
          <w:p w14:paraId="6F18071A" w14:textId="77777777" w:rsidR="009C400D" w:rsidRDefault="009C400D" w:rsidP="000709D5">
            <w:pPr>
              <w:widowControl w:val="0"/>
              <w:jc w:val="both"/>
              <w:rPr>
                <w:rFonts w:ascii="Calibri" w:hAnsi="Calibri"/>
                <w:sz w:val="22"/>
                <w:szCs w:val="22"/>
              </w:rPr>
            </w:pPr>
          </w:p>
        </w:tc>
        <w:tc>
          <w:tcPr>
            <w:tcW w:w="1276" w:type="dxa"/>
            <w:tcBorders>
              <w:top w:val="single" w:sz="6" w:space="0" w:color="000000"/>
              <w:left w:val="single" w:sz="6" w:space="0" w:color="000000"/>
              <w:bottom w:val="single" w:sz="6" w:space="0" w:color="000000"/>
              <w:right w:val="single" w:sz="6" w:space="0" w:color="000000"/>
            </w:tcBorders>
          </w:tcPr>
          <w:p w14:paraId="07D55A3F" w14:textId="77777777" w:rsidR="009C400D" w:rsidRDefault="009C400D" w:rsidP="000709D5">
            <w:pPr>
              <w:widowControl w:val="0"/>
              <w:jc w:val="both"/>
              <w:rPr>
                <w:rFonts w:ascii="Calibri" w:hAnsi="Calibri"/>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1EF3E8A6" w14:textId="77777777" w:rsidR="009C400D" w:rsidRDefault="009C400D" w:rsidP="000709D5">
            <w:pPr>
              <w:widowControl w:val="0"/>
              <w:jc w:val="both"/>
              <w:rPr>
                <w:rFonts w:ascii="Calibri" w:hAnsi="Calibri"/>
                <w:sz w:val="22"/>
                <w:szCs w:val="22"/>
              </w:rPr>
            </w:pPr>
          </w:p>
        </w:tc>
      </w:tr>
    </w:tbl>
    <w:p w14:paraId="040A7238" w14:textId="77777777" w:rsidR="009C400D" w:rsidRDefault="009C400D" w:rsidP="000709D5">
      <w:pPr>
        <w:jc w:val="both"/>
        <w:rPr>
          <w:rFonts w:ascii="Calibri" w:hAnsi="Calibri"/>
          <w:b/>
          <w:sz w:val="22"/>
          <w:szCs w:val="22"/>
          <w:u w:val="single"/>
        </w:rPr>
      </w:pPr>
    </w:p>
    <w:p w14:paraId="1FCC84E5" w14:textId="77777777" w:rsidR="009C400D" w:rsidRDefault="009C400D" w:rsidP="000709D5">
      <w:pPr>
        <w:jc w:val="both"/>
        <w:rPr>
          <w:rFonts w:ascii="Calibri" w:hAnsi="Calibri"/>
          <w:b/>
          <w:sz w:val="22"/>
          <w:szCs w:val="22"/>
          <w:u w:val="single"/>
        </w:rPr>
      </w:pPr>
    </w:p>
    <w:p w14:paraId="041301AA" w14:textId="77777777" w:rsidR="009C400D" w:rsidRDefault="00B110C1" w:rsidP="000709D5">
      <w:pPr>
        <w:numPr>
          <w:ilvl w:val="0"/>
          <w:numId w:val="2"/>
        </w:numPr>
        <w:jc w:val="both"/>
        <w:rPr>
          <w:rFonts w:ascii="Calibri" w:hAnsi="Calibri"/>
          <w:b/>
          <w:sz w:val="22"/>
          <w:szCs w:val="22"/>
          <w:u w:val="single"/>
        </w:rPr>
      </w:pPr>
      <w:r>
        <w:rPr>
          <w:rFonts w:ascii="Calibri" w:hAnsi="Calibri"/>
          <w:b/>
          <w:sz w:val="22"/>
          <w:szCs w:val="22"/>
          <w:u w:val="single"/>
        </w:rPr>
        <w:t>ČÁST ÚHRADY NEPŘÍMÝCH NÁKLADŮ</w:t>
      </w:r>
    </w:p>
    <w:p w14:paraId="68337A46" w14:textId="77777777" w:rsidR="009C400D" w:rsidRDefault="009C400D" w:rsidP="000709D5">
      <w:pPr>
        <w:jc w:val="both"/>
        <w:rPr>
          <w:rFonts w:ascii="Calibri" w:hAnsi="Calibri"/>
          <w:b/>
          <w:sz w:val="22"/>
          <w:szCs w:val="22"/>
          <w:u w:val="single"/>
        </w:rPr>
      </w:pPr>
    </w:p>
    <w:p w14:paraId="19E6AD05" w14:textId="77777777" w:rsidR="009C400D" w:rsidRDefault="00B110C1" w:rsidP="000709D5">
      <w:pPr>
        <w:jc w:val="both"/>
        <w:rPr>
          <w:rFonts w:ascii="Calibri" w:hAnsi="Calibri"/>
          <w:sz w:val="22"/>
          <w:szCs w:val="22"/>
        </w:rPr>
      </w:pPr>
      <w:r>
        <w:rPr>
          <w:rFonts w:ascii="Calibri" w:hAnsi="Calibri"/>
          <w:sz w:val="22"/>
          <w:szCs w:val="22"/>
        </w:rPr>
        <w:t>Režie přiřazená k OD</w:t>
      </w:r>
    </w:p>
    <w:p w14:paraId="41884746" w14:textId="77777777" w:rsidR="009C400D" w:rsidRDefault="009C400D" w:rsidP="000709D5">
      <w:pPr>
        <w:jc w:val="both"/>
        <w:rPr>
          <w:rFonts w:ascii="Calibri" w:hAnsi="Calibri"/>
          <w:sz w:val="22"/>
          <w:szCs w:val="22"/>
        </w:rPr>
      </w:pPr>
    </w:p>
    <w:tbl>
      <w:tblPr>
        <w:tblW w:w="9495" w:type="dxa"/>
        <w:tblLayout w:type="fixed"/>
        <w:tblLook w:val="01E0" w:firstRow="1" w:lastRow="1" w:firstColumn="1" w:lastColumn="1" w:noHBand="0" w:noVBand="0"/>
      </w:tblPr>
      <w:tblGrid>
        <w:gridCol w:w="9495"/>
      </w:tblGrid>
      <w:tr w:rsidR="009C400D" w14:paraId="70B31C15" w14:textId="77777777">
        <w:tc>
          <w:tcPr>
            <w:tcW w:w="9495" w:type="dxa"/>
            <w:tcBorders>
              <w:top w:val="single" w:sz="4" w:space="0" w:color="000000"/>
              <w:left w:val="single" w:sz="4" w:space="0" w:color="000000"/>
              <w:bottom w:val="single" w:sz="4" w:space="0" w:color="000000"/>
              <w:right w:val="single" w:sz="4" w:space="0" w:color="000000"/>
            </w:tcBorders>
          </w:tcPr>
          <w:p w14:paraId="24231396" w14:textId="77777777" w:rsidR="009C400D" w:rsidRDefault="00B110C1" w:rsidP="000709D5">
            <w:pPr>
              <w:widowControl w:val="0"/>
              <w:jc w:val="both"/>
              <w:rPr>
                <w:rFonts w:cs="Arial"/>
                <w:b/>
                <w:sz w:val="20"/>
              </w:rPr>
            </w:pPr>
            <w:r>
              <w:rPr>
                <w:rFonts w:cs="Arial"/>
                <w:color w:val="FF0000"/>
                <w:sz w:val="20"/>
              </w:rPr>
              <w:t xml:space="preserve"> </w:t>
            </w:r>
            <w:r>
              <w:rPr>
                <w:rFonts w:cs="Arial"/>
                <w:sz w:val="20"/>
              </w:rPr>
              <w:t>211,27 bodu</w:t>
            </w:r>
          </w:p>
        </w:tc>
      </w:tr>
    </w:tbl>
    <w:p w14:paraId="2249537B" w14:textId="77777777" w:rsidR="009C400D" w:rsidRDefault="009C400D" w:rsidP="000709D5">
      <w:pPr>
        <w:jc w:val="both"/>
        <w:rPr>
          <w:rFonts w:ascii="Calibri" w:hAnsi="Calibri"/>
          <w:sz w:val="22"/>
          <w:szCs w:val="22"/>
        </w:rPr>
      </w:pPr>
    </w:p>
    <w:p w14:paraId="72146747" w14:textId="77777777" w:rsidR="009C400D" w:rsidRDefault="00B110C1" w:rsidP="000709D5">
      <w:pPr>
        <w:jc w:val="both"/>
        <w:rPr>
          <w:rFonts w:ascii="Calibri" w:hAnsi="Calibri"/>
          <w:sz w:val="22"/>
          <w:szCs w:val="22"/>
        </w:rPr>
      </w:pPr>
      <w:r>
        <w:rPr>
          <w:rFonts w:ascii="Calibri" w:hAnsi="Calibri"/>
          <w:sz w:val="22"/>
          <w:szCs w:val="22"/>
        </w:rPr>
        <w:t>Odůvodnění přiřazení režie (smí být zahrnuta pouze režie nezahrnuta jinde)</w:t>
      </w:r>
    </w:p>
    <w:p w14:paraId="13CB0795" w14:textId="77777777" w:rsidR="009C400D" w:rsidRDefault="009C400D" w:rsidP="000709D5">
      <w:pPr>
        <w:jc w:val="both"/>
        <w:rPr>
          <w:rFonts w:ascii="Calibri" w:hAnsi="Calibri"/>
          <w:sz w:val="22"/>
          <w:szCs w:val="22"/>
        </w:rPr>
      </w:pPr>
    </w:p>
    <w:tbl>
      <w:tblPr>
        <w:tblW w:w="9495" w:type="dxa"/>
        <w:tblLayout w:type="fixed"/>
        <w:tblLook w:val="01E0" w:firstRow="1" w:lastRow="1" w:firstColumn="1" w:lastColumn="1" w:noHBand="0" w:noVBand="0"/>
      </w:tblPr>
      <w:tblGrid>
        <w:gridCol w:w="9495"/>
      </w:tblGrid>
      <w:tr w:rsidR="009C400D" w14:paraId="505BA2EA" w14:textId="77777777">
        <w:tc>
          <w:tcPr>
            <w:tcW w:w="9495" w:type="dxa"/>
            <w:tcBorders>
              <w:top w:val="single" w:sz="4" w:space="0" w:color="000000"/>
              <w:left w:val="single" w:sz="4" w:space="0" w:color="000000"/>
              <w:bottom w:val="single" w:sz="4" w:space="0" w:color="000000"/>
              <w:right w:val="single" w:sz="4" w:space="0" w:color="000000"/>
            </w:tcBorders>
          </w:tcPr>
          <w:p w14:paraId="6EEE8B1C" w14:textId="77777777" w:rsidR="009C400D" w:rsidRDefault="009C400D" w:rsidP="000709D5">
            <w:pPr>
              <w:widowControl w:val="0"/>
              <w:jc w:val="both"/>
              <w:rPr>
                <w:rFonts w:ascii="Calibri" w:hAnsi="Calibri"/>
                <w:sz w:val="22"/>
                <w:szCs w:val="22"/>
              </w:rPr>
            </w:pPr>
          </w:p>
        </w:tc>
      </w:tr>
    </w:tbl>
    <w:p w14:paraId="6685BAA8" w14:textId="77777777" w:rsidR="009C400D" w:rsidRDefault="009C400D" w:rsidP="000709D5">
      <w:pPr>
        <w:jc w:val="both"/>
        <w:rPr>
          <w:rFonts w:ascii="Calibri" w:hAnsi="Calibri"/>
          <w:b/>
          <w:sz w:val="22"/>
          <w:szCs w:val="22"/>
          <w:u w:val="single"/>
        </w:rPr>
      </w:pPr>
    </w:p>
    <w:p w14:paraId="33569C18" w14:textId="77777777" w:rsidR="009C400D" w:rsidRDefault="00B110C1" w:rsidP="000709D5">
      <w:pPr>
        <w:numPr>
          <w:ilvl w:val="0"/>
          <w:numId w:val="2"/>
        </w:numPr>
        <w:jc w:val="both"/>
        <w:rPr>
          <w:rFonts w:ascii="Calibri" w:hAnsi="Calibri"/>
          <w:b/>
          <w:sz w:val="22"/>
          <w:szCs w:val="22"/>
          <w:u w:val="single"/>
        </w:rPr>
      </w:pPr>
      <w:r>
        <w:rPr>
          <w:rFonts w:ascii="Calibri" w:hAnsi="Calibri"/>
          <w:b/>
          <w:sz w:val="22"/>
          <w:szCs w:val="22"/>
          <w:u w:val="single"/>
        </w:rPr>
        <w:t>SESTUPNOST</w:t>
      </w:r>
    </w:p>
    <w:p w14:paraId="1CAF0F20" w14:textId="77777777" w:rsidR="009C400D" w:rsidRDefault="009C400D" w:rsidP="000709D5">
      <w:pPr>
        <w:jc w:val="both"/>
        <w:rPr>
          <w:rFonts w:ascii="Calibri" w:hAnsi="Calibri"/>
          <w:b/>
          <w:sz w:val="22"/>
          <w:szCs w:val="22"/>
          <w:u w:val="single"/>
        </w:rPr>
      </w:pPr>
    </w:p>
    <w:p w14:paraId="02E40044" w14:textId="77777777" w:rsidR="009C400D" w:rsidRDefault="00B110C1" w:rsidP="000709D5">
      <w:pPr>
        <w:jc w:val="both"/>
        <w:rPr>
          <w:rFonts w:ascii="Calibri" w:hAnsi="Calibri"/>
          <w:sz w:val="22"/>
          <w:szCs w:val="22"/>
        </w:rPr>
      </w:pPr>
      <w:r>
        <w:rPr>
          <w:rFonts w:ascii="Calibri" w:hAnsi="Calibri"/>
          <w:sz w:val="22"/>
          <w:szCs w:val="22"/>
        </w:rPr>
        <w:tab/>
      </w:r>
      <w:r w:rsidR="007A2F7D">
        <w:fldChar w:fldCharType="begin">
          <w:ffData>
            <w:name w:val=""/>
            <w:enabled/>
            <w:calcOnExit w:val="0"/>
            <w:checkBox>
              <w:sizeAuto/>
              <w:default w:val="0"/>
            </w:checkBox>
          </w:ffData>
        </w:fldChar>
      </w:r>
      <w:r>
        <w:rPr>
          <w:rFonts w:ascii="Calibri" w:hAnsi="Calibri"/>
          <w:sz w:val="22"/>
          <w:szCs w:val="22"/>
        </w:rPr>
        <w:instrText xml:space="preserve"> FORMCHECKBOX </w:instrText>
      </w:r>
      <w:r w:rsidR="00C00F77">
        <w:rPr>
          <w:rFonts w:ascii="Calibri" w:hAnsi="Calibri"/>
          <w:sz w:val="22"/>
          <w:szCs w:val="22"/>
        </w:rPr>
      </w:r>
      <w:r w:rsidR="00C00F77">
        <w:rPr>
          <w:rFonts w:ascii="Calibri" w:hAnsi="Calibri"/>
          <w:sz w:val="22"/>
          <w:szCs w:val="22"/>
        </w:rPr>
        <w:fldChar w:fldCharType="separate"/>
      </w:r>
      <w:bookmarkStart w:id="82" w:name="__Fieldmark__886_3013013678"/>
      <w:bookmarkEnd w:id="82"/>
      <w:r w:rsidR="007A2F7D">
        <w:rPr>
          <w:rFonts w:ascii="Calibri" w:hAnsi="Calibri"/>
          <w:sz w:val="22"/>
          <w:szCs w:val="22"/>
        </w:rPr>
        <w:fldChar w:fldCharType="end"/>
      </w:r>
      <w:bookmarkStart w:id="83" w:name="__Fieldmark__3547_1109896291"/>
      <w:bookmarkStart w:id="84" w:name="__Fieldmark__5727_1109896291"/>
      <w:bookmarkEnd w:id="83"/>
      <w:bookmarkEnd w:id="84"/>
      <w:r>
        <w:rPr>
          <w:rFonts w:ascii="Calibri" w:hAnsi="Calibri"/>
          <w:sz w:val="22"/>
          <w:szCs w:val="22"/>
        </w:rPr>
        <w:t xml:space="preserve">  OD podléhá sestupné sazbě</w:t>
      </w:r>
    </w:p>
    <w:p w14:paraId="7FEAE8AC" w14:textId="77777777" w:rsidR="009C400D" w:rsidRDefault="00B110C1" w:rsidP="000709D5">
      <w:pPr>
        <w:jc w:val="both"/>
        <w:rPr>
          <w:rFonts w:ascii="Calibri" w:hAnsi="Calibri"/>
          <w:sz w:val="22"/>
          <w:szCs w:val="22"/>
        </w:rPr>
      </w:pPr>
      <w:r>
        <w:rPr>
          <w:rFonts w:ascii="Calibri" w:hAnsi="Calibri"/>
          <w:sz w:val="22"/>
          <w:szCs w:val="22"/>
        </w:rPr>
        <w:tab/>
      </w:r>
      <w:r w:rsidR="007A2F7D">
        <w:fldChar w:fldCharType="begin">
          <w:ffData>
            <w:name w:val=""/>
            <w:enabled/>
            <w:calcOnExit w:val="0"/>
            <w:checkBox>
              <w:sizeAuto/>
              <w:default w:val="0"/>
              <w:checked/>
            </w:checkBox>
          </w:ffData>
        </w:fldChar>
      </w:r>
      <w:r>
        <w:rPr>
          <w:rFonts w:ascii="Calibri" w:hAnsi="Calibri"/>
          <w:sz w:val="22"/>
          <w:szCs w:val="22"/>
        </w:rPr>
        <w:instrText xml:space="preserve"> FORMCHECKBOX </w:instrText>
      </w:r>
      <w:r w:rsidR="00C00F77">
        <w:rPr>
          <w:rFonts w:ascii="Calibri" w:hAnsi="Calibri"/>
          <w:sz w:val="22"/>
          <w:szCs w:val="22"/>
        </w:rPr>
      </w:r>
      <w:r w:rsidR="00C00F77">
        <w:rPr>
          <w:rFonts w:ascii="Calibri" w:hAnsi="Calibri"/>
          <w:sz w:val="22"/>
          <w:szCs w:val="22"/>
        </w:rPr>
        <w:fldChar w:fldCharType="separate"/>
      </w:r>
      <w:bookmarkStart w:id="85" w:name="__Fieldmark__898_3013013678"/>
      <w:bookmarkEnd w:id="85"/>
      <w:r w:rsidR="007A2F7D">
        <w:rPr>
          <w:rFonts w:ascii="Calibri" w:hAnsi="Calibri"/>
          <w:sz w:val="22"/>
          <w:szCs w:val="22"/>
        </w:rPr>
        <w:fldChar w:fldCharType="end"/>
      </w:r>
      <w:bookmarkStart w:id="86" w:name="__Fieldmark__3553_1109896291"/>
      <w:bookmarkStart w:id="87" w:name="__Fieldmark__5736_1109896291"/>
      <w:bookmarkEnd w:id="86"/>
      <w:bookmarkEnd w:id="87"/>
      <w:r>
        <w:rPr>
          <w:rFonts w:ascii="Calibri" w:hAnsi="Calibri"/>
          <w:sz w:val="22"/>
          <w:szCs w:val="22"/>
        </w:rPr>
        <w:t xml:space="preserve">  OD nepodléhá sestupné sazbě</w:t>
      </w:r>
    </w:p>
    <w:p w14:paraId="71ED029F" w14:textId="77777777" w:rsidR="009C400D" w:rsidRDefault="009C400D" w:rsidP="000709D5">
      <w:pPr>
        <w:jc w:val="both"/>
        <w:rPr>
          <w:rFonts w:ascii="Calibri" w:hAnsi="Calibri"/>
          <w:sz w:val="22"/>
          <w:szCs w:val="22"/>
        </w:rPr>
      </w:pPr>
    </w:p>
    <w:p w14:paraId="2C8A9383" w14:textId="77777777" w:rsidR="009C400D" w:rsidRDefault="00B110C1" w:rsidP="000709D5">
      <w:pPr>
        <w:jc w:val="both"/>
        <w:rPr>
          <w:rFonts w:ascii="Calibri" w:hAnsi="Calibri"/>
          <w:b/>
          <w:sz w:val="22"/>
          <w:szCs w:val="22"/>
          <w:u w:val="single"/>
        </w:rPr>
      </w:pPr>
      <w:r>
        <w:rPr>
          <w:rFonts w:ascii="Calibri" w:hAnsi="Calibri"/>
          <w:b/>
          <w:sz w:val="22"/>
          <w:szCs w:val="22"/>
          <w:u w:val="single"/>
        </w:rPr>
        <w:t>Hodnoty OD se sestupnou sazbou</w:t>
      </w:r>
    </w:p>
    <w:p w14:paraId="5B49C4E8" w14:textId="77777777" w:rsidR="009C400D" w:rsidRDefault="009C400D" w:rsidP="000709D5">
      <w:pPr>
        <w:jc w:val="both"/>
        <w:rPr>
          <w:rFonts w:ascii="Calibri" w:hAnsi="Calibri"/>
          <w:b/>
          <w:sz w:val="22"/>
          <w:szCs w:val="22"/>
          <w:u w:val="single"/>
        </w:rPr>
      </w:pPr>
    </w:p>
    <w:tbl>
      <w:tblPr>
        <w:tblW w:w="9495" w:type="dxa"/>
        <w:tblLayout w:type="fixed"/>
        <w:tblLook w:val="04A0" w:firstRow="1" w:lastRow="0" w:firstColumn="1" w:lastColumn="0" w:noHBand="0" w:noVBand="1"/>
      </w:tblPr>
      <w:tblGrid>
        <w:gridCol w:w="1583"/>
        <w:gridCol w:w="1582"/>
        <w:gridCol w:w="1581"/>
        <w:gridCol w:w="1584"/>
        <w:gridCol w:w="1585"/>
        <w:gridCol w:w="1580"/>
      </w:tblGrid>
      <w:tr w:rsidR="009C400D" w14:paraId="7958461F" w14:textId="77777777">
        <w:tc>
          <w:tcPr>
            <w:tcW w:w="1582" w:type="dxa"/>
            <w:tcBorders>
              <w:top w:val="single" w:sz="4" w:space="0" w:color="000000"/>
              <w:left w:val="single" w:sz="4" w:space="0" w:color="000000"/>
              <w:bottom w:val="single" w:sz="4" w:space="0" w:color="000000"/>
              <w:right w:val="single" w:sz="4" w:space="0" w:color="000000"/>
            </w:tcBorders>
            <w:shd w:val="clear" w:color="auto" w:fill="auto"/>
          </w:tcPr>
          <w:p w14:paraId="3813DA97" w14:textId="77777777" w:rsidR="009C400D" w:rsidRDefault="00B110C1" w:rsidP="000709D5">
            <w:pPr>
              <w:widowControl w:val="0"/>
              <w:jc w:val="both"/>
              <w:rPr>
                <w:rFonts w:ascii="Calibri" w:hAnsi="Calibri"/>
                <w:b/>
                <w:sz w:val="22"/>
                <w:szCs w:val="22"/>
              </w:rPr>
            </w:pPr>
            <w:r>
              <w:rPr>
                <w:rFonts w:ascii="Calibri" w:hAnsi="Calibri"/>
                <w:b/>
                <w:sz w:val="22"/>
                <w:szCs w:val="22"/>
              </w:rPr>
              <w:t>OD</w:t>
            </w:r>
          </w:p>
        </w:tc>
        <w:tc>
          <w:tcPr>
            <w:tcW w:w="1582" w:type="dxa"/>
            <w:tcBorders>
              <w:top w:val="single" w:sz="4" w:space="0" w:color="000000"/>
              <w:left w:val="single" w:sz="4" w:space="0" w:color="000000"/>
              <w:bottom w:val="single" w:sz="4" w:space="0" w:color="000000"/>
              <w:right w:val="single" w:sz="4" w:space="0" w:color="000000"/>
            </w:tcBorders>
            <w:shd w:val="clear" w:color="auto" w:fill="auto"/>
          </w:tcPr>
          <w:p w14:paraId="6CB59251" w14:textId="77777777" w:rsidR="009C400D" w:rsidRDefault="00B110C1" w:rsidP="000709D5">
            <w:pPr>
              <w:widowControl w:val="0"/>
              <w:jc w:val="both"/>
              <w:rPr>
                <w:rFonts w:ascii="Calibri" w:hAnsi="Calibri"/>
                <w:b/>
                <w:sz w:val="22"/>
                <w:szCs w:val="22"/>
              </w:rPr>
            </w:pPr>
            <w:r>
              <w:rPr>
                <w:rFonts w:ascii="Calibri" w:hAnsi="Calibri"/>
                <w:b/>
                <w:sz w:val="22"/>
                <w:szCs w:val="22"/>
              </w:rPr>
              <w:t>Body A</w:t>
            </w:r>
          </w:p>
        </w:tc>
        <w:tc>
          <w:tcPr>
            <w:tcW w:w="1581" w:type="dxa"/>
            <w:tcBorders>
              <w:top w:val="single" w:sz="4" w:space="0" w:color="000000"/>
              <w:left w:val="single" w:sz="4" w:space="0" w:color="000000"/>
              <w:bottom w:val="single" w:sz="4" w:space="0" w:color="000000"/>
              <w:right w:val="single" w:sz="4" w:space="0" w:color="000000"/>
            </w:tcBorders>
            <w:shd w:val="clear" w:color="auto" w:fill="auto"/>
          </w:tcPr>
          <w:p w14:paraId="0CBB27DD" w14:textId="77777777" w:rsidR="009C400D" w:rsidRDefault="00B110C1" w:rsidP="000709D5">
            <w:pPr>
              <w:widowControl w:val="0"/>
              <w:jc w:val="both"/>
              <w:rPr>
                <w:rFonts w:ascii="Calibri" w:hAnsi="Calibri"/>
                <w:b/>
                <w:sz w:val="22"/>
                <w:szCs w:val="22"/>
              </w:rPr>
            </w:pPr>
            <w:r>
              <w:rPr>
                <w:rFonts w:ascii="Calibri" w:hAnsi="Calibri"/>
                <w:b/>
                <w:sz w:val="22"/>
                <w:szCs w:val="22"/>
              </w:rPr>
              <w:t>Body B</w:t>
            </w:r>
          </w:p>
        </w:tc>
        <w:tc>
          <w:tcPr>
            <w:tcW w:w="1584" w:type="dxa"/>
            <w:tcBorders>
              <w:top w:val="single" w:sz="4" w:space="0" w:color="000000"/>
              <w:left w:val="single" w:sz="4" w:space="0" w:color="000000"/>
              <w:bottom w:val="single" w:sz="4" w:space="0" w:color="000000"/>
              <w:right w:val="single" w:sz="4" w:space="0" w:color="000000"/>
            </w:tcBorders>
            <w:shd w:val="clear" w:color="auto" w:fill="auto"/>
          </w:tcPr>
          <w:p w14:paraId="02F4F546" w14:textId="77777777" w:rsidR="009C400D" w:rsidRDefault="00B110C1" w:rsidP="000709D5">
            <w:pPr>
              <w:widowControl w:val="0"/>
              <w:jc w:val="both"/>
              <w:rPr>
                <w:rFonts w:ascii="Calibri" w:hAnsi="Calibri"/>
                <w:b/>
                <w:sz w:val="22"/>
                <w:szCs w:val="22"/>
              </w:rPr>
            </w:pPr>
            <w:r>
              <w:rPr>
                <w:rFonts w:ascii="Calibri" w:hAnsi="Calibri"/>
                <w:b/>
                <w:sz w:val="22"/>
                <w:szCs w:val="22"/>
              </w:rPr>
              <w:t>Body C</w:t>
            </w:r>
          </w:p>
        </w:tc>
        <w:tc>
          <w:tcPr>
            <w:tcW w:w="1585" w:type="dxa"/>
            <w:tcBorders>
              <w:top w:val="single" w:sz="4" w:space="0" w:color="000000"/>
              <w:left w:val="single" w:sz="4" w:space="0" w:color="000000"/>
              <w:bottom w:val="single" w:sz="4" w:space="0" w:color="000000"/>
              <w:right w:val="single" w:sz="4" w:space="0" w:color="000000"/>
            </w:tcBorders>
            <w:shd w:val="clear" w:color="auto" w:fill="auto"/>
          </w:tcPr>
          <w:p w14:paraId="0A722373" w14:textId="77777777" w:rsidR="009C400D" w:rsidRDefault="00B110C1" w:rsidP="000709D5">
            <w:pPr>
              <w:widowControl w:val="0"/>
              <w:jc w:val="both"/>
              <w:rPr>
                <w:rFonts w:ascii="Calibri" w:hAnsi="Calibri"/>
                <w:b/>
                <w:sz w:val="22"/>
                <w:szCs w:val="22"/>
              </w:rPr>
            </w:pPr>
            <w:r>
              <w:rPr>
                <w:rFonts w:ascii="Calibri" w:hAnsi="Calibri"/>
                <w:b/>
                <w:sz w:val="22"/>
                <w:szCs w:val="22"/>
              </w:rPr>
              <w:t>Body D</w:t>
            </w:r>
          </w:p>
        </w:tc>
        <w:tc>
          <w:tcPr>
            <w:tcW w:w="1580" w:type="dxa"/>
            <w:tcBorders>
              <w:top w:val="single" w:sz="4" w:space="0" w:color="000000"/>
              <w:left w:val="single" w:sz="4" w:space="0" w:color="000000"/>
              <w:bottom w:val="single" w:sz="4" w:space="0" w:color="000000"/>
              <w:right w:val="single" w:sz="4" w:space="0" w:color="000000"/>
            </w:tcBorders>
            <w:shd w:val="clear" w:color="auto" w:fill="auto"/>
          </w:tcPr>
          <w:p w14:paraId="57C69BEA" w14:textId="77777777" w:rsidR="009C400D" w:rsidRDefault="00B110C1" w:rsidP="000709D5">
            <w:pPr>
              <w:widowControl w:val="0"/>
              <w:jc w:val="both"/>
              <w:rPr>
                <w:rFonts w:ascii="Calibri" w:hAnsi="Calibri"/>
                <w:b/>
                <w:sz w:val="22"/>
                <w:szCs w:val="22"/>
              </w:rPr>
            </w:pPr>
            <w:r>
              <w:rPr>
                <w:rFonts w:ascii="Calibri" w:hAnsi="Calibri"/>
                <w:b/>
                <w:sz w:val="22"/>
                <w:szCs w:val="22"/>
              </w:rPr>
              <w:t>Body E</w:t>
            </w:r>
          </w:p>
        </w:tc>
      </w:tr>
      <w:tr w:rsidR="009C400D" w14:paraId="74D472BB" w14:textId="77777777">
        <w:tc>
          <w:tcPr>
            <w:tcW w:w="1582" w:type="dxa"/>
            <w:tcBorders>
              <w:top w:val="single" w:sz="4" w:space="0" w:color="000000"/>
              <w:left w:val="single" w:sz="4" w:space="0" w:color="000000"/>
              <w:bottom w:val="single" w:sz="4" w:space="0" w:color="000000"/>
              <w:right w:val="single" w:sz="4" w:space="0" w:color="000000"/>
            </w:tcBorders>
            <w:shd w:val="clear" w:color="auto" w:fill="auto"/>
          </w:tcPr>
          <w:p w14:paraId="4A871A48" w14:textId="77777777" w:rsidR="009C400D" w:rsidRDefault="009C400D" w:rsidP="000709D5">
            <w:pPr>
              <w:widowControl w:val="0"/>
              <w:jc w:val="both"/>
              <w:rPr>
                <w:rFonts w:ascii="Calibri" w:hAnsi="Calibri"/>
                <w:b/>
                <w:sz w:val="22"/>
                <w:szCs w:val="22"/>
              </w:rPr>
            </w:pPr>
          </w:p>
        </w:tc>
        <w:tc>
          <w:tcPr>
            <w:tcW w:w="1582" w:type="dxa"/>
            <w:tcBorders>
              <w:top w:val="single" w:sz="4" w:space="0" w:color="000000"/>
              <w:left w:val="single" w:sz="4" w:space="0" w:color="000000"/>
              <w:bottom w:val="single" w:sz="4" w:space="0" w:color="000000"/>
              <w:right w:val="single" w:sz="4" w:space="0" w:color="000000"/>
            </w:tcBorders>
            <w:shd w:val="clear" w:color="auto" w:fill="auto"/>
          </w:tcPr>
          <w:p w14:paraId="3C082249" w14:textId="77777777" w:rsidR="009C400D" w:rsidRDefault="009C400D" w:rsidP="000709D5">
            <w:pPr>
              <w:widowControl w:val="0"/>
              <w:jc w:val="both"/>
              <w:rPr>
                <w:rFonts w:ascii="Calibri" w:hAnsi="Calibri"/>
                <w:b/>
                <w:sz w:val="22"/>
                <w:szCs w:val="22"/>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tcPr>
          <w:p w14:paraId="1F18141A" w14:textId="77777777" w:rsidR="009C400D" w:rsidRDefault="009C400D" w:rsidP="000709D5">
            <w:pPr>
              <w:widowControl w:val="0"/>
              <w:jc w:val="both"/>
              <w:rPr>
                <w:rFonts w:ascii="Calibri" w:hAnsi="Calibri"/>
                <w:b/>
                <w:sz w:val="22"/>
                <w:szCs w:val="22"/>
              </w:rPr>
            </w:pPr>
          </w:p>
        </w:tc>
        <w:tc>
          <w:tcPr>
            <w:tcW w:w="1584" w:type="dxa"/>
            <w:tcBorders>
              <w:top w:val="single" w:sz="4" w:space="0" w:color="000000"/>
              <w:left w:val="single" w:sz="4" w:space="0" w:color="000000"/>
              <w:bottom w:val="single" w:sz="4" w:space="0" w:color="000000"/>
              <w:right w:val="single" w:sz="4" w:space="0" w:color="000000"/>
            </w:tcBorders>
            <w:shd w:val="clear" w:color="auto" w:fill="auto"/>
          </w:tcPr>
          <w:p w14:paraId="79C7EB27" w14:textId="77777777" w:rsidR="009C400D" w:rsidRDefault="009C400D" w:rsidP="000709D5">
            <w:pPr>
              <w:widowControl w:val="0"/>
              <w:jc w:val="both"/>
              <w:rPr>
                <w:rFonts w:ascii="Calibri" w:hAnsi="Calibri"/>
                <w:b/>
                <w:sz w:val="22"/>
                <w:szCs w:val="22"/>
              </w:rPr>
            </w:pPr>
          </w:p>
        </w:tc>
        <w:tc>
          <w:tcPr>
            <w:tcW w:w="1585" w:type="dxa"/>
            <w:tcBorders>
              <w:top w:val="single" w:sz="4" w:space="0" w:color="000000"/>
              <w:left w:val="single" w:sz="4" w:space="0" w:color="000000"/>
              <w:bottom w:val="single" w:sz="4" w:space="0" w:color="000000"/>
              <w:right w:val="single" w:sz="4" w:space="0" w:color="000000"/>
            </w:tcBorders>
            <w:shd w:val="clear" w:color="auto" w:fill="auto"/>
          </w:tcPr>
          <w:p w14:paraId="059542D7" w14:textId="77777777" w:rsidR="009C400D" w:rsidRDefault="009C400D" w:rsidP="000709D5">
            <w:pPr>
              <w:widowControl w:val="0"/>
              <w:jc w:val="both"/>
              <w:rPr>
                <w:rFonts w:ascii="Calibri" w:hAnsi="Calibri"/>
                <w:b/>
                <w:sz w:val="22"/>
                <w:szCs w:val="22"/>
              </w:rPr>
            </w:pPr>
          </w:p>
        </w:tc>
        <w:tc>
          <w:tcPr>
            <w:tcW w:w="1580" w:type="dxa"/>
            <w:tcBorders>
              <w:top w:val="single" w:sz="4" w:space="0" w:color="000000"/>
              <w:left w:val="single" w:sz="4" w:space="0" w:color="000000"/>
              <w:bottom w:val="single" w:sz="4" w:space="0" w:color="000000"/>
              <w:right w:val="single" w:sz="4" w:space="0" w:color="000000"/>
            </w:tcBorders>
            <w:shd w:val="clear" w:color="auto" w:fill="auto"/>
          </w:tcPr>
          <w:p w14:paraId="4A31D565" w14:textId="77777777" w:rsidR="009C400D" w:rsidRDefault="009C400D" w:rsidP="000709D5">
            <w:pPr>
              <w:widowControl w:val="0"/>
              <w:jc w:val="both"/>
              <w:rPr>
                <w:rFonts w:ascii="Calibri" w:hAnsi="Calibri"/>
                <w:b/>
                <w:sz w:val="22"/>
                <w:szCs w:val="22"/>
              </w:rPr>
            </w:pPr>
          </w:p>
        </w:tc>
      </w:tr>
    </w:tbl>
    <w:p w14:paraId="1542777B" w14:textId="77777777" w:rsidR="009C400D" w:rsidRDefault="009C400D" w:rsidP="000709D5">
      <w:pPr>
        <w:jc w:val="both"/>
        <w:rPr>
          <w:rFonts w:ascii="Calibri" w:hAnsi="Calibri"/>
          <w:sz w:val="22"/>
          <w:szCs w:val="22"/>
        </w:rPr>
      </w:pPr>
    </w:p>
    <w:p w14:paraId="31EE73CA" w14:textId="77777777" w:rsidR="009C400D" w:rsidRDefault="009C400D" w:rsidP="000709D5">
      <w:pPr>
        <w:jc w:val="both"/>
        <w:rPr>
          <w:rFonts w:ascii="Calibri" w:hAnsi="Calibri"/>
          <w:b/>
          <w:sz w:val="22"/>
          <w:szCs w:val="22"/>
          <w:u w:val="single"/>
        </w:rPr>
      </w:pPr>
    </w:p>
    <w:p w14:paraId="23DCD883" w14:textId="77777777" w:rsidR="009C400D" w:rsidRDefault="00B110C1" w:rsidP="000709D5">
      <w:pPr>
        <w:numPr>
          <w:ilvl w:val="0"/>
          <w:numId w:val="2"/>
        </w:numPr>
        <w:jc w:val="both"/>
        <w:rPr>
          <w:rFonts w:ascii="Calibri" w:hAnsi="Calibri"/>
          <w:b/>
          <w:sz w:val="22"/>
          <w:szCs w:val="22"/>
          <w:u w:val="single"/>
        </w:rPr>
      </w:pPr>
      <w:r>
        <w:rPr>
          <w:rFonts w:ascii="Calibri" w:hAnsi="Calibri"/>
          <w:b/>
          <w:sz w:val="22"/>
          <w:szCs w:val="22"/>
          <w:u w:val="single"/>
        </w:rPr>
        <w:t>PRŮMĚRNÁ DÉLKA HOSPITALIZACE</w:t>
      </w:r>
    </w:p>
    <w:p w14:paraId="6A6AE20B" w14:textId="77777777" w:rsidR="009C400D" w:rsidRDefault="009C400D" w:rsidP="000709D5">
      <w:pPr>
        <w:jc w:val="both"/>
        <w:rPr>
          <w:rFonts w:ascii="Calibri" w:hAnsi="Calibri"/>
          <w:b/>
          <w:sz w:val="22"/>
          <w:szCs w:val="22"/>
          <w:u w:val="single"/>
        </w:rPr>
      </w:pPr>
    </w:p>
    <w:tbl>
      <w:tblPr>
        <w:tblW w:w="9495" w:type="dxa"/>
        <w:tblLayout w:type="fixed"/>
        <w:tblLook w:val="04A0" w:firstRow="1" w:lastRow="0" w:firstColumn="1" w:lastColumn="0" w:noHBand="0" w:noVBand="1"/>
      </w:tblPr>
      <w:tblGrid>
        <w:gridCol w:w="2374"/>
        <w:gridCol w:w="2374"/>
        <w:gridCol w:w="2376"/>
        <w:gridCol w:w="2371"/>
      </w:tblGrid>
      <w:tr w:rsidR="009C400D" w14:paraId="333B778C" w14:textId="77777777">
        <w:tc>
          <w:tcPr>
            <w:tcW w:w="2373" w:type="dxa"/>
            <w:tcBorders>
              <w:top w:val="single" w:sz="4" w:space="0" w:color="000000"/>
              <w:left w:val="single" w:sz="4" w:space="0" w:color="000000"/>
              <w:bottom w:val="single" w:sz="4" w:space="0" w:color="000000"/>
              <w:right w:val="single" w:sz="4" w:space="0" w:color="000000"/>
            </w:tcBorders>
            <w:shd w:val="clear" w:color="auto" w:fill="auto"/>
          </w:tcPr>
          <w:p w14:paraId="216EB2A3" w14:textId="77777777" w:rsidR="009C400D" w:rsidRDefault="00B110C1" w:rsidP="000709D5">
            <w:pPr>
              <w:widowControl w:val="0"/>
              <w:jc w:val="both"/>
              <w:rPr>
                <w:rFonts w:ascii="Calibri" w:hAnsi="Calibri"/>
                <w:b/>
                <w:sz w:val="22"/>
                <w:szCs w:val="22"/>
              </w:rPr>
            </w:pPr>
            <w:r>
              <w:rPr>
                <w:rFonts w:ascii="Calibri" w:hAnsi="Calibri"/>
                <w:b/>
                <w:sz w:val="22"/>
                <w:szCs w:val="22"/>
              </w:rPr>
              <w:t>Obor</w:t>
            </w:r>
          </w:p>
        </w:tc>
        <w:tc>
          <w:tcPr>
            <w:tcW w:w="2374" w:type="dxa"/>
            <w:tcBorders>
              <w:top w:val="single" w:sz="4" w:space="0" w:color="000000"/>
              <w:left w:val="single" w:sz="4" w:space="0" w:color="000000"/>
              <w:bottom w:val="single" w:sz="4" w:space="0" w:color="000000"/>
              <w:right w:val="single" w:sz="4" w:space="0" w:color="000000"/>
            </w:tcBorders>
            <w:shd w:val="clear" w:color="auto" w:fill="auto"/>
          </w:tcPr>
          <w:p w14:paraId="2EC7ED9C" w14:textId="77777777" w:rsidR="009C400D" w:rsidRDefault="00B110C1" w:rsidP="000709D5">
            <w:pPr>
              <w:widowControl w:val="0"/>
              <w:jc w:val="both"/>
              <w:rPr>
                <w:rFonts w:ascii="Calibri" w:hAnsi="Calibri"/>
                <w:b/>
                <w:sz w:val="22"/>
                <w:szCs w:val="22"/>
              </w:rPr>
            </w:pPr>
            <w:r>
              <w:rPr>
                <w:rFonts w:ascii="Calibri" w:hAnsi="Calibri"/>
                <w:b/>
                <w:sz w:val="22"/>
                <w:szCs w:val="22"/>
              </w:rPr>
              <w:t>SDH</w:t>
            </w:r>
          </w:p>
        </w:tc>
        <w:tc>
          <w:tcPr>
            <w:tcW w:w="2376" w:type="dxa"/>
            <w:tcBorders>
              <w:top w:val="single" w:sz="4" w:space="0" w:color="000000"/>
              <w:left w:val="single" w:sz="4" w:space="0" w:color="000000"/>
              <w:bottom w:val="single" w:sz="4" w:space="0" w:color="000000"/>
              <w:right w:val="single" w:sz="4" w:space="0" w:color="000000"/>
            </w:tcBorders>
            <w:shd w:val="clear" w:color="auto" w:fill="auto"/>
          </w:tcPr>
          <w:p w14:paraId="46F33DB5" w14:textId="77777777" w:rsidR="009C400D" w:rsidRDefault="00B110C1" w:rsidP="000709D5">
            <w:pPr>
              <w:widowControl w:val="0"/>
              <w:jc w:val="both"/>
              <w:rPr>
                <w:rFonts w:ascii="Calibri" w:hAnsi="Calibri"/>
                <w:b/>
                <w:sz w:val="22"/>
                <w:szCs w:val="22"/>
              </w:rPr>
            </w:pPr>
            <w:r>
              <w:rPr>
                <w:rFonts w:ascii="Calibri" w:hAnsi="Calibri"/>
                <w:b/>
                <w:sz w:val="22"/>
                <w:szCs w:val="22"/>
              </w:rPr>
              <w:t>O-</w:t>
            </w:r>
          </w:p>
        </w:tc>
        <w:tc>
          <w:tcPr>
            <w:tcW w:w="2371" w:type="dxa"/>
            <w:tcBorders>
              <w:top w:val="single" w:sz="4" w:space="0" w:color="000000"/>
              <w:left w:val="single" w:sz="4" w:space="0" w:color="000000"/>
              <w:bottom w:val="single" w:sz="4" w:space="0" w:color="000000"/>
              <w:right w:val="single" w:sz="4" w:space="0" w:color="000000"/>
            </w:tcBorders>
            <w:shd w:val="clear" w:color="auto" w:fill="auto"/>
          </w:tcPr>
          <w:p w14:paraId="7C931FE4" w14:textId="77777777" w:rsidR="009C400D" w:rsidRDefault="00B110C1" w:rsidP="000709D5">
            <w:pPr>
              <w:widowControl w:val="0"/>
              <w:jc w:val="both"/>
              <w:rPr>
                <w:rFonts w:ascii="Calibri" w:hAnsi="Calibri"/>
                <w:b/>
                <w:sz w:val="22"/>
                <w:szCs w:val="22"/>
              </w:rPr>
            </w:pPr>
            <w:r>
              <w:rPr>
                <w:rFonts w:ascii="Calibri" w:hAnsi="Calibri"/>
                <w:b/>
                <w:sz w:val="22"/>
                <w:szCs w:val="22"/>
              </w:rPr>
              <w:t>O+</w:t>
            </w:r>
          </w:p>
        </w:tc>
      </w:tr>
      <w:tr w:rsidR="009C400D" w14:paraId="399B9244" w14:textId="77777777">
        <w:tc>
          <w:tcPr>
            <w:tcW w:w="2373" w:type="dxa"/>
            <w:tcBorders>
              <w:top w:val="single" w:sz="4" w:space="0" w:color="000000"/>
              <w:left w:val="single" w:sz="4" w:space="0" w:color="000000"/>
              <w:bottom w:val="single" w:sz="4" w:space="0" w:color="000000"/>
              <w:right w:val="single" w:sz="4" w:space="0" w:color="000000"/>
            </w:tcBorders>
            <w:shd w:val="clear" w:color="auto" w:fill="auto"/>
          </w:tcPr>
          <w:p w14:paraId="0B660A4F" w14:textId="77777777" w:rsidR="009C400D" w:rsidRDefault="00B110C1" w:rsidP="000709D5">
            <w:pPr>
              <w:widowControl w:val="0"/>
              <w:jc w:val="both"/>
              <w:rPr>
                <w:rFonts w:ascii="Calibri" w:hAnsi="Calibri"/>
                <w:b/>
                <w:sz w:val="22"/>
                <w:szCs w:val="22"/>
              </w:rPr>
            </w:pPr>
            <w:r>
              <w:rPr>
                <w:rFonts w:ascii="Calibri" w:hAnsi="Calibri"/>
                <w:b/>
                <w:sz w:val="22"/>
                <w:szCs w:val="22"/>
              </w:rPr>
              <w:t>Forenzní psychiatrie</w:t>
            </w:r>
          </w:p>
        </w:tc>
        <w:tc>
          <w:tcPr>
            <w:tcW w:w="2374" w:type="dxa"/>
            <w:tcBorders>
              <w:top w:val="single" w:sz="4" w:space="0" w:color="000000"/>
              <w:left w:val="single" w:sz="4" w:space="0" w:color="000000"/>
              <w:bottom w:val="single" w:sz="4" w:space="0" w:color="000000"/>
              <w:right w:val="single" w:sz="4" w:space="0" w:color="000000"/>
            </w:tcBorders>
            <w:shd w:val="clear" w:color="auto" w:fill="auto"/>
          </w:tcPr>
          <w:p w14:paraId="64A62102" w14:textId="77777777" w:rsidR="009C400D" w:rsidRDefault="00B110C1" w:rsidP="000709D5">
            <w:pPr>
              <w:widowControl w:val="0"/>
              <w:jc w:val="both"/>
              <w:rPr>
                <w:rFonts w:ascii="Calibri" w:hAnsi="Calibri"/>
                <w:b/>
                <w:sz w:val="22"/>
                <w:szCs w:val="22"/>
              </w:rPr>
            </w:pPr>
            <w:r>
              <w:rPr>
                <w:rFonts w:ascii="Calibri" w:hAnsi="Calibri"/>
                <w:b/>
                <w:sz w:val="22"/>
                <w:szCs w:val="22"/>
              </w:rPr>
              <w:t>1250 dní</w:t>
            </w:r>
          </w:p>
        </w:tc>
        <w:tc>
          <w:tcPr>
            <w:tcW w:w="2376" w:type="dxa"/>
            <w:tcBorders>
              <w:top w:val="single" w:sz="4" w:space="0" w:color="000000"/>
              <w:left w:val="single" w:sz="4" w:space="0" w:color="000000"/>
              <w:bottom w:val="single" w:sz="4" w:space="0" w:color="000000"/>
              <w:right w:val="single" w:sz="4" w:space="0" w:color="000000"/>
            </w:tcBorders>
            <w:shd w:val="clear" w:color="auto" w:fill="auto"/>
          </w:tcPr>
          <w:p w14:paraId="544D3F4A" w14:textId="77777777" w:rsidR="009C400D" w:rsidRDefault="009C400D" w:rsidP="000709D5">
            <w:pPr>
              <w:widowControl w:val="0"/>
              <w:jc w:val="both"/>
              <w:rPr>
                <w:rFonts w:ascii="Calibri" w:hAnsi="Calibri"/>
                <w:b/>
                <w:sz w:val="22"/>
                <w:szCs w:val="22"/>
              </w:rPr>
            </w:pPr>
          </w:p>
        </w:tc>
        <w:tc>
          <w:tcPr>
            <w:tcW w:w="2371" w:type="dxa"/>
            <w:tcBorders>
              <w:top w:val="single" w:sz="4" w:space="0" w:color="000000"/>
              <w:left w:val="single" w:sz="4" w:space="0" w:color="000000"/>
              <w:bottom w:val="single" w:sz="4" w:space="0" w:color="000000"/>
              <w:right w:val="single" w:sz="4" w:space="0" w:color="000000"/>
            </w:tcBorders>
            <w:shd w:val="clear" w:color="auto" w:fill="auto"/>
          </w:tcPr>
          <w:p w14:paraId="3281D380" w14:textId="77777777" w:rsidR="009C400D" w:rsidRDefault="009C400D" w:rsidP="000709D5">
            <w:pPr>
              <w:widowControl w:val="0"/>
              <w:jc w:val="both"/>
              <w:rPr>
                <w:rFonts w:ascii="Calibri" w:hAnsi="Calibri"/>
                <w:b/>
                <w:sz w:val="22"/>
                <w:szCs w:val="22"/>
              </w:rPr>
            </w:pPr>
          </w:p>
        </w:tc>
      </w:tr>
    </w:tbl>
    <w:p w14:paraId="20472075" w14:textId="77777777" w:rsidR="009C400D" w:rsidRDefault="009C400D" w:rsidP="000709D5">
      <w:pPr>
        <w:jc w:val="both"/>
        <w:rPr>
          <w:rFonts w:ascii="Calibri" w:hAnsi="Calibri"/>
          <w:b/>
          <w:sz w:val="22"/>
          <w:szCs w:val="22"/>
          <w:u w:val="single"/>
        </w:rPr>
      </w:pPr>
    </w:p>
    <w:p w14:paraId="63B4F59A" w14:textId="77777777" w:rsidR="009C400D" w:rsidRDefault="009C400D" w:rsidP="000709D5">
      <w:pPr>
        <w:jc w:val="both"/>
        <w:rPr>
          <w:rFonts w:ascii="Calibri" w:hAnsi="Calibri"/>
          <w:b/>
          <w:sz w:val="22"/>
          <w:szCs w:val="22"/>
          <w:u w:val="single"/>
        </w:rPr>
      </w:pPr>
    </w:p>
    <w:p w14:paraId="303F11A1" w14:textId="77777777" w:rsidR="009C400D" w:rsidRDefault="00B110C1" w:rsidP="000709D5">
      <w:pPr>
        <w:numPr>
          <w:ilvl w:val="0"/>
          <w:numId w:val="2"/>
        </w:numPr>
        <w:jc w:val="both"/>
        <w:rPr>
          <w:rFonts w:ascii="Calibri" w:hAnsi="Calibri"/>
          <w:b/>
          <w:sz w:val="22"/>
          <w:szCs w:val="22"/>
          <w:u w:val="single"/>
        </w:rPr>
      </w:pPr>
      <w:r>
        <w:rPr>
          <w:rFonts w:ascii="Calibri" w:hAnsi="Calibri"/>
          <w:b/>
          <w:sz w:val="22"/>
          <w:szCs w:val="22"/>
          <w:u w:val="single"/>
        </w:rPr>
        <w:t>PRAVIDLA VYKAZOVÁNÍ</w:t>
      </w:r>
    </w:p>
    <w:p w14:paraId="7E940A8D" w14:textId="77777777" w:rsidR="009C400D" w:rsidRDefault="009C400D" w:rsidP="000709D5">
      <w:pPr>
        <w:jc w:val="both"/>
        <w:rPr>
          <w:rFonts w:ascii="Calibri" w:hAnsi="Calibri"/>
          <w:b/>
          <w:sz w:val="22"/>
          <w:szCs w:val="22"/>
          <w:u w:val="single"/>
        </w:rPr>
      </w:pPr>
    </w:p>
    <w:p w14:paraId="1065C4DA" w14:textId="77777777" w:rsidR="009C400D" w:rsidRDefault="00B110C1" w:rsidP="000709D5">
      <w:pPr>
        <w:jc w:val="both"/>
        <w:rPr>
          <w:rFonts w:ascii="Calibri" w:hAnsi="Calibri"/>
          <w:sz w:val="22"/>
          <w:szCs w:val="22"/>
        </w:rPr>
      </w:pPr>
      <w:r>
        <w:rPr>
          <w:rFonts w:ascii="Calibri" w:hAnsi="Calibri"/>
          <w:sz w:val="22"/>
          <w:szCs w:val="22"/>
        </w:rPr>
        <w:t>Obligatorní obsah OD nutný pro možnost jeho vykázání</w:t>
      </w:r>
    </w:p>
    <w:p w14:paraId="2B3D9BF7" w14:textId="77777777" w:rsidR="009C400D" w:rsidRDefault="009C400D" w:rsidP="000709D5">
      <w:pPr>
        <w:jc w:val="both"/>
        <w:rPr>
          <w:rFonts w:ascii="Calibri" w:hAnsi="Calibri"/>
          <w:sz w:val="22"/>
          <w:szCs w:val="22"/>
        </w:rPr>
      </w:pPr>
    </w:p>
    <w:tbl>
      <w:tblPr>
        <w:tblW w:w="9495" w:type="dxa"/>
        <w:tblLayout w:type="fixed"/>
        <w:tblLook w:val="01E0" w:firstRow="1" w:lastRow="1" w:firstColumn="1" w:lastColumn="1" w:noHBand="0" w:noVBand="0"/>
      </w:tblPr>
      <w:tblGrid>
        <w:gridCol w:w="9495"/>
      </w:tblGrid>
      <w:tr w:rsidR="009C400D" w14:paraId="74796307" w14:textId="77777777">
        <w:tc>
          <w:tcPr>
            <w:tcW w:w="9495" w:type="dxa"/>
            <w:tcBorders>
              <w:top w:val="single" w:sz="4" w:space="0" w:color="000000"/>
              <w:left w:val="single" w:sz="4" w:space="0" w:color="000000"/>
              <w:bottom w:val="single" w:sz="4" w:space="0" w:color="000000"/>
              <w:right w:val="single" w:sz="4" w:space="0" w:color="000000"/>
            </w:tcBorders>
          </w:tcPr>
          <w:p w14:paraId="7595121E" w14:textId="77777777" w:rsidR="009C400D" w:rsidRDefault="00B110C1" w:rsidP="000709D5">
            <w:pPr>
              <w:pStyle w:val="FormtovanvHTML"/>
              <w:widowControl w:val="0"/>
              <w:jc w:val="both"/>
              <w:rPr>
                <w:rFonts w:ascii="Arial" w:eastAsiaTheme="minorEastAsia" w:hAnsi="Arial" w:cs="Arial"/>
              </w:rPr>
            </w:pPr>
            <w:r>
              <w:rPr>
                <w:rFonts w:ascii="Arial" w:eastAsiaTheme="minorEastAsia" w:hAnsi="Arial" w:cs="Arial"/>
              </w:rPr>
              <w:lastRenderedPageBreak/>
              <w:t xml:space="preserve">Jedná se o OD </w:t>
            </w:r>
            <w:r>
              <w:rPr>
                <w:rFonts w:ascii="Arial" w:eastAsia="SimSun" w:hAnsi="Arial" w:cs="Arial"/>
                <w:iCs/>
                <w:kern w:val="2"/>
                <w:lang w:eastAsia="hi-IN" w:bidi="hi-IN"/>
              </w:rPr>
              <w:t>00000</w:t>
            </w:r>
          </w:p>
          <w:p w14:paraId="72E4FC5C" w14:textId="77777777" w:rsidR="009C400D" w:rsidRDefault="009C400D" w:rsidP="000709D5">
            <w:pPr>
              <w:pStyle w:val="FormtovanvHTML"/>
              <w:widowControl w:val="0"/>
              <w:jc w:val="both"/>
              <w:rPr>
                <w:rFonts w:ascii="Arial" w:eastAsiaTheme="minorEastAsia" w:hAnsi="Arial" w:cs="Arial"/>
              </w:rPr>
            </w:pPr>
          </w:p>
          <w:p w14:paraId="55B2522D" w14:textId="77777777" w:rsidR="009C400D" w:rsidRDefault="00B110C1" w:rsidP="000709D5">
            <w:pPr>
              <w:pStyle w:val="FormtovanvHTML"/>
              <w:widowControl w:val="0"/>
              <w:jc w:val="both"/>
              <w:rPr>
                <w:rFonts w:ascii="Arial" w:eastAsiaTheme="minorEastAsia" w:hAnsi="Arial" w:cs="Arial"/>
              </w:rPr>
            </w:pPr>
            <w:r>
              <w:rPr>
                <w:rFonts w:ascii="Arial" w:eastAsiaTheme="minorEastAsia" w:hAnsi="Arial" w:cs="Arial"/>
              </w:rPr>
              <w:t>Péče je poskytována na základě indikace soudu (soudem nařízení ochranné léčení), nemocným, kteří jsou nositeli rizik a nařízení ochranného léčení je v procesu, případně vysoce rizikovým nemocným z běžné populace. Potom je nutné provedení strukturovaného hodnocení rizika násilného jednání.</w:t>
            </w:r>
          </w:p>
          <w:p w14:paraId="350772D2" w14:textId="77777777" w:rsidR="009C400D" w:rsidRDefault="00B110C1" w:rsidP="000709D5">
            <w:pPr>
              <w:pStyle w:val="FormtovanvHTML"/>
              <w:widowControl w:val="0"/>
              <w:jc w:val="both"/>
              <w:rPr>
                <w:rFonts w:ascii="Arial" w:eastAsiaTheme="minorEastAsia" w:hAnsi="Arial" w:cs="Arial"/>
              </w:rPr>
            </w:pPr>
            <w:r>
              <w:rPr>
                <w:rFonts w:ascii="Arial" w:eastAsiaTheme="minorEastAsia" w:hAnsi="Arial" w:cs="Arial"/>
              </w:rPr>
              <w:t>Obligatorním obsahem jsou činnosti personálu při péči o pacienty s duševním onemocněním, organizační činnost vedoucích pracovníků.</w:t>
            </w:r>
          </w:p>
          <w:p w14:paraId="79CCC065" w14:textId="77777777" w:rsidR="009C400D" w:rsidRDefault="009C400D" w:rsidP="000709D5">
            <w:pPr>
              <w:pStyle w:val="FormtovanvHTML"/>
              <w:widowControl w:val="0"/>
              <w:jc w:val="both"/>
              <w:rPr>
                <w:rFonts w:ascii="Arial" w:eastAsiaTheme="minorEastAsia" w:hAnsi="Arial" w:cs="Arial"/>
              </w:rPr>
            </w:pPr>
          </w:p>
          <w:p w14:paraId="3EFDE84A" w14:textId="77777777" w:rsidR="009C400D" w:rsidRDefault="00B110C1" w:rsidP="000709D5">
            <w:pPr>
              <w:pStyle w:val="FormtovanvHTML"/>
              <w:widowControl w:val="0"/>
              <w:jc w:val="both"/>
              <w:rPr>
                <w:rFonts w:ascii="Arial" w:eastAsiaTheme="minorEastAsia" w:hAnsi="Arial" w:cs="Arial"/>
              </w:rPr>
            </w:pPr>
            <w:r>
              <w:rPr>
                <w:rFonts w:ascii="Arial" w:eastAsiaTheme="minorEastAsia" w:hAnsi="Arial" w:cs="Arial"/>
              </w:rPr>
              <w:t>Dohledová činnost/kontrola nad jednáním, restrikce komunikace, prohledávání na přítomnost návykových látek.</w:t>
            </w:r>
          </w:p>
          <w:p w14:paraId="2DC533A1" w14:textId="77777777" w:rsidR="009C400D" w:rsidRDefault="009C400D" w:rsidP="000709D5">
            <w:pPr>
              <w:pStyle w:val="FormtovanvHTML"/>
              <w:widowControl w:val="0"/>
              <w:jc w:val="both"/>
              <w:rPr>
                <w:rFonts w:ascii="Arial" w:eastAsiaTheme="minorEastAsia" w:hAnsi="Arial" w:cs="Arial"/>
              </w:rPr>
            </w:pPr>
          </w:p>
          <w:p w14:paraId="015A6BAD" w14:textId="77777777" w:rsidR="009C400D" w:rsidRDefault="00B110C1" w:rsidP="000709D5">
            <w:pPr>
              <w:pStyle w:val="FormtovanvHTML"/>
              <w:widowControl w:val="0"/>
              <w:jc w:val="both"/>
              <w:rPr>
                <w:rFonts w:ascii="Arial" w:eastAsiaTheme="minorEastAsia" w:hAnsi="Arial" w:cs="Arial"/>
              </w:rPr>
            </w:pPr>
            <w:r>
              <w:rPr>
                <w:rFonts w:ascii="Arial" w:eastAsiaTheme="minorEastAsia" w:hAnsi="Arial" w:cs="Arial"/>
              </w:rPr>
              <w:t xml:space="preserve">Administrativní činnosti- povinnost informovat nemocného o řadě právních principů, vytvořit písemný léčebný plán a seznámit s ním pacienta, oznamovat různým institucím, pokud pacient tento plán neplní (nedostaví se, vzdálí se z léčby), písemné řešení žádostí o propustky, písemná komunikace se soudy a dalšími institucemi. Povinnost vypracování písemných zpráv pro soudy hodnotících průběh ochranného léčení. Administrativní činnosti v návaznosti na komunikaci se soudy nejsou součástí OD hrazeného z </w:t>
            </w:r>
            <w:proofErr w:type="gramStart"/>
            <w:r>
              <w:rPr>
                <w:rFonts w:ascii="Arial" w:eastAsiaTheme="minorEastAsia" w:hAnsi="Arial" w:cs="Arial"/>
              </w:rPr>
              <w:t>v.z.p..</w:t>
            </w:r>
            <w:proofErr w:type="gramEnd"/>
          </w:p>
          <w:p w14:paraId="04E18A91" w14:textId="77777777" w:rsidR="009C400D" w:rsidRDefault="009C400D" w:rsidP="000709D5">
            <w:pPr>
              <w:pStyle w:val="FormtovanvHTML"/>
              <w:widowControl w:val="0"/>
              <w:jc w:val="both"/>
              <w:rPr>
                <w:rFonts w:ascii="Arial" w:eastAsiaTheme="minorEastAsia" w:hAnsi="Arial" w:cs="Arial"/>
              </w:rPr>
            </w:pPr>
          </w:p>
          <w:p w14:paraId="5B8D916D" w14:textId="77777777" w:rsidR="009C400D" w:rsidRDefault="00B110C1" w:rsidP="000709D5">
            <w:pPr>
              <w:pStyle w:val="FormtovanvHTML"/>
              <w:widowControl w:val="0"/>
              <w:jc w:val="both"/>
              <w:rPr>
                <w:rFonts w:ascii="Arial" w:eastAsiaTheme="minorEastAsia" w:hAnsi="Arial" w:cs="Arial"/>
              </w:rPr>
            </w:pPr>
            <w:r>
              <w:rPr>
                <w:rFonts w:ascii="Arial" w:eastAsiaTheme="minorEastAsia" w:hAnsi="Arial" w:cs="Arial"/>
              </w:rPr>
              <w:t>Vykazování - vstupní, výstupní a průběžný dotazník ochranného léčení obsahující i hodnocení rizikovosti u daného nemocného.</w:t>
            </w:r>
          </w:p>
          <w:p w14:paraId="6110E323" w14:textId="77777777" w:rsidR="009C400D" w:rsidRDefault="00B110C1" w:rsidP="000709D5">
            <w:pPr>
              <w:pStyle w:val="Default"/>
              <w:spacing w:before="120" w:after="120"/>
              <w:jc w:val="both"/>
              <w:rPr>
                <w:rFonts w:ascii="Arial" w:hAnsi="Arial" w:cs="Arial"/>
                <w:color w:val="auto"/>
                <w:sz w:val="20"/>
                <w:szCs w:val="20"/>
              </w:rPr>
            </w:pPr>
            <w:r>
              <w:rPr>
                <w:rFonts w:ascii="Arial" w:hAnsi="Arial" w:cs="Arial"/>
                <w:color w:val="auto"/>
                <w:sz w:val="20"/>
                <w:szCs w:val="20"/>
              </w:rPr>
              <w:t>Ko</w:t>
            </w:r>
            <w:r w:rsidR="000709D5">
              <w:rPr>
                <w:rFonts w:ascii="Arial" w:hAnsi="Arial" w:cs="Arial"/>
                <w:color w:val="auto"/>
                <w:sz w:val="20"/>
                <w:szCs w:val="20"/>
              </w:rPr>
              <w:t>m</w:t>
            </w:r>
            <w:r>
              <w:rPr>
                <w:rFonts w:ascii="Arial" w:hAnsi="Arial" w:cs="Arial"/>
                <w:color w:val="auto"/>
                <w:sz w:val="20"/>
                <w:szCs w:val="20"/>
              </w:rPr>
              <w:t>unita – denně 30 minut (obdoba výkonu psychoterapie skupinová, typ III – komunita, kdy dojde k setkání všech pacientů i personálu  DS, zmapování průběhu předešlého dne, nastavení individuálních i skupinových aktivit dle stavu pacienta).</w:t>
            </w:r>
          </w:p>
          <w:p w14:paraId="5FE69CD1" w14:textId="77777777" w:rsidR="009C400D" w:rsidRDefault="00B110C1" w:rsidP="000709D5">
            <w:pPr>
              <w:pStyle w:val="Default"/>
              <w:spacing w:before="120" w:after="120"/>
              <w:jc w:val="both"/>
              <w:rPr>
                <w:rFonts w:ascii="Arial" w:hAnsi="Arial" w:cs="Arial"/>
                <w:color w:val="auto"/>
                <w:sz w:val="20"/>
                <w:szCs w:val="20"/>
              </w:rPr>
            </w:pPr>
            <w:r>
              <w:rPr>
                <w:rFonts w:ascii="Arial" w:hAnsi="Arial" w:cs="Arial"/>
                <w:color w:val="auto"/>
                <w:sz w:val="20"/>
                <w:szCs w:val="20"/>
              </w:rPr>
              <w:t>Psychiatrická vizita, podle potřeby individuální pohovor s psychiatrem  a/nebo úprava medikace – každý den provede psychiatr (L3), odpovídá obsahem výkonu kontrolnímu vyšetření (výkon 35023) nebo cílenému vyšetření (výkon 35022), dle stavu pacienta.</w:t>
            </w:r>
          </w:p>
          <w:p w14:paraId="2D1AD55E" w14:textId="77777777" w:rsidR="009C400D" w:rsidRDefault="00B110C1" w:rsidP="000709D5">
            <w:pPr>
              <w:pStyle w:val="Default"/>
              <w:spacing w:before="120" w:after="120"/>
              <w:jc w:val="both"/>
              <w:rPr>
                <w:rFonts w:ascii="Arial" w:hAnsi="Arial" w:cs="Arial"/>
                <w:color w:val="auto"/>
                <w:sz w:val="20"/>
                <w:szCs w:val="20"/>
              </w:rPr>
            </w:pPr>
            <w:r>
              <w:rPr>
                <w:rFonts w:ascii="Arial" w:hAnsi="Arial" w:cs="Arial"/>
                <w:color w:val="auto"/>
                <w:sz w:val="20"/>
                <w:szCs w:val="20"/>
              </w:rPr>
              <w:t>Aktivity směřující k stabilizaci stavu, udržení či znovunastavení denního režimu.</w:t>
            </w:r>
          </w:p>
          <w:p w14:paraId="79785003" w14:textId="77777777" w:rsidR="009C400D" w:rsidRDefault="00B110C1" w:rsidP="000709D5">
            <w:pPr>
              <w:pStyle w:val="FormtovanvHTML"/>
              <w:widowControl w:val="0"/>
              <w:jc w:val="both"/>
              <w:rPr>
                <w:rFonts w:ascii="Arial" w:eastAsiaTheme="minorEastAsia" w:hAnsi="Arial" w:cs="Arial"/>
              </w:rPr>
            </w:pPr>
            <w:r>
              <w:rPr>
                <w:rFonts w:ascii="Arial" w:eastAsiaTheme="minorEastAsia" w:hAnsi="Arial" w:cs="Arial"/>
              </w:rPr>
              <w:t xml:space="preserve">Následující výkony obsahují maximální objem péče, nemocní v úvodních fázích léčby mohou mít rozsah terapeutických aktivit významně nižší, stejně tak jako i nemocní, kteří participaci na terapeutických aktivitách odmítají. Péče o tyto nemocné je potom bližší péči, která je poskytovaná na akutních psychiatrických odděleních, s vyšším využitím psychofarmak a </w:t>
            </w:r>
            <w:proofErr w:type="spellStart"/>
            <w:r>
              <w:rPr>
                <w:rFonts w:ascii="Arial" w:eastAsiaTheme="minorEastAsia" w:hAnsi="Arial" w:cs="Arial"/>
              </w:rPr>
              <w:t>ev.i</w:t>
            </w:r>
            <w:proofErr w:type="spellEnd"/>
            <w:r>
              <w:rPr>
                <w:rFonts w:ascii="Arial" w:eastAsiaTheme="minorEastAsia" w:hAnsi="Arial" w:cs="Arial"/>
              </w:rPr>
              <w:t xml:space="preserve"> využití omezovacích prostředků.</w:t>
            </w:r>
          </w:p>
          <w:p w14:paraId="17A26D44" w14:textId="77777777" w:rsidR="009C400D" w:rsidRDefault="00B110C1" w:rsidP="000709D5">
            <w:pPr>
              <w:pStyle w:val="Default"/>
              <w:spacing w:before="120" w:after="120"/>
              <w:jc w:val="both"/>
              <w:rPr>
                <w:rFonts w:ascii="Arial" w:hAnsi="Arial" w:cs="Arial"/>
                <w:color w:val="auto"/>
                <w:sz w:val="20"/>
                <w:szCs w:val="20"/>
              </w:rPr>
            </w:pPr>
            <w:r>
              <w:rPr>
                <w:rFonts w:ascii="Arial" w:hAnsi="Arial" w:cs="Arial"/>
                <w:color w:val="auto"/>
                <w:sz w:val="20"/>
                <w:szCs w:val="20"/>
              </w:rPr>
              <w:t xml:space="preserve">Skupinová psychoterapie (frekvence alespoň 4x v měsíci) – pod vedením psychiatra nebo klinického psychologa s úplnou psychoterapeutickou kvalifikací, odpovídá výkonu 35610, zahrnuje různé psychoterapeutické přístupy. Nejčastěji nejčastější kognitivně - behaviorální terapii, prvky dynamické psychoterapie, imaginativní psychoterapie, relaxační aktivity, komunikační terapii, edukaci, dále pak psychodrama, arteterapii, muzikoterapii, </w:t>
            </w:r>
            <w:proofErr w:type="spellStart"/>
            <w:r>
              <w:rPr>
                <w:rFonts w:ascii="Arial" w:hAnsi="Arial" w:cs="Arial"/>
                <w:color w:val="auto"/>
                <w:sz w:val="20"/>
                <w:szCs w:val="20"/>
              </w:rPr>
              <w:t>psychogymnastiku</w:t>
            </w:r>
            <w:proofErr w:type="spellEnd"/>
            <w:r>
              <w:rPr>
                <w:rFonts w:ascii="Arial" w:hAnsi="Arial" w:cs="Arial"/>
                <w:color w:val="auto"/>
                <w:sz w:val="20"/>
                <w:szCs w:val="20"/>
              </w:rPr>
              <w:t>.</w:t>
            </w:r>
          </w:p>
          <w:p w14:paraId="4D468C04" w14:textId="77777777" w:rsidR="009C400D" w:rsidRDefault="00B110C1" w:rsidP="000709D5">
            <w:pPr>
              <w:pStyle w:val="Default"/>
              <w:spacing w:before="120" w:after="120"/>
              <w:jc w:val="both"/>
              <w:rPr>
                <w:rFonts w:ascii="Arial" w:hAnsi="Arial" w:cs="Arial"/>
                <w:color w:val="auto"/>
                <w:sz w:val="20"/>
                <w:szCs w:val="20"/>
              </w:rPr>
            </w:pPr>
            <w:r>
              <w:rPr>
                <w:rFonts w:ascii="Arial" w:hAnsi="Arial" w:cs="Arial"/>
                <w:color w:val="auto"/>
                <w:sz w:val="20"/>
                <w:szCs w:val="20"/>
              </w:rPr>
              <w:t>Individuální psychoterapie – frekvence je nastavená u každého pacienta individuálně dle jeho zdravotního stavu a potřeb, pod vedením psychiatra nebo klinického psychologa s úplnou psychoterapeutickou kvalifikací, odpovídá výkonu 35520, zahrnuje různé psychoterapeutické přístupy, nejčastěji jde o eklektický přístup s využitím různých terapeutických přístupů (kognitivně - behaviorální terapii, prvky dynamické psychoterapie, imaginativní psychoterapie, a další). V případě potřeby probíhá také psychoterapeutická práce s rodinou (rodinná terapie).</w:t>
            </w:r>
          </w:p>
          <w:p w14:paraId="267645C7" w14:textId="77777777" w:rsidR="009C400D" w:rsidRDefault="00B110C1" w:rsidP="000709D5">
            <w:pPr>
              <w:pStyle w:val="Default"/>
              <w:spacing w:before="120" w:after="120"/>
              <w:jc w:val="both"/>
              <w:rPr>
                <w:rFonts w:ascii="Arial" w:hAnsi="Arial" w:cs="Arial"/>
                <w:color w:val="auto"/>
                <w:sz w:val="20"/>
                <w:szCs w:val="20"/>
              </w:rPr>
            </w:pPr>
            <w:r>
              <w:rPr>
                <w:rFonts w:ascii="Arial" w:hAnsi="Arial" w:cs="Arial"/>
                <w:color w:val="auto"/>
                <w:sz w:val="20"/>
                <w:szCs w:val="20"/>
              </w:rPr>
              <w:t xml:space="preserve">Podpůrné terapeutické aktivity </w:t>
            </w:r>
            <w:r w:rsidR="005B4FE4">
              <w:rPr>
                <w:rFonts w:ascii="Arial" w:hAnsi="Arial" w:cs="Arial"/>
                <w:color w:val="auto"/>
                <w:sz w:val="20"/>
                <w:szCs w:val="20"/>
              </w:rPr>
              <w:t>frekvence alespoň</w:t>
            </w:r>
            <w:r>
              <w:rPr>
                <w:rFonts w:ascii="Arial" w:hAnsi="Arial" w:cs="Arial"/>
                <w:color w:val="auto"/>
                <w:sz w:val="20"/>
                <w:szCs w:val="20"/>
              </w:rPr>
              <w:t xml:space="preserve"> 10x v měsíci) - zahrnuje skupinový trénink kognitivních funkcí, nácvik v oblasti správného životního stylu, plánování režimu dne, trénink komunikačních dovedností, nácvik zvládání hněvu a jeho deeskalace, expoziční terapii, nácvik relaxačních technik – provádí sestra pro péči v psychiatrii, odpovídá výkonu 35817.</w:t>
            </w:r>
          </w:p>
          <w:p w14:paraId="225FB258" w14:textId="77777777" w:rsidR="009C400D" w:rsidRDefault="00B110C1" w:rsidP="000709D5">
            <w:pPr>
              <w:pStyle w:val="Default"/>
              <w:spacing w:before="120" w:after="120"/>
              <w:jc w:val="both"/>
              <w:rPr>
                <w:rFonts w:ascii="Arial" w:hAnsi="Arial" w:cs="Arial"/>
                <w:color w:val="auto"/>
                <w:sz w:val="20"/>
                <w:szCs w:val="20"/>
              </w:rPr>
            </w:pPr>
            <w:r>
              <w:rPr>
                <w:rFonts w:ascii="Arial" w:hAnsi="Arial" w:cs="Arial"/>
                <w:color w:val="auto"/>
                <w:sz w:val="20"/>
                <w:szCs w:val="20"/>
              </w:rPr>
              <w:t>Psychiatrická rehabilitace  - individuální nácvik psychickou poruchou narušených funkcí např. v oblasti komunikačních dovedností, techniky zaměřené na zvládání běžných situací, stres management, podpora v péči o vlastní somatický stav, v začleňování do běžného života, podpora v užívání medikace, v rámci psychiatrické rehabilitace může být vytvořen krizový plán pro případ zhoršení psychického stavu. Provádí sestra pro péči v psychiatrii, odpovídá výkonu 35815.</w:t>
            </w:r>
          </w:p>
          <w:p w14:paraId="4C49A5A5" w14:textId="77777777" w:rsidR="009C400D" w:rsidRDefault="00B110C1" w:rsidP="000709D5">
            <w:pPr>
              <w:pStyle w:val="Default"/>
              <w:spacing w:before="120" w:after="120"/>
              <w:jc w:val="both"/>
              <w:rPr>
                <w:rFonts w:ascii="Arial" w:hAnsi="Arial" w:cs="Arial"/>
                <w:color w:val="auto"/>
                <w:sz w:val="20"/>
                <w:szCs w:val="20"/>
              </w:rPr>
            </w:pPr>
            <w:r>
              <w:rPr>
                <w:rFonts w:ascii="Arial" w:hAnsi="Arial" w:cs="Arial"/>
                <w:color w:val="auto"/>
                <w:sz w:val="20"/>
                <w:szCs w:val="20"/>
              </w:rPr>
              <w:lastRenderedPageBreak/>
              <w:t>Edukace (frekvence 2 x týdně) - provádí sestra pro péči v psychiatrii, odpovídá výkonu 35823.</w:t>
            </w:r>
          </w:p>
          <w:p w14:paraId="40649650" w14:textId="77777777" w:rsidR="009C400D" w:rsidRDefault="00B110C1" w:rsidP="000709D5">
            <w:pPr>
              <w:pStyle w:val="Default"/>
              <w:spacing w:before="120" w:after="120"/>
              <w:jc w:val="both"/>
              <w:rPr>
                <w:rFonts w:ascii="Arial" w:hAnsi="Arial" w:cs="Arial"/>
                <w:color w:val="auto"/>
                <w:sz w:val="20"/>
                <w:szCs w:val="20"/>
              </w:rPr>
            </w:pPr>
            <w:r>
              <w:rPr>
                <w:rFonts w:ascii="Arial" w:hAnsi="Arial" w:cs="Arial"/>
                <w:color w:val="auto"/>
                <w:sz w:val="20"/>
                <w:szCs w:val="20"/>
              </w:rPr>
              <w:t>Program je uzpůsoben aktuálními složení pacientů na oddělení, jejich zdravotnímu stavu a individuálním potřebám.</w:t>
            </w:r>
          </w:p>
          <w:p w14:paraId="6DE76010" w14:textId="77777777" w:rsidR="009C400D" w:rsidRDefault="00B110C1" w:rsidP="000709D5">
            <w:pPr>
              <w:pStyle w:val="Default"/>
              <w:spacing w:before="120" w:after="120"/>
              <w:jc w:val="both"/>
              <w:rPr>
                <w:rFonts w:ascii="Arial" w:hAnsi="Arial" w:cs="Arial"/>
                <w:color w:val="auto"/>
                <w:sz w:val="20"/>
                <w:szCs w:val="20"/>
              </w:rPr>
            </w:pPr>
            <w:r>
              <w:rPr>
                <w:rFonts w:ascii="Arial" w:hAnsi="Arial" w:cs="Arial"/>
                <w:color w:val="auto"/>
                <w:sz w:val="20"/>
                <w:szCs w:val="20"/>
              </w:rPr>
              <w:t>Vizita lékaře je každodenně v pracovních dnech, další program je variabilní v průběhu týdne, obsahuje výše uvedené prvky tak, aby péče byla poskytována v průběhu celého dne a odpovídala zdravotnímu stavu a možnostem pacienta.</w:t>
            </w:r>
          </w:p>
          <w:p w14:paraId="605D4052" w14:textId="77777777" w:rsidR="009C400D" w:rsidRDefault="00B110C1" w:rsidP="000709D5">
            <w:pPr>
              <w:pStyle w:val="Default"/>
              <w:spacing w:before="120" w:after="120"/>
              <w:jc w:val="both"/>
              <w:rPr>
                <w:rFonts w:ascii="Arial" w:hAnsi="Arial" w:cs="Arial"/>
                <w:color w:val="auto"/>
                <w:sz w:val="20"/>
                <w:szCs w:val="20"/>
              </w:rPr>
            </w:pPr>
            <w:r>
              <w:rPr>
                <w:rFonts w:ascii="Arial" w:hAnsi="Arial" w:cs="Arial"/>
                <w:color w:val="auto"/>
                <w:sz w:val="20"/>
                <w:szCs w:val="20"/>
              </w:rPr>
              <w:t>Pobyt je nařizovaný a ukončovaný soudem (obvykle na návrh zdravotnického zařízení), jeho délka je individuální od několika měsíců po několik let. V současné době její průměrná délka kolísá okolo tří let.</w:t>
            </w:r>
          </w:p>
        </w:tc>
      </w:tr>
    </w:tbl>
    <w:p w14:paraId="6FD8EA31" w14:textId="77777777" w:rsidR="009C400D" w:rsidRDefault="009C400D" w:rsidP="000709D5">
      <w:pPr>
        <w:jc w:val="both"/>
        <w:rPr>
          <w:rFonts w:ascii="Calibri" w:hAnsi="Calibri"/>
          <w:b/>
          <w:sz w:val="22"/>
          <w:szCs w:val="22"/>
          <w:u w:val="single"/>
        </w:rPr>
      </w:pPr>
    </w:p>
    <w:p w14:paraId="6F9D544E" w14:textId="77777777" w:rsidR="009C400D" w:rsidRDefault="009C400D" w:rsidP="000709D5">
      <w:pPr>
        <w:jc w:val="both"/>
        <w:rPr>
          <w:rFonts w:ascii="Calibri" w:hAnsi="Calibri"/>
          <w:b/>
          <w:sz w:val="22"/>
          <w:szCs w:val="22"/>
          <w:u w:val="single"/>
        </w:rPr>
      </w:pPr>
    </w:p>
    <w:p w14:paraId="01B833F1" w14:textId="77777777" w:rsidR="009C400D" w:rsidRDefault="00B110C1" w:rsidP="000709D5">
      <w:pPr>
        <w:numPr>
          <w:ilvl w:val="0"/>
          <w:numId w:val="2"/>
        </w:numPr>
        <w:jc w:val="both"/>
        <w:rPr>
          <w:rFonts w:ascii="Calibri" w:hAnsi="Calibri"/>
          <w:b/>
          <w:sz w:val="22"/>
          <w:szCs w:val="22"/>
          <w:u w:val="single"/>
        </w:rPr>
      </w:pPr>
      <w:r>
        <w:rPr>
          <w:rFonts w:ascii="Calibri" w:hAnsi="Calibri"/>
          <w:b/>
          <w:sz w:val="22"/>
          <w:szCs w:val="22"/>
          <w:u w:val="single"/>
        </w:rPr>
        <w:t>ZAKÁZANÉ KOMBINACE S VÝKONY</w:t>
      </w:r>
    </w:p>
    <w:p w14:paraId="12AD64EB" w14:textId="77777777" w:rsidR="009C400D" w:rsidRDefault="009C400D" w:rsidP="000709D5">
      <w:pPr>
        <w:jc w:val="both"/>
        <w:rPr>
          <w:rFonts w:ascii="Calibri" w:hAnsi="Calibri"/>
          <w:b/>
          <w:sz w:val="22"/>
          <w:szCs w:val="22"/>
          <w:u w:val="single"/>
        </w:rPr>
      </w:pPr>
    </w:p>
    <w:p w14:paraId="21053FFA" w14:textId="77777777" w:rsidR="009C400D" w:rsidRDefault="00B110C1" w:rsidP="000709D5">
      <w:pPr>
        <w:jc w:val="both"/>
        <w:rPr>
          <w:rFonts w:cs="Arial"/>
          <w:sz w:val="22"/>
          <w:szCs w:val="22"/>
        </w:rPr>
      </w:pPr>
      <w:r>
        <w:rPr>
          <w:rFonts w:ascii="Calibri" w:hAnsi="Calibri"/>
          <w:sz w:val="22"/>
          <w:szCs w:val="22"/>
        </w:rPr>
        <w:t>V </w:t>
      </w:r>
      <w:r>
        <w:rPr>
          <w:rFonts w:cs="Arial"/>
          <w:sz w:val="22"/>
          <w:szCs w:val="22"/>
        </w:rPr>
        <w:t>souvislosti s OD není možné vykázat následující výkony:</w:t>
      </w:r>
    </w:p>
    <w:tbl>
      <w:tblPr>
        <w:tblW w:w="9495" w:type="dxa"/>
        <w:tblLayout w:type="fixed"/>
        <w:tblLook w:val="04A0" w:firstRow="1" w:lastRow="0" w:firstColumn="1" w:lastColumn="0" w:noHBand="0" w:noVBand="1"/>
      </w:tblPr>
      <w:tblGrid>
        <w:gridCol w:w="9495"/>
      </w:tblGrid>
      <w:tr w:rsidR="009C400D" w14:paraId="3CD2C6E9" w14:textId="77777777">
        <w:tc>
          <w:tcPr>
            <w:tcW w:w="9495" w:type="dxa"/>
            <w:tcBorders>
              <w:top w:val="single" w:sz="4" w:space="0" w:color="000000"/>
              <w:left w:val="single" w:sz="4" w:space="0" w:color="000000"/>
              <w:bottom w:val="single" w:sz="4" w:space="0" w:color="000000"/>
              <w:right w:val="single" w:sz="4" w:space="0" w:color="000000"/>
            </w:tcBorders>
            <w:shd w:val="clear" w:color="auto" w:fill="auto"/>
          </w:tcPr>
          <w:p w14:paraId="61741191" w14:textId="77777777" w:rsidR="009C400D" w:rsidRDefault="00B110C1" w:rsidP="000709D5">
            <w:pPr>
              <w:pStyle w:val="xmsonormal"/>
              <w:widowControl w:val="0"/>
              <w:shd w:val="clear" w:color="auto" w:fill="FFFFFF"/>
              <w:spacing w:beforeAutospacing="0" w:afterAutospacing="0"/>
              <w:jc w:val="both"/>
              <w:rPr>
                <w:rFonts w:eastAsiaTheme="minorEastAsia" w:cs="Arial"/>
                <w:sz w:val="20"/>
              </w:rPr>
            </w:pPr>
            <w:r>
              <w:rPr>
                <w:rFonts w:eastAsiaTheme="minorEastAsia" w:cs="Arial"/>
                <w:sz w:val="20"/>
              </w:rPr>
              <w:t>Nelze vykázat s žádnými jinými OD současně.</w:t>
            </w:r>
          </w:p>
        </w:tc>
      </w:tr>
      <w:tr w:rsidR="009C400D" w14:paraId="2976B9A5" w14:textId="77777777">
        <w:tc>
          <w:tcPr>
            <w:tcW w:w="9495" w:type="dxa"/>
            <w:tcBorders>
              <w:top w:val="single" w:sz="4" w:space="0" w:color="000000"/>
              <w:left w:val="single" w:sz="4" w:space="0" w:color="000000"/>
              <w:bottom w:val="single" w:sz="4" w:space="0" w:color="000000"/>
              <w:right w:val="single" w:sz="4" w:space="0" w:color="000000"/>
            </w:tcBorders>
            <w:shd w:val="clear" w:color="auto" w:fill="auto"/>
          </w:tcPr>
          <w:p w14:paraId="7D25AD4F" w14:textId="77777777" w:rsidR="009C400D" w:rsidRDefault="009C400D" w:rsidP="000709D5">
            <w:pPr>
              <w:widowControl w:val="0"/>
              <w:jc w:val="both"/>
              <w:rPr>
                <w:rFonts w:ascii="Calibri" w:hAnsi="Calibri"/>
                <w:sz w:val="22"/>
                <w:szCs w:val="22"/>
              </w:rPr>
            </w:pPr>
          </w:p>
        </w:tc>
      </w:tr>
    </w:tbl>
    <w:p w14:paraId="4ABCB1DA" w14:textId="77777777" w:rsidR="009C400D" w:rsidRDefault="00B110C1" w:rsidP="000709D5">
      <w:pPr>
        <w:jc w:val="both"/>
        <w:rPr>
          <w:rFonts w:ascii="Calibri" w:hAnsi="Calibri"/>
          <w:sz w:val="22"/>
          <w:szCs w:val="22"/>
        </w:rPr>
      </w:pPr>
      <w:r>
        <w:rPr>
          <w:rFonts w:ascii="Calibri" w:hAnsi="Calibri"/>
          <w:sz w:val="22"/>
          <w:szCs w:val="22"/>
        </w:rPr>
        <w:tab/>
      </w:r>
    </w:p>
    <w:p w14:paraId="43FFD9E7" w14:textId="77777777" w:rsidR="009C400D" w:rsidRDefault="009C400D" w:rsidP="000709D5">
      <w:pPr>
        <w:jc w:val="both"/>
        <w:rPr>
          <w:rFonts w:ascii="Calibri" w:hAnsi="Calibri"/>
          <w:b/>
          <w:sz w:val="22"/>
          <w:szCs w:val="22"/>
          <w:u w:val="single"/>
        </w:rPr>
      </w:pPr>
    </w:p>
    <w:p w14:paraId="4957475D" w14:textId="77777777" w:rsidR="009C400D" w:rsidRDefault="00B110C1" w:rsidP="000709D5">
      <w:pPr>
        <w:numPr>
          <w:ilvl w:val="0"/>
          <w:numId w:val="2"/>
        </w:numPr>
        <w:jc w:val="both"/>
        <w:rPr>
          <w:rFonts w:ascii="Calibri" w:hAnsi="Calibri"/>
          <w:b/>
          <w:sz w:val="22"/>
          <w:szCs w:val="22"/>
          <w:u w:val="single"/>
        </w:rPr>
      </w:pPr>
      <w:r>
        <w:rPr>
          <w:rFonts w:ascii="Calibri" w:hAnsi="Calibri"/>
          <w:b/>
          <w:sz w:val="22"/>
          <w:szCs w:val="22"/>
          <w:u w:val="single"/>
        </w:rPr>
        <w:t>DALŠÍ INFORMACE</w:t>
      </w:r>
    </w:p>
    <w:p w14:paraId="34598976" w14:textId="77777777" w:rsidR="009C400D" w:rsidRDefault="009C400D" w:rsidP="000709D5">
      <w:pPr>
        <w:jc w:val="both"/>
        <w:rPr>
          <w:rFonts w:ascii="Calibri" w:hAnsi="Calibri"/>
          <w:b/>
          <w:sz w:val="22"/>
          <w:szCs w:val="22"/>
        </w:rPr>
      </w:pPr>
    </w:p>
    <w:p w14:paraId="69FB4310" w14:textId="77777777" w:rsidR="009C400D" w:rsidRDefault="00B110C1" w:rsidP="000709D5">
      <w:pPr>
        <w:spacing w:after="200"/>
        <w:jc w:val="both"/>
        <w:rPr>
          <w:rFonts w:ascii="Calibri" w:hAnsi="Calibri"/>
          <w:sz w:val="22"/>
          <w:szCs w:val="22"/>
        </w:rPr>
      </w:pPr>
      <w:r>
        <w:rPr>
          <w:rFonts w:ascii="Calibri" w:hAnsi="Calibri"/>
          <w:sz w:val="22"/>
          <w:szCs w:val="22"/>
        </w:rPr>
        <w:t>Prostor pro doplnění dalších informací</w:t>
      </w:r>
    </w:p>
    <w:tbl>
      <w:tblPr>
        <w:tblW w:w="9571" w:type="dxa"/>
        <w:tblLayout w:type="fixed"/>
        <w:tblLook w:val="01E0" w:firstRow="1" w:lastRow="1" w:firstColumn="1" w:lastColumn="1" w:noHBand="0" w:noVBand="0"/>
      </w:tblPr>
      <w:tblGrid>
        <w:gridCol w:w="9571"/>
      </w:tblGrid>
      <w:tr w:rsidR="009C400D" w14:paraId="3448A9C3" w14:textId="77777777">
        <w:tc>
          <w:tcPr>
            <w:tcW w:w="9571" w:type="dxa"/>
            <w:tcBorders>
              <w:top w:val="single" w:sz="4" w:space="0" w:color="000000"/>
              <w:left w:val="single" w:sz="4" w:space="0" w:color="000000"/>
              <w:bottom w:val="single" w:sz="4" w:space="0" w:color="000000"/>
              <w:right w:val="single" w:sz="4" w:space="0" w:color="000000"/>
            </w:tcBorders>
          </w:tcPr>
          <w:p w14:paraId="6748BCCA" w14:textId="77777777" w:rsidR="00492F1A" w:rsidRDefault="00492F1A" w:rsidP="00485887">
            <w:pPr>
              <w:widowControl w:val="0"/>
              <w:jc w:val="both"/>
              <w:rPr>
                <w:rFonts w:cs="Arial"/>
                <w:b/>
                <w:color w:val="333333"/>
                <w:szCs w:val="24"/>
                <w:shd w:val="clear" w:color="auto" w:fill="FFFFFF"/>
              </w:rPr>
            </w:pPr>
          </w:p>
          <w:p w14:paraId="6C7F7483" w14:textId="77777777" w:rsidR="00492F1A" w:rsidRPr="00492F1A" w:rsidRDefault="00492F1A" w:rsidP="00485887">
            <w:pPr>
              <w:widowControl w:val="0"/>
              <w:jc w:val="both"/>
              <w:rPr>
                <w:rFonts w:cs="Arial"/>
                <w:b/>
                <w:color w:val="333333"/>
                <w:szCs w:val="24"/>
                <w:shd w:val="clear" w:color="auto" w:fill="FFFFFF"/>
              </w:rPr>
            </w:pPr>
            <w:r w:rsidRPr="00492F1A">
              <w:rPr>
                <w:rFonts w:cs="Arial"/>
                <w:b/>
                <w:color w:val="333333"/>
                <w:szCs w:val="24"/>
                <w:shd w:val="clear" w:color="auto" w:fill="FFFFFF"/>
              </w:rPr>
              <w:t>Úhrada OD:</w:t>
            </w:r>
          </w:p>
          <w:p w14:paraId="70A5AB57" w14:textId="77777777" w:rsidR="00492F1A" w:rsidRPr="00492F1A" w:rsidRDefault="00492F1A" w:rsidP="00485887">
            <w:pPr>
              <w:widowControl w:val="0"/>
              <w:jc w:val="both"/>
              <w:rPr>
                <w:rFonts w:cs="Arial"/>
                <w:b/>
                <w:color w:val="333333"/>
                <w:szCs w:val="24"/>
                <w:shd w:val="clear" w:color="auto" w:fill="FFFFFF"/>
              </w:rPr>
            </w:pPr>
            <w:r w:rsidRPr="00492F1A">
              <w:rPr>
                <w:szCs w:val="24"/>
              </w:rPr>
              <w:t>úhrada bude stanovena formou paušální úhrady za OD</w:t>
            </w:r>
            <w:r>
              <w:rPr>
                <w:szCs w:val="24"/>
              </w:rPr>
              <w:t>.</w:t>
            </w:r>
          </w:p>
          <w:p w14:paraId="1EAB1C39" w14:textId="77777777" w:rsidR="00492F1A" w:rsidRDefault="00492F1A" w:rsidP="00485887">
            <w:pPr>
              <w:widowControl w:val="0"/>
              <w:jc w:val="both"/>
              <w:rPr>
                <w:rFonts w:cs="Arial"/>
                <w:b/>
                <w:color w:val="333333"/>
                <w:sz w:val="20"/>
                <w:shd w:val="clear" w:color="auto" w:fill="FFFFFF"/>
              </w:rPr>
            </w:pPr>
          </w:p>
          <w:p w14:paraId="256674AD" w14:textId="77777777" w:rsidR="00492F1A" w:rsidRDefault="00492F1A" w:rsidP="00485887">
            <w:pPr>
              <w:widowControl w:val="0"/>
              <w:jc w:val="both"/>
              <w:rPr>
                <w:rFonts w:cs="Arial"/>
                <w:b/>
                <w:color w:val="333333"/>
                <w:sz w:val="20"/>
                <w:shd w:val="clear" w:color="auto" w:fill="FFFFFF"/>
              </w:rPr>
            </w:pPr>
          </w:p>
          <w:p w14:paraId="6696CCA3" w14:textId="77777777" w:rsidR="00492F1A" w:rsidRDefault="00492F1A" w:rsidP="00485887">
            <w:pPr>
              <w:widowControl w:val="0"/>
              <w:jc w:val="both"/>
              <w:rPr>
                <w:rFonts w:cs="Arial"/>
                <w:b/>
                <w:color w:val="333333"/>
                <w:sz w:val="20"/>
                <w:shd w:val="clear" w:color="auto" w:fill="FFFFFF"/>
              </w:rPr>
            </w:pPr>
            <w:r>
              <w:rPr>
                <w:rFonts w:cs="Arial"/>
                <w:b/>
                <w:color w:val="333333"/>
                <w:sz w:val="20"/>
                <w:shd w:val="clear" w:color="auto" w:fill="FFFFFF"/>
              </w:rPr>
              <w:t>Další informace k OD:</w:t>
            </w:r>
          </w:p>
          <w:p w14:paraId="42358778" w14:textId="77777777" w:rsidR="009C400D" w:rsidRDefault="00B110C1" w:rsidP="00485887">
            <w:pPr>
              <w:widowControl w:val="0"/>
              <w:jc w:val="both"/>
              <w:rPr>
                <w:rFonts w:cs="Arial"/>
                <w:b/>
                <w:color w:val="333333"/>
                <w:sz w:val="20"/>
                <w:shd w:val="clear" w:color="auto" w:fill="FFFFFF"/>
              </w:rPr>
            </w:pPr>
            <w:r>
              <w:rPr>
                <w:rFonts w:cs="Arial"/>
                <w:b/>
                <w:color w:val="333333"/>
                <w:sz w:val="20"/>
                <w:shd w:val="clear" w:color="auto" w:fill="FFFFFF"/>
              </w:rPr>
              <w:t>Hodnocení, zajištění a řízení rizika jako odlišující prvek ochranného léčení od běžné psychiatrické následné péče</w:t>
            </w:r>
          </w:p>
          <w:p w14:paraId="1A9AE2E8"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t>Forenzně-psychiatrická péče se pohybuje mezi hlavními dimenzemi- léčbou a zajištěním bezpečí.  Klíčovým bodem je aktuální hodnocení rizik a aktualizované řízení tohoto rizika. Řízení rizika zahrnuje kromě podpůrných intervencí také stanovení hranic, asertivní zásahy, v případě potřeby prostřednictvím zapojení soudu tam, kde zdravotnické intervence jsou neúčinné. Nejširší empirický základ poskytování péče u forenzních nemocných (v našich podmínkách ochranné léčení) má princip Risk-</w:t>
            </w:r>
            <w:proofErr w:type="spellStart"/>
            <w:r>
              <w:rPr>
                <w:rFonts w:cs="Arial"/>
                <w:color w:val="333333"/>
                <w:sz w:val="20"/>
                <w:shd w:val="clear" w:color="auto" w:fill="FFFFFF"/>
              </w:rPr>
              <w:t>Need</w:t>
            </w:r>
            <w:proofErr w:type="spellEnd"/>
            <w:r>
              <w:rPr>
                <w:rFonts w:cs="Arial"/>
                <w:color w:val="333333"/>
                <w:sz w:val="20"/>
                <w:shd w:val="clear" w:color="auto" w:fill="FFFFFF"/>
              </w:rPr>
              <w:t>-</w:t>
            </w:r>
            <w:proofErr w:type="spellStart"/>
            <w:r>
              <w:rPr>
                <w:rFonts w:cs="Arial"/>
                <w:color w:val="333333"/>
                <w:sz w:val="20"/>
                <w:shd w:val="clear" w:color="auto" w:fill="FFFFFF"/>
              </w:rPr>
              <w:t>Responsivity</w:t>
            </w:r>
            <w:proofErr w:type="spellEnd"/>
            <w:r>
              <w:rPr>
                <w:rFonts w:cs="Arial"/>
                <w:color w:val="333333"/>
                <w:sz w:val="20"/>
                <w:shd w:val="clear" w:color="auto" w:fill="FFFFFF"/>
              </w:rPr>
              <w:t xml:space="preserve"> (princip RNR)</w:t>
            </w:r>
            <w:r w:rsidR="00D53E43">
              <w:rPr>
                <w:rFonts w:cs="Arial"/>
                <w:color w:val="000000"/>
                <w:sz w:val="20"/>
                <w:shd w:val="clear" w:color="auto" w:fill="FFFFFF"/>
              </w:rPr>
              <w:t xml:space="preserve"> </w:t>
            </w:r>
            <w:sdt>
              <w:sdtPr>
                <w:rPr>
                  <w:rFonts w:cs="Arial"/>
                  <w:color w:val="000000"/>
                  <w:sz w:val="20"/>
                  <w:shd w:val="clear" w:color="auto" w:fill="FFFFFF"/>
                </w:rPr>
                <w:tag w:val="MENDELEY_CITATION_v3_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"/>
                <w:id w:val="1751842195"/>
                <w:placeholder>
                  <w:docPart w:val="DefaultPlaceholder_-1854013440"/>
                </w:placeholder>
              </w:sdtPr>
              <w:sdtEndPr/>
              <w:sdtContent>
                <w:r w:rsidR="007A1CF6" w:rsidRPr="007A1CF6">
                  <w:rPr>
                    <w:rFonts w:cs="Arial"/>
                    <w:color w:val="000000"/>
                    <w:sz w:val="20"/>
                    <w:shd w:val="clear" w:color="auto" w:fill="FFFFFF"/>
                  </w:rPr>
                  <w:t>(23)</w:t>
                </w:r>
              </w:sdtContent>
            </w:sdt>
            <w:r>
              <w:rPr>
                <w:rFonts w:cs="Arial"/>
                <w:color w:val="333333"/>
                <w:sz w:val="20"/>
                <w:shd w:val="clear" w:color="auto" w:fill="FFFFFF"/>
              </w:rPr>
              <w:t xml:space="preserve">. Tvoří rámec, podle kterého se volí intervence použité v jednotlivém případě. „Risk </w:t>
            </w:r>
            <w:proofErr w:type="spellStart"/>
            <w:r>
              <w:rPr>
                <w:rFonts w:cs="Arial"/>
                <w:color w:val="333333"/>
                <w:sz w:val="20"/>
                <w:shd w:val="clear" w:color="auto" w:fill="FFFFFF"/>
              </w:rPr>
              <w:t>principl</w:t>
            </w:r>
            <w:proofErr w:type="spellEnd"/>
            <w:r>
              <w:rPr>
                <w:rFonts w:cs="Arial"/>
                <w:color w:val="333333"/>
                <w:sz w:val="20"/>
                <w:shd w:val="clear" w:color="auto" w:fill="FFFFFF"/>
              </w:rPr>
              <w:t>“ (princip rizika) uvádí, že by se riziko recidivy násilného jednání mělo zjišťovat pomocí validních metod („Posouzení rizika“). Intenzita intervence (např. zvýšená časová náročnost, více terapeutických opatření, medikamentózní léčba, zajištění atd.) by měla odpovídat tomuto riziku. Zpravidla se rozlišuje mezi nízkým, středním a vysokým rizikem. „</w:t>
            </w:r>
            <w:proofErr w:type="spellStart"/>
            <w:r>
              <w:rPr>
                <w:rFonts w:cs="Arial"/>
                <w:color w:val="333333"/>
                <w:sz w:val="20"/>
                <w:shd w:val="clear" w:color="auto" w:fill="FFFFFF"/>
              </w:rPr>
              <w:t>Need</w:t>
            </w:r>
            <w:proofErr w:type="spellEnd"/>
            <w:r>
              <w:rPr>
                <w:rFonts w:cs="Arial"/>
                <w:color w:val="333333"/>
                <w:sz w:val="20"/>
                <w:shd w:val="clear" w:color="auto" w:fill="FFFFFF"/>
              </w:rPr>
              <w:t xml:space="preserve"> </w:t>
            </w:r>
            <w:proofErr w:type="spellStart"/>
            <w:r>
              <w:rPr>
                <w:rFonts w:cs="Arial"/>
                <w:color w:val="333333"/>
                <w:sz w:val="20"/>
                <w:shd w:val="clear" w:color="auto" w:fill="FFFFFF"/>
              </w:rPr>
              <w:t>principle</w:t>
            </w:r>
            <w:proofErr w:type="spellEnd"/>
            <w:r>
              <w:rPr>
                <w:rFonts w:cs="Arial"/>
                <w:color w:val="333333"/>
                <w:sz w:val="20"/>
                <w:shd w:val="clear" w:color="auto" w:fill="FFFFFF"/>
              </w:rPr>
              <w:t>“ (princip potřeby) uvádí, že léčebné a jiné preventivní intervence musí zaměřit na charakteristiky související s kriminálním chováním („kriminogenní potřeby“ nebo „</w:t>
            </w:r>
            <w:proofErr w:type="spellStart"/>
            <w:r>
              <w:rPr>
                <w:rFonts w:cs="Arial"/>
                <w:color w:val="333333"/>
                <w:sz w:val="20"/>
                <w:shd w:val="clear" w:color="auto" w:fill="FFFFFF"/>
              </w:rPr>
              <w:t>criminogenic</w:t>
            </w:r>
            <w:proofErr w:type="spellEnd"/>
            <w:r>
              <w:rPr>
                <w:rFonts w:cs="Arial"/>
                <w:color w:val="333333"/>
                <w:sz w:val="20"/>
                <w:shd w:val="clear" w:color="auto" w:fill="FFFFFF"/>
              </w:rPr>
              <w:t xml:space="preserve"> </w:t>
            </w:r>
            <w:proofErr w:type="spellStart"/>
            <w:r>
              <w:rPr>
                <w:rFonts w:cs="Arial"/>
                <w:color w:val="333333"/>
                <w:sz w:val="20"/>
                <w:shd w:val="clear" w:color="auto" w:fill="FFFFFF"/>
              </w:rPr>
              <w:t>needs</w:t>
            </w:r>
            <w:proofErr w:type="spellEnd"/>
            <w:r>
              <w:rPr>
                <w:rFonts w:cs="Arial"/>
                <w:color w:val="333333"/>
                <w:sz w:val="20"/>
                <w:shd w:val="clear" w:color="auto" w:fill="FFFFFF"/>
              </w:rPr>
              <w:t>“). „</w:t>
            </w:r>
            <w:proofErr w:type="spellStart"/>
            <w:r>
              <w:rPr>
                <w:rFonts w:cs="Arial"/>
                <w:color w:val="333333"/>
                <w:sz w:val="20"/>
                <w:shd w:val="clear" w:color="auto" w:fill="FFFFFF"/>
              </w:rPr>
              <w:t>Responsivity</w:t>
            </w:r>
            <w:proofErr w:type="spellEnd"/>
            <w:r>
              <w:rPr>
                <w:rFonts w:cs="Arial"/>
                <w:color w:val="333333"/>
                <w:sz w:val="20"/>
                <w:shd w:val="clear" w:color="auto" w:fill="FFFFFF"/>
              </w:rPr>
              <w:t xml:space="preserve"> </w:t>
            </w:r>
            <w:proofErr w:type="spellStart"/>
            <w:r>
              <w:rPr>
                <w:rFonts w:cs="Arial"/>
                <w:color w:val="333333"/>
                <w:sz w:val="20"/>
                <w:shd w:val="clear" w:color="auto" w:fill="FFFFFF"/>
              </w:rPr>
              <w:t>principle</w:t>
            </w:r>
            <w:proofErr w:type="spellEnd"/>
            <w:r>
              <w:rPr>
                <w:rFonts w:cs="Arial"/>
                <w:color w:val="333333"/>
                <w:sz w:val="20"/>
                <w:shd w:val="clear" w:color="auto" w:fill="FFFFFF"/>
              </w:rPr>
              <w:t xml:space="preserve">“ (princip odezvy na léčbu) uvádí, že volba metod léčby by měla odpovídat stylu učení a schopnostem pacientů a být založena na důkazech „evidence </w:t>
            </w:r>
            <w:proofErr w:type="spellStart"/>
            <w:r>
              <w:rPr>
                <w:rFonts w:cs="Arial"/>
                <w:color w:val="333333"/>
                <w:sz w:val="20"/>
                <w:shd w:val="clear" w:color="auto" w:fill="FFFFFF"/>
              </w:rPr>
              <w:t>based</w:t>
            </w:r>
            <w:proofErr w:type="spellEnd"/>
            <w:r>
              <w:rPr>
                <w:rFonts w:cs="Arial"/>
                <w:color w:val="333333"/>
                <w:sz w:val="20"/>
                <w:shd w:val="clear" w:color="auto" w:fill="FFFFFF"/>
              </w:rPr>
              <w:t>“.</w:t>
            </w:r>
          </w:p>
          <w:p w14:paraId="42FFAFBA" w14:textId="77777777" w:rsidR="00606D40" w:rsidRDefault="00B110C1" w:rsidP="000709D5">
            <w:pPr>
              <w:widowControl w:val="0"/>
              <w:jc w:val="both"/>
            </w:pPr>
            <w:r>
              <w:rPr>
                <w:rFonts w:cs="Arial"/>
                <w:color w:val="333333"/>
                <w:sz w:val="20"/>
                <w:shd w:val="clear" w:color="auto" w:fill="FFFFFF"/>
              </w:rPr>
              <w:t xml:space="preserve">To, zda a který z mnoha nástrojů hodnocení rizika násilí bude v jednotlivých případech vybrán, závisí na tom, která rizika mají být posouzena, u koho má být toto riziko posouzeno, v jakém kontextu a za jakým účelem. Nejlépe prozkoumaným nástrojem za účelem mapování násilných činů u pacientů v detenčních zařízeních je HCR-20 (HCR: </w:t>
            </w:r>
            <w:proofErr w:type="spellStart"/>
            <w:r>
              <w:rPr>
                <w:rFonts w:cs="Arial"/>
                <w:color w:val="333333"/>
                <w:sz w:val="20"/>
                <w:shd w:val="clear" w:color="auto" w:fill="FFFFFF"/>
              </w:rPr>
              <w:t>Historical</w:t>
            </w:r>
            <w:proofErr w:type="spellEnd"/>
            <w:r>
              <w:rPr>
                <w:rFonts w:cs="Arial"/>
                <w:color w:val="333333"/>
                <w:sz w:val="20"/>
                <w:shd w:val="clear" w:color="auto" w:fill="FFFFFF"/>
              </w:rPr>
              <w:t xml:space="preserve"> </w:t>
            </w:r>
            <w:proofErr w:type="spellStart"/>
            <w:r>
              <w:rPr>
                <w:rFonts w:cs="Arial"/>
                <w:color w:val="333333"/>
                <w:sz w:val="20"/>
                <w:shd w:val="clear" w:color="auto" w:fill="FFFFFF"/>
              </w:rPr>
              <w:t>Clinical</w:t>
            </w:r>
            <w:proofErr w:type="spellEnd"/>
            <w:r>
              <w:rPr>
                <w:rFonts w:cs="Arial"/>
                <w:color w:val="333333"/>
                <w:sz w:val="20"/>
                <w:shd w:val="clear" w:color="auto" w:fill="FFFFFF"/>
              </w:rPr>
              <w:t xml:space="preserve"> Risk </w:t>
            </w:r>
            <w:proofErr w:type="spellStart"/>
            <w:r>
              <w:rPr>
                <w:rFonts w:cs="Arial"/>
                <w:color w:val="333333"/>
                <w:sz w:val="20"/>
                <w:shd w:val="clear" w:color="auto" w:fill="FFFFFF"/>
              </w:rPr>
              <w:t>Scheme</w:t>
            </w:r>
            <w:proofErr w:type="spellEnd"/>
            <w:r>
              <w:rPr>
                <w:rFonts w:cs="Arial"/>
                <w:color w:val="333333"/>
                <w:sz w:val="20"/>
                <w:shd w:val="clear" w:color="auto" w:fill="FFFFFF"/>
              </w:rPr>
              <w:t>) ve své verzi 3</w:t>
            </w:r>
            <w:r w:rsidR="00D53E43">
              <w:t xml:space="preserve"> </w:t>
            </w:r>
          </w:p>
          <w:p w14:paraId="66055D6B" w14:textId="77777777" w:rsidR="009C400D" w:rsidRDefault="00C00F77" w:rsidP="000709D5">
            <w:pPr>
              <w:widowControl w:val="0"/>
              <w:jc w:val="both"/>
              <w:rPr>
                <w:rFonts w:cs="Arial"/>
                <w:color w:val="333333"/>
                <w:sz w:val="20"/>
                <w:shd w:val="clear" w:color="auto" w:fill="FFFFFF"/>
              </w:rPr>
            </w:pPr>
            <w:sdt>
              <w:sdtPr>
                <w:rPr>
                  <w:rFonts w:cs="Arial"/>
                  <w:color w:val="000000"/>
                  <w:sz w:val="20"/>
                  <w:shd w:val="clear" w:color="auto" w:fill="FFFFFF"/>
                </w:rPr>
                <w:tag w:val="MENDELEY_CITATION_v3_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"/>
                <w:id w:val="348379142"/>
                <w:placeholder>
                  <w:docPart w:val="DefaultPlaceholder_-1854013440"/>
                </w:placeholder>
              </w:sdtPr>
              <w:sdtEndPr/>
              <w:sdtContent>
                <w:r w:rsidR="007A1CF6" w:rsidRPr="007A1CF6">
                  <w:rPr>
                    <w:rFonts w:cs="Arial"/>
                    <w:color w:val="000000"/>
                    <w:sz w:val="20"/>
                    <w:shd w:val="clear" w:color="auto" w:fill="FFFFFF"/>
                  </w:rPr>
                  <w:t>(24,25)</w:t>
                </w:r>
              </w:sdtContent>
            </w:sdt>
            <w:r w:rsidR="00B110C1">
              <w:rPr>
                <w:rFonts w:cs="Arial"/>
                <w:color w:val="333333"/>
                <w:sz w:val="20"/>
                <w:shd w:val="clear" w:color="auto" w:fill="FFFFFF"/>
              </w:rPr>
              <w:t xml:space="preserve">. Nejdůležitější kroky při posouzení rizika násilného činu ve smyslu SPJ lze popsat následovně: Shromažďování informací pro konkrétní případ, vyhodnocení jednotlivých rizikových faktorů, posouzení relevance identifikovaných rizikových faktorů, konceptualizace případu, formulace rizikových scénářů, vývoj strategií řízení rizik se zaměřením na klinicky dynamické rizikové faktory nebo kriminogenní potřeby </w:t>
            </w:r>
            <w:r w:rsidR="00B110C1">
              <w:rPr>
                <w:rFonts w:cs="Arial"/>
                <w:color w:val="333333"/>
                <w:sz w:val="20"/>
                <w:shd w:val="clear" w:color="auto" w:fill="FFFFFF"/>
              </w:rPr>
              <w:lastRenderedPageBreak/>
              <w:t>a nakonec posouzení nízké nebo střední a vysoké riziko pro obecné budoucí násilí, pro těžké fyzické násilí a pro konkrétní hrozby násilí</w:t>
            </w:r>
            <w:r w:rsidR="00834D73">
              <w:rPr>
                <w:rFonts w:cs="Arial"/>
                <w:color w:val="333333"/>
                <w:sz w:val="20"/>
                <w:shd w:val="clear" w:color="auto" w:fill="FFFFFF"/>
              </w:rPr>
              <w:t xml:space="preserve"> </w:t>
            </w:r>
            <w:sdt>
              <w:sdtPr>
                <w:rPr>
                  <w:rFonts w:cs="Arial"/>
                  <w:color w:val="000000"/>
                  <w:sz w:val="20"/>
                  <w:shd w:val="clear" w:color="auto" w:fill="FFFFFF"/>
                </w:rPr>
                <w:tag w:val="MENDELEY_CITATION_v3_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"/>
                <w:id w:val="1699118888"/>
                <w:placeholder>
                  <w:docPart w:val="DefaultPlaceholder_-1854013440"/>
                </w:placeholder>
              </w:sdtPr>
              <w:sdtEndPr/>
              <w:sdtContent>
                <w:r w:rsidR="007A1CF6" w:rsidRPr="007A1CF6">
                  <w:rPr>
                    <w:rFonts w:cs="Arial"/>
                    <w:color w:val="000000"/>
                    <w:sz w:val="20"/>
                    <w:shd w:val="clear" w:color="auto" w:fill="FFFFFF"/>
                  </w:rPr>
                  <w:t>(26–28)</w:t>
                </w:r>
              </w:sdtContent>
            </w:sdt>
            <w:r w:rsidR="00B110C1">
              <w:rPr>
                <w:rFonts w:cs="Arial"/>
                <w:color w:val="333333"/>
                <w:sz w:val="20"/>
                <w:shd w:val="clear" w:color="auto" w:fill="FFFFFF"/>
              </w:rPr>
              <w:t xml:space="preserve">. Pro posuzování u pachatelů sexuálních trestných činů jsou k dispozici např. SVR 20 (SVR: </w:t>
            </w:r>
            <w:proofErr w:type="spellStart"/>
            <w:r w:rsidR="00B110C1">
              <w:rPr>
                <w:rFonts w:cs="Arial"/>
                <w:color w:val="333333"/>
                <w:sz w:val="20"/>
                <w:shd w:val="clear" w:color="auto" w:fill="FFFFFF"/>
              </w:rPr>
              <w:t>Sexual</w:t>
            </w:r>
            <w:proofErr w:type="spellEnd"/>
            <w:r w:rsidR="00B110C1">
              <w:rPr>
                <w:rFonts w:cs="Arial"/>
                <w:color w:val="333333"/>
                <w:sz w:val="20"/>
                <w:shd w:val="clear" w:color="auto" w:fill="FFFFFF"/>
              </w:rPr>
              <w:t xml:space="preserve"> </w:t>
            </w:r>
            <w:proofErr w:type="spellStart"/>
            <w:r w:rsidR="00B110C1">
              <w:rPr>
                <w:rFonts w:cs="Arial"/>
                <w:color w:val="333333"/>
                <w:sz w:val="20"/>
                <w:shd w:val="clear" w:color="auto" w:fill="FFFFFF"/>
              </w:rPr>
              <w:t>Violence</w:t>
            </w:r>
            <w:proofErr w:type="spellEnd"/>
            <w:r w:rsidR="00B110C1">
              <w:rPr>
                <w:rFonts w:cs="Arial"/>
                <w:color w:val="333333"/>
                <w:sz w:val="20"/>
                <w:shd w:val="clear" w:color="auto" w:fill="FFFFFF"/>
              </w:rPr>
              <w:t xml:space="preserve"> Risk </w:t>
            </w:r>
            <w:proofErr w:type="spellStart"/>
            <w:r w:rsidR="00B110C1">
              <w:rPr>
                <w:rFonts w:cs="Arial"/>
                <w:color w:val="333333"/>
                <w:sz w:val="20"/>
                <w:shd w:val="clear" w:color="auto" w:fill="FFFFFF"/>
              </w:rPr>
              <w:t>Scheme</w:t>
            </w:r>
            <w:proofErr w:type="spellEnd"/>
            <w:r w:rsidR="00834D73" w:rsidRPr="00285C8A">
              <w:rPr>
                <w:rFonts w:cs="Arial"/>
                <w:color w:val="333333"/>
                <w:sz w:val="20"/>
                <w:shd w:val="clear" w:color="auto" w:fill="FFFFFF"/>
              </w:rPr>
              <w:t xml:space="preserve"> </w:t>
            </w:r>
            <w:sdt>
              <w:sdtPr>
                <w:rPr>
                  <w:rFonts w:cs="Arial"/>
                  <w:color w:val="000000"/>
                  <w:sz w:val="20"/>
                  <w:shd w:val="clear" w:color="auto" w:fill="FFFFFF"/>
                </w:rPr>
                <w:tag w:val="MENDELEY_CITATION_v3_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"/>
                <w:id w:val="973956554"/>
                <w:placeholder>
                  <w:docPart w:val="DefaultPlaceholder_-1854013440"/>
                </w:placeholder>
              </w:sdtPr>
              <w:sdtEndPr/>
              <w:sdtContent>
                <w:r w:rsidR="007A1CF6" w:rsidRPr="007A1CF6">
                  <w:rPr>
                    <w:rFonts w:cs="Arial"/>
                    <w:color w:val="000000"/>
                    <w:sz w:val="20"/>
                    <w:shd w:val="clear" w:color="auto" w:fill="FFFFFF"/>
                  </w:rPr>
                  <w:t>(24)</w:t>
                </w:r>
              </w:sdtContent>
            </w:sdt>
            <w:r w:rsidR="00B110C1">
              <w:rPr>
                <w:rFonts w:cs="Arial"/>
                <w:color w:val="333333"/>
                <w:sz w:val="20"/>
                <w:shd w:val="clear" w:color="auto" w:fill="FFFFFF"/>
              </w:rPr>
              <w:t>, Static 99, STABLE 2007 nebo ACUTE 2007</w:t>
            </w:r>
            <w:r w:rsidR="00285C8A">
              <w:rPr>
                <w:rFonts w:cs="Arial"/>
                <w:color w:val="333333"/>
                <w:sz w:val="20"/>
                <w:shd w:val="clear" w:color="auto" w:fill="FFFFFF"/>
              </w:rPr>
              <w:t xml:space="preserve"> </w:t>
            </w:r>
            <w:sdt>
              <w:sdtPr>
                <w:rPr>
                  <w:rFonts w:cs="Arial"/>
                  <w:color w:val="000000"/>
                  <w:sz w:val="20"/>
                  <w:shd w:val="clear" w:color="auto" w:fill="FFFFFF"/>
                </w:rPr>
                <w:tag w:val="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"/>
                <w:id w:val="-831681654"/>
                <w:placeholder>
                  <w:docPart w:val="DefaultPlaceholder_-1854013440"/>
                </w:placeholder>
              </w:sdtPr>
              <w:sdtEndPr/>
              <w:sdtContent>
                <w:r w:rsidR="007A1CF6" w:rsidRPr="007A1CF6">
                  <w:rPr>
                    <w:rFonts w:cs="Arial"/>
                    <w:color w:val="000000"/>
                    <w:sz w:val="20"/>
                    <w:shd w:val="clear" w:color="auto" w:fill="FFFFFF"/>
                  </w:rPr>
                  <w:t>(29,30)</w:t>
                </w:r>
              </w:sdtContent>
            </w:sdt>
            <w:r w:rsidR="00B110C1">
              <w:rPr>
                <w:rFonts w:cs="Arial"/>
                <w:color w:val="333333"/>
                <w:sz w:val="20"/>
                <w:shd w:val="clear" w:color="auto" w:fill="FFFFFF"/>
              </w:rPr>
              <w:t>. Široce rozšířený nástroj pro mapování rizik v ústavní léčbě představuje START (</w:t>
            </w:r>
            <w:proofErr w:type="spellStart"/>
            <w:r w:rsidR="00B110C1">
              <w:rPr>
                <w:rFonts w:cs="Arial"/>
                <w:color w:val="333333"/>
                <w:sz w:val="20"/>
                <w:shd w:val="clear" w:color="auto" w:fill="FFFFFF"/>
              </w:rPr>
              <w:t>Short</w:t>
            </w:r>
            <w:proofErr w:type="spellEnd"/>
            <w:r w:rsidR="00B110C1">
              <w:rPr>
                <w:rFonts w:cs="Arial"/>
                <w:color w:val="333333"/>
                <w:sz w:val="20"/>
                <w:shd w:val="clear" w:color="auto" w:fill="FFFFFF"/>
              </w:rPr>
              <w:t xml:space="preserve"> Term </w:t>
            </w:r>
            <w:proofErr w:type="spellStart"/>
            <w:r w:rsidR="00B110C1">
              <w:rPr>
                <w:rFonts w:cs="Arial"/>
                <w:color w:val="333333"/>
                <w:sz w:val="20"/>
                <w:shd w:val="clear" w:color="auto" w:fill="FFFFFF"/>
              </w:rPr>
              <w:t>Assessment</w:t>
            </w:r>
            <w:proofErr w:type="spellEnd"/>
            <w:r w:rsidR="00B110C1">
              <w:rPr>
                <w:rFonts w:cs="Arial"/>
                <w:color w:val="333333"/>
                <w:sz w:val="20"/>
                <w:shd w:val="clear" w:color="auto" w:fill="FFFFFF"/>
              </w:rPr>
              <w:t xml:space="preserve"> </w:t>
            </w:r>
            <w:proofErr w:type="spellStart"/>
            <w:r w:rsidR="00B110C1">
              <w:rPr>
                <w:rFonts w:cs="Arial"/>
                <w:color w:val="333333"/>
                <w:sz w:val="20"/>
                <w:shd w:val="clear" w:color="auto" w:fill="FFFFFF"/>
              </w:rPr>
              <w:t>of</w:t>
            </w:r>
            <w:proofErr w:type="spellEnd"/>
            <w:r w:rsidR="00B110C1">
              <w:rPr>
                <w:rFonts w:cs="Arial"/>
                <w:color w:val="333333"/>
                <w:sz w:val="20"/>
                <w:shd w:val="clear" w:color="auto" w:fill="FFFFFF"/>
              </w:rPr>
              <w:t xml:space="preserve"> Risk and </w:t>
            </w:r>
            <w:proofErr w:type="spellStart"/>
            <w:r w:rsidR="00B110C1">
              <w:rPr>
                <w:rFonts w:cs="Arial"/>
                <w:color w:val="333333"/>
                <w:sz w:val="20"/>
                <w:shd w:val="clear" w:color="auto" w:fill="FFFFFF"/>
              </w:rPr>
              <w:t>Treatability</w:t>
            </w:r>
            <w:proofErr w:type="spellEnd"/>
            <w:r w:rsidR="00CF3C20" w:rsidRPr="00CF3C20">
              <w:rPr>
                <w:rFonts w:cs="Arial"/>
                <w:color w:val="333333"/>
                <w:sz w:val="20"/>
                <w:shd w:val="clear" w:color="auto" w:fill="FFFFFF"/>
              </w:rPr>
              <w:t xml:space="preserve"> </w:t>
            </w:r>
            <w:sdt>
              <w:sdtPr>
                <w:rPr>
                  <w:rFonts w:cs="Arial"/>
                  <w:color w:val="000000"/>
                  <w:sz w:val="20"/>
                  <w:shd w:val="clear" w:color="auto" w:fill="FFFFFF"/>
                </w:rPr>
                <w:tag w:val="MENDELEY_CITATION_v3_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"/>
                <w:id w:val="-2131318124"/>
                <w:placeholder>
                  <w:docPart w:val="DefaultPlaceholder_-1854013440"/>
                </w:placeholder>
              </w:sdtPr>
              <w:sdtEndPr/>
              <w:sdtContent>
                <w:r w:rsidR="007A1CF6" w:rsidRPr="007A1CF6">
                  <w:rPr>
                    <w:rFonts w:cs="Arial"/>
                    <w:color w:val="000000"/>
                    <w:sz w:val="20"/>
                    <w:shd w:val="clear" w:color="auto" w:fill="FFFFFF"/>
                  </w:rPr>
                  <w:t>(31,32)</w:t>
                </w:r>
              </w:sdtContent>
            </w:sdt>
            <w:r w:rsidR="00B110C1">
              <w:rPr>
                <w:rFonts w:cs="Arial"/>
                <w:color w:val="333333"/>
                <w:sz w:val="20"/>
                <w:shd w:val="clear" w:color="auto" w:fill="FFFFFF"/>
              </w:rPr>
              <w:t>.Tento nástroj používaný v multiprofesním týmu se zaměřuje zejména na dynamické a ochranné faktory a umožňuje řízení opatření v průběhu léčby.</w:t>
            </w:r>
            <w:r w:rsidR="005B4FE4">
              <w:rPr>
                <w:rFonts w:cs="Arial"/>
                <w:color w:val="333333"/>
                <w:sz w:val="20"/>
                <w:shd w:val="clear" w:color="auto" w:fill="FFFFFF"/>
              </w:rPr>
              <w:t xml:space="preserve"> </w:t>
            </w:r>
            <w:r w:rsidR="00B110C1">
              <w:rPr>
                <w:rFonts w:cs="Arial"/>
                <w:color w:val="333333"/>
                <w:sz w:val="20"/>
                <w:shd w:val="clear" w:color="auto" w:fill="FFFFFF"/>
              </w:rPr>
              <w:t>V ústavním ochranném léčení je hodnocení rizik nezbytné v různých časových bodech: při přijetí k posouzení potřeby bezpečnosti, v dalším průběhu plánování léčby, pro uvolnění režimu a v krizích, jakož i pro otázku pokračování umístění. Úzké propojení hodnocení rizik a léčby je předpokladem pro výběr léčebných opatření, zamezení incidentů v zařízení i mimo něj a pro upuštění od nadměrně restriktivní opatření a opožděné aplikace terapeutických opatření. Musí být úzce propojeno s rozhodovacími, komunikačními a dokumentačními postupy. Při posuzování rizik jsou identifikovány a hodnoceny statické (neměnné) a dynamické (v zásadě proměnlivé) rizikové faktory přítomné v individuálním případě, ale také ochranné faktory včetně sociálního prostředí.</w:t>
            </w:r>
          </w:p>
          <w:p w14:paraId="76DDAC75" w14:textId="77777777" w:rsidR="00985716" w:rsidRDefault="00985716" w:rsidP="000709D5">
            <w:pPr>
              <w:widowControl w:val="0"/>
              <w:spacing w:line="360" w:lineRule="auto"/>
              <w:jc w:val="both"/>
              <w:rPr>
                <w:rFonts w:cs="Arial"/>
                <w:color w:val="333333"/>
                <w:sz w:val="20"/>
                <w:shd w:val="clear" w:color="auto" w:fill="FFFFFF"/>
              </w:rPr>
            </w:pPr>
          </w:p>
          <w:p w14:paraId="312DF57F" w14:textId="77777777" w:rsidR="009C400D" w:rsidRPr="002F6B87" w:rsidRDefault="002F6B87" w:rsidP="000709D5">
            <w:pPr>
              <w:widowControl w:val="0"/>
              <w:spacing w:line="360" w:lineRule="auto"/>
              <w:jc w:val="both"/>
              <w:rPr>
                <w:rFonts w:cs="Arial"/>
                <w:b/>
                <w:color w:val="333333"/>
                <w:sz w:val="20"/>
                <w:shd w:val="clear" w:color="auto" w:fill="FFFFFF"/>
              </w:rPr>
            </w:pPr>
            <w:r w:rsidRPr="002F6B87">
              <w:rPr>
                <w:rFonts w:cs="Arial"/>
                <w:b/>
                <w:color w:val="333333"/>
                <w:sz w:val="20"/>
                <w:shd w:val="clear" w:color="auto" w:fill="FFFFFF"/>
              </w:rPr>
              <w:t>Pětistupňový systém hodnocení rizika a potřeb</w:t>
            </w:r>
          </w:p>
          <w:p w14:paraId="4B2FDFAE" w14:textId="77777777" w:rsidR="00332EE1" w:rsidRDefault="002F6B87" w:rsidP="00332EE1">
            <w:pPr>
              <w:widowControl w:val="0"/>
              <w:jc w:val="both"/>
              <w:rPr>
                <w:rFonts w:cs="Arial"/>
                <w:color w:val="333333"/>
                <w:sz w:val="20"/>
                <w:shd w:val="clear" w:color="auto" w:fill="FFFFFF"/>
              </w:rPr>
            </w:pPr>
            <w:r w:rsidRPr="002F6B87">
              <w:rPr>
                <w:rFonts w:cs="Arial"/>
                <w:color w:val="333333"/>
                <w:sz w:val="20"/>
                <w:shd w:val="clear" w:color="auto" w:fill="FFFFFF"/>
              </w:rPr>
              <w:t>V současné době jsou dostupné stovky nástrojů hodnocení rizika násilí, každý s vlastními stupni a kategoriemi rizika</w:t>
            </w:r>
            <w:r w:rsidR="00CF3C20">
              <w:rPr>
                <w:rFonts w:cs="Arial"/>
                <w:color w:val="333333"/>
                <w:sz w:val="20"/>
                <w:shd w:val="clear" w:color="auto" w:fill="FFFFFF"/>
              </w:rPr>
              <w:t xml:space="preserve"> </w:t>
            </w:r>
            <w:sdt>
              <w:sdtPr>
                <w:rPr>
                  <w:rFonts w:cs="Arial"/>
                  <w:color w:val="000000"/>
                  <w:sz w:val="20"/>
                  <w:shd w:val="clear" w:color="auto" w:fill="FFFFFF"/>
                </w:rPr>
                <w:tag w:val="MENDELEY_CITATION_v3_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"/>
                <w:id w:val="1606608129"/>
                <w:placeholder>
                  <w:docPart w:val="DefaultPlaceholder_-1854013440"/>
                </w:placeholder>
              </w:sdtPr>
              <w:sdtEndPr/>
              <w:sdtContent>
                <w:r w:rsidR="007A1CF6" w:rsidRPr="007A1CF6">
                  <w:rPr>
                    <w:rFonts w:cs="Arial"/>
                    <w:color w:val="000000"/>
                    <w:sz w:val="20"/>
                    <w:shd w:val="clear" w:color="auto" w:fill="FFFFFF"/>
                  </w:rPr>
                  <w:t>(33,34)</w:t>
                </w:r>
              </w:sdtContent>
            </w:sdt>
            <w:r w:rsidRPr="002F6B87">
              <w:rPr>
                <w:rFonts w:cs="Arial"/>
                <w:color w:val="333333"/>
                <w:sz w:val="20"/>
                <w:shd w:val="clear" w:color="auto" w:fill="FFFFFF"/>
              </w:rPr>
              <w:t>.  Výstupy hodnocení rizika u nástrojů uváděných výše jsou vzájemně obtížně srovnatelné, přestože často měří stejný konstrukt, tedy riziko násilí.</w:t>
            </w:r>
            <w:r>
              <w:rPr>
                <w:rFonts w:cs="Arial"/>
                <w:color w:val="333333"/>
                <w:sz w:val="20"/>
                <w:shd w:val="clear" w:color="auto" w:fill="FFFFFF"/>
              </w:rPr>
              <w:t xml:space="preserve"> Pětistupňový systém</w:t>
            </w:r>
            <w:r w:rsidRPr="002F6B87">
              <w:rPr>
                <w:rFonts w:cs="Arial"/>
                <w:color w:val="333333"/>
                <w:sz w:val="20"/>
                <w:shd w:val="clear" w:color="auto" w:fill="FFFFFF"/>
              </w:rPr>
              <w:t xml:space="preserve"> slouží jako jednotný jmenovatel, na který lze výstupy z jednotlivých hodnocení či výstupy hodnocení rizika získaných pomocí různých nástrojů převést, či přepočítat. Slouží tedy k návrhu stejné úrovně opatření či intervencí u osob, které jsou hodnoceny stejnou úrovní rizika a terapeutických potřeb k ovlivnění tohoto rizika. V případě zavedení napříč systémem péče tento rámec umožní jednotné doporučení úrovně opatření i při použití různých nástrojů, například hodnocení pomocí STATIC-99 s výstupem 1-3 body řadí danou osobu do úrovně III.</w:t>
            </w:r>
            <w:r w:rsidR="000709D5">
              <w:rPr>
                <w:rFonts w:cs="Arial"/>
                <w:color w:val="333333"/>
                <w:sz w:val="20"/>
                <w:shd w:val="clear" w:color="auto" w:fill="FFFFFF"/>
              </w:rPr>
              <w:t xml:space="preserve"> </w:t>
            </w:r>
            <w:r w:rsidRPr="002F6B87">
              <w:rPr>
                <w:rFonts w:cs="Arial"/>
                <w:color w:val="333333"/>
                <w:sz w:val="20"/>
                <w:shd w:val="clear" w:color="auto" w:fill="FFFFFF"/>
              </w:rPr>
              <w:t>stupně v rámci Pětistupňového mod</w:t>
            </w:r>
            <w:r w:rsidR="000709D5">
              <w:rPr>
                <w:rFonts w:cs="Arial"/>
                <w:color w:val="333333"/>
                <w:sz w:val="20"/>
                <w:shd w:val="clear" w:color="auto" w:fill="FFFFFF"/>
              </w:rPr>
              <w:t>elu</w:t>
            </w:r>
            <w:r w:rsidRPr="002F6B87">
              <w:rPr>
                <w:rFonts w:cs="Arial"/>
                <w:color w:val="333333"/>
                <w:sz w:val="20"/>
                <w:shd w:val="clear" w:color="auto" w:fill="FFFFFF"/>
              </w:rPr>
              <w:t xml:space="preserve"> a 4-5 bodů do úrovně IV. </w:t>
            </w:r>
            <w:r w:rsidR="00332EE1" w:rsidRPr="002F6B87">
              <w:rPr>
                <w:rFonts w:cs="Arial"/>
                <w:color w:val="333333"/>
                <w:sz w:val="20"/>
                <w:shd w:val="clear" w:color="auto" w:fill="FFFFFF"/>
              </w:rPr>
              <w:t>S</w:t>
            </w:r>
            <w:r w:rsidRPr="002F6B87">
              <w:rPr>
                <w:rFonts w:cs="Arial"/>
                <w:color w:val="333333"/>
                <w:sz w:val="20"/>
                <w:shd w:val="clear" w:color="auto" w:fill="FFFFFF"/>
              </w:rPr>
              <w:t>tupně</w:t>
            </w:r>
            <w:r w:rsidR="00332EE1">
              <w:rPr>
                <w:rFonts w:cs="Arial"/>
                <w:color w:val="000000"/>
                <w:sz w:val="20"/>
                <w:shd w:val="clear" w:color="auto" w:fill="FFFFFF"/>
              </w:rPr>
              <w:t xml:space="preserve"> </w:t>
            </w:r>
            <w:sdt>
              <w:sdtPr>
                <w:rPr>
                  <w:rFonts w:cs="Arial"/>
                  <w:color w:val="000000"/>
                  <w:sz w:val="20"/>
                  <w:shd w:val="clear" w:color="auto" w:fill="FFFFFF"/>
                </w:rPr>
                <w:tag w:val="MENDELEY_CITATION_v3_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"/>
                <w:id w:val="-450932265"/>
                <w:placeholder>
                  <w:docPart w:val="DefaultPlaceholder_-1854013440"/>
                </w:placeholder>
              </w:sdtPr>
              <w:sdtEndPr/>
              <w:sdtContent>
                <w:r w:rsidR="007A1CF6" w:rsidRPr="007A1CF6">
                  <w:rPr>
                    <w:rFonts w:cs="Arial"/>
                    <w:color w:val="000000"/>
                    <w:sz w:val="20"/>
                    <w:shd w:val="clear" w:color="auto" w:fill="FFFFFF"/>
                  </w:rPr>
                  <w:t>(35)</w:t>
                </w:r>
              </w:sdtContent>
            </w:sdt>
            <w:r w:rsidRPr="002F6B87">
              <w:rPr>
                <w:rFonts w:cs="Arial"/>
                <w:color w:val="333333"/>
                <w:sz w:val="20"/>
                <w:shd w:val="clear" w:color="auto" w:fill="FFFFFF"/>
              </w:rPr>
              <w:t>. Stejně tak není nijak problematické formulovat výstupy hodnocení získané v rámci SOP modelu použitím  SVR-20V2 (nízké, střední, vysoké riziko které jsou doplněny o kategorii I. v případě hodnocení osob na úrovni populačního rizika a výjimečnou kategorii rizika v úrovni V</w:t>
            </w:r>
            <w:r w:rsidR="003D5E81">
              <w:rPr>
                <w:rFonts w:cs="Arial"/>
                <w:color w:val="333333"/>
                <w:sz w:val="20"/>
                <w:shd w:val="clear" w:color="auto" w:fill="FFFFFF"/>
              </w:rPr>
              <w:t>.,</w:t>
            </w:r>
            <w:r w:rsidRPr="002F6B87">
              <w:rPr>
                <w:rFonts w:cs="Arial"/>
                <w:color w:val="333333"/>
                <w:sz w:val="20"/>
                <w:shd w:val="clear" w:color="auto" w:fill="FFFFFF"/>
              </w:rPr>
              <w:t xml:space="preserve"> tedy s rizikem vysoce nad průměrem) v těchto kategoriích a dosáhnout sjednocení doporučení dávaných soudům, policii či kolegům v případě přehodnocení efektu léčby</w:t>
            </w:r>
            <w:r w:rsidR="00332EE1">
              <w:rPr>
                <w:rFonts w:cs="Arial"/>
                <w:color w:val="333333"/>
                <w:sz w:val="20"/>
                <w:shd w:val="clear" w:color="auto" w:fill="FFFFFF"/>
              </w:rPr>
              <w:t>.</w:t>
            </w:r>
          </w:p>
          <w:p w14:paraId="06A4E830" w14:textId="77777777" w:rsidR="00332EE1" w:rsidRDefault="00332EE1" w:rsidP="00332EE1">
            <w:pPr>
              <w:widowControl w:val="0"/>
              <w:rPr>
                <w:rFonts w:cs="Arial"/>
                <w:color w:val="333333"/>
                <w:sz w:val="20"/>
                <w:shd w:val="clear" w:color="auto" w:fill="FFFFFF"/>
              </w:rPr>
            </w:pPr>
          </w:p>
          <w:p w14:paraId="7F6C21F8" w14:textId="77777777" w:rsidR="009C400D" w:rsidRDefault="000709D5" w:rsidP="00332EE1">
            <w:pPr>
              <w:widowControl w:val="0"/>
              <w:rPr>
                <w:rFonts w:cs="Arial"/>
                <w:color w:val="333333"/>
                <w:sz w:val="20"/>
                <w:shd w:val="clear" w:color="auto" w:fill="FFFFFF"/>
              </w:rPr>
            </w:pPr>
            <w:r>
              <w:rPr>
                <w:rFonts w:cs="Arial"/>
                <w:noProof/>
                <w:color w:val="333333"/>
                <w:sz w:val="20"/>
                <w:shd w:val="clear" w:color="auto" w:fill="FFFFFF"/>
              </w:rPr>
              <w:drawing>
                <wp:inline distT="0" distB="0" distL="0" distR="0" wp14:anchorId="60E616B7" wp14:editId="76024810">
                  <wp:extent cx="5940425" cy="3521710"/>
                  <wp:effectExtent l="0" t="0" r="3175" b="254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ětistupňový systém.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0425" cy="3521710"/>
                          </a:xfrm>
                          <a:prstGeom prst="rect">
                            <a:avLst/>
                          </a:prstGeom>
                        </pic:spPr>
                      </pic:pic>
                    </a:graphicData>
                  </a:graphic>
                </wp:inline>
              </w:drawing>
            </w:r>
          </w:p>
          <w:p w14:paraId="7260318F" w14:textId="77777777" w:rsidR="009C400D" w:rsidRDefault="009C400D" w:rsidP="000709D5">
            <w:pPr>
              <w:widowControl w:val="0"/>
              <w:spacing w:line="360" w:lineRule="auto"/>
              <w:jc w:val="both"/>
              <w:rPr>
                <w:rFonts w:cs="Arial"/>
                <w:color w:val="333333"/>
                <w:sz w:val="20"/>
                <w:shd w:val="clear" w:color="auto" w:fill="FFFFFF"/>
              </w:rPr>
            </w:pPr>
          </w:p>
          <w:p w14:paraId="6F5A2E90" w14:textId="77777777" w:rsidR="009C400D" w:rsidRDefault="00B110C1" w:rsidP="000709D5">
            <w:pPr>
              <w:widowControl w:val="0"/>
              <w:jc w:val="both"/>
              <w:rPr>
                <w:rFonts w:cs="Arial"/>
                <w:b/>
                <w:color w:val="333333"/>
                <w:sz w:val="20"/>
                <w:shd w:val="clear" w:color="auto" w:fill="FFFFFF"/>
              </w:rPr>
            </w:pPr>
            <w:r>
              <w:rPr>
                <w:rFonts w:cs="Arial"/>
                <w:b/>
                <w:color w:val="333333"/>
                <w:sz w:val="20"/>
                <w:shd w:val="clear" w:color="auto" w:fill="FFFFFF"/>
              </w:rPr>
              <w:t>V léčbě pacientů s ochranným léčením má poskytovatel oproti pacientům bez ochranného léčení řadu zákonných povinností podle zákona č. 373/2011 Sb., o specifických zdravotních službách a podle trestního řádu, popř. dalších právních předpisů:</w:t>
            </w:r>
          </w:p>
          <w:p w14:paraId="71B92EA4" w14:textId="77777777" w:rsidR="009C400D" w:rsidRDefault="009C400D" w:rsidP="000709D5">
            <w:pPr>
              <w:widowControl w:val="0"/>
              <w:jc w:val="both"/>
              <w:rPr>
                <w:rFonts w:cs="Arial"/>
                <w:b/>
                <w:color w:val="333333"/>
                <w:sz w:val="20"/>
                <w:shd w:val="clear" w:color="auto" w:fill="FFFFFF"/>
              </w:rPr>
            </w:pPr>
          </w:p>
          <w:p w14:paraId="683F2BCF" w14:textId="77777777" w:rsidR="009C400D" w:rsidRDefault="00B110C1" w:rsidP="000709D5">
            <w:pPr>
              <w:widowControl w:val="0"/>
              <w:numPr>
                <w:ilvl w:val="0"/>
                <w:numId w:val="5"/>
              </w:numPr>
              <w:ind w:left="355" w:hanging="283"/>
              <w:jc w:val="both"/>
              <w:rPr>
                <w:rFonts w:cs="Arial"/>
                <w:color w:val="333333"/>
                <w:sz w:val="20"/>
                <w:shd w:val="clear" w:color="auto" w:fill="FFFFFF"/>
              </w:rPr>
            </w:pPr>
            <w:r>
              <w:rPr>
                <w:rFonts w:cs="Arial"/>
                <w:color w:val="333333"/>
                <w:sz w:val="20"/>
                <w:shd w:val="clear" w:color="auto" w:fill="FFFFFF"/>
              </w:rPr>
              <w:t>Administrativa po obdržení nařízení ochranného léčení: Poskytovatel zaeviduje pacienta do informačního systému (IS) nemocnice, pokud některé dokumenty chybí, dožádá poskytovatel chybějící dokumenty.</w:t>
            </w:r>
          </w:p>
          <w:p w14:paraId="5A808322" w14:textId="77777777" w:rsidR="009C400D" w:rsidRDefault="00B110C1" w:rsidP="000709D5">
            <w:pPr>
              <w:widowControl w:val="0"/>
              <w:numPr>
                <w:ilvl w:val="0"/>
                <w:numId w:val="5"/>
              </w:numPr>
              <w:ind w:left="355" w:hanging="283"/>
              <w:jc w:val="both"/>
              <w:rPr>
                <w:rFonts w:cs="Arial"/>
                <w:color w:val="333333"/>
                <w:sz w:val="20"/>
                <w:shd w:val="clear" w:color="auto" w:fill="FFFFFF"/>
              </w:rPr>
            </w:pPr>
            <w:r>
              <w:rPr>
                <w:rFonts w:cs="Arial"/>
                <w:color w:val="333333"/>
                <w:sz w:val="20"/>
                <w:shd w:val="clear" w:color="auto" w:fill="FFFFFF"/>
              </w:rPr>
              <w:t>Poskytovatel je povinen sdělit soudu, že odsouzený (jak jej označují soudy) může nastoupit kdykoli v termínu určeném soudem.</w:t>
            </w:r>
          </w:p>
          <w:p w14:paraId="0F338E84" w14:textId="77777777" w:rsidR="009C400D" w:rsidRDefault="00B110C1" w:rsidP="000709D5">
            <w:pPr>
              <w:widowControl w:val="0"/>
              <w:numPr>
                <w:ilvl w:val="0"/>
                <w:numId w:val="5"/>
              </w:numPr>
              <w:ind w:left="355" w:hanging="283"/>
              <w:jc w:val="both"/>
              <w:rPr>
                <w:rFonts w:cs="Arial"/>
                <w:color w:val="333333"/>
                <w:sz w:val="20"/>
                <w:shd w:val="clear" w:color="auto" w:fill="FFFFFF"/>
              </w:rPr>
            </w:pPr>
            <w:r>
              <w:rPr>
                <w:rFonts w:cs="Arial"/>
                <w:color w:val="333333"/>
                <w:sz w:val="20"/>
                <w:shd w:val="clear" w:color="auto" w:fill="FFFFFF"/>
              </w:rPr>
              <w:t>Poskytovatelé musejí přijímat všechny pacienty, kteří do spádové psychiatrické nemocnice mají pravomocně nařízeno ochranné léčení ústavní. Jediný zákonný důvod, proč takového pacienta nepřijmout, by byl dle § 84 odst. 2 zákona č. 373/2011 Sb., o specifických zdravotních službách,</w:t>
            </w:r>
            <w:r>
              <w:rPr>
                <w:rFonts w:cs="Arial"/>
                <w:b/>
                <w:color w:val="333333"/>
                <w:sz w:val="20"/>
                <w:shd w:val="clear" w:color="auto" w:fill="FFFFFF"/>
              </w:rPr>
              <w:t xml:space="preserve"> </w:t>
            </w:r>
            <w:r>
              <w:rPr>
                <w:rFonts w:cs="Arial"/>
                <w:color w:val="333333"/>
                <w:sz w:val="20"/>
                <w:shd w:val="clear" w:color="auto" w:fill="FFFFFF"/>
              </w:rPr>
              <w:t xml:space="preserve">„překročení únosného pracovního zatížení“ – v takovém případě má poskytovatel povinnost oznámit tuto skutečnost soudu, který ochranné léčení nařídil, a zároveň uvést předpokládaný termín přijetí (§ 87 odst. 2 písm. a zákona č. 373/2011 </w:t>
            </w:r>
            <w:proofErr w:type="gramStart"/>
            <w:r>
              <w:rPr>
                <w:rFonts w:cs="Arial"/>
                <w:color w:val="333333"/>
                <w:sz w:val="20"/>
                <w:shd w:val="clear" w:color="auto" w:fill="FFFFFF"/>
              </w:rPr>
              <w:t>Sb.,o</w:t>
            </w:r>
            <w:proofErr w:type="gramEnd"/>
            <w:r>
              <w:rPr>
                <w:rFonts w:cs="Arial"/>
                <w:color w:val="333333"/>
                <w:sz w:val="20"/>
                <w:shd w:val="clear" w:color="auto" w:fill="FFFFFF"/>
              </w:rPr>
              <w:t xml:space="preserve"> specifických zdravotních službách).</w:t>
            </w:r>
          </w:p>
          <w:p w14:paraId="47EF054A" w14:textId="77777777" w:rsidR="009C400D" w:rsidRDefault="00B110C1" w:rsidP="000709D5">
            <w:pPr>
              <w:pStyle w:val="Odstavecseseznamem"/>
              <w:widowControl w:val="0"/>
              <w:numPr>
                <w:ilvl w:val="0"/>
                <w:numId w:val="5"/>
              </w:numPr>
              <w:ind w:left="355" w:hanging="283"/>
              <w:contextualSpacing/>
              <w:jc w:val="both"/>
              <w:rPr>
                <w:rFonts w:ascii="Arial" w:eastAsia="Times New Roman" w:hAnsi="Arial" w:cs="Arial"/>
                <w:color w:val="333333"/>
                <w:sz w:val="20"/>
                <w:szCs w:val="20"/>
                <w:shd w:val="clear" w:color="auto" w:fill="FFFFFF"/>
              </w:rPr>
            </w:pPr>
            <w:r>
              <w:rPr>
                <w:rFonts w:ascii="Arial" w:eastAsia="Times New Roman" w:hAnsi="Arial" w:cs="Arial"/>
                <w:color w:val="333333"/>
                <w:sz w:val="20"/>
                <w:szCs w:val="20"/>
                <w:shd w:val="clear" w:color="auto" w:fill="FFFFFF"/>
              </w:rPr>
              <w:t>Poskytovatelé musejí odpovídat na další dotazy soudů, věznic, odsouzených a jejich rodin, kteří žádají např. o podmíněné propuštění z VTOS a potřebují potvrzení, že poskytovatel je přijme.</w:t>
            </w:r>
          </w:p>
          <w:p w14:paraId="37AACF96" w14:textId="77777777" w:rsidR="009C400D" w:rsidRDefault="00B110C1" w:rsidP="000709D5">
            <w:pPr>
              <w:widowControl w:val="0"/>
              <w:numPr>
                <w:ilvl w:val="0"/>
                <w:numId w:val="5"/>
              </w:numPr>
              <w:ind w:left="355" w:hanging="283"/>
              <w:jc w:val="both"/>
              <w:rPr>
                <w:rFonts w:cs="Arial"/>
                <w:color w:val="333333"/>
                <w:sz w:val="20"/>
                <w:shd w:val="clear" w:color="auto" w:fill="FFFFFF"/>
              </w:rPr>
            </w:pPr>
            <w:r>
              <w:rPr>
                <w:rFonts w:cs="Arial"/>
                <w:color w:val="333333"/>
                <w:sz w:val="20"/>
                <w:shd w:val="clear" w:color="auto" w:fill="FFFFFF"/>
              </w:rPr>
              <w:t xml:space="preserve">Poskytovatel je povinen oznámit soudu, který ochranné léčení nařídil, započetí ochranného léčení podle § 351 odst. 4 </w:t>
            </w:r>
            <w:proofErr w:type="spellStart"/>
            <w:r>
              <w:rPr>
                <w:rFonts w:cs="Arial"/>
                <w:color w:val="333333"/>
                <w:sz w:val="20"/>
                <w:shd w:val="clear" w:color="auto" w:fill="FFFFFF"/>
              </w:rPr>
              <w:t>tr</w:t>
            </w:r>
            <w:proofErr w:type="spellEnd"/>
            <w:r>
              <w:rPr>
                <w:rFonts w:cs="Arial"/>
                <w:color w:val="333333"/>
                <w:sz w:val="20"/>
                <w:shd w:val="clear" w:color="auto" w:fill="FFFFFF"/>
              </w:rPr>
              <w:t>. řádu.</w:t>
            </w:r>
          </w:p>
          <w:p w14:paraId="2EEA6FF4" w14:textId="77777777" w:rsidR="009C400D" w:rsidRDefault="00B110C1" w:rsidP="000709D5">
            <w:pPr>
              <w:widowControl w:val="0"/>
              <w:numPr>
                <w:ilvl w:val="0"/>
                <w:numId w:val="5"/>
              </w:numPr>
              <w:ind w:left="358" w:hanging="284"/>
              <w:jc w:val="both"/>
              <w:rPr>
                <w:rFonts w:cs="Arial"/>
                <w:color w:val="333333"/>
                <w:sz w:val="20"/>
                <w:shd w:val="clear" w:color="auto" w:fill="FFFFFF"/>
              </w:rPr>
            </w:pPr>
            <w:r>
              <w:rPr>
                <w:rFonts w:cs="Arial"/>
                <w:color w:val="333333"/>
                <w:sz w:val="20"/>
                <w:shd w:val="clear" w:color="auto" w:fill="FFFFFF"/>
              </w:rPr>
              <w:t xml:space="preserve">Poskytovatel je povinen dle § 85 odst. 3 zákona č. 373/2011 </w:t>
            </w:r>
            <w:proofErr w:type="gramStart"/>
            <w:r>
              <w:rPr>
                <w:rFonts w:cs="Arial"/>
                <w:color w:val="333333"/>
                <w:sz w:val="20"/>
                <w:shd w:val="clear" w:color="auto" w:fill="FFFFFF"/>
              </w:rPr>
              <w:t>Sb.,o</w:t>
            </w:r>
            <w:proofErr w:type="gramEnd"/>
            <w:r>
              <w:rPr>
                <w:rFonts w:cs="Arial"/>
                <w:color w:val="333333"/>
                <w:sz w:val="20"/>
                <w:shd w:val="clear" w:color="auto" w:fill="FFFFFF"/>
              </w:rPr>
              <w:t xml:space="preserve"> specifických zdravotních službách, prokazatelně při přijetí seznámit pacienta se svými právy a povinnostmi, s předpokládanou dobou léčení a možností změny formy, s individuálním léčebným postupem a s vnitřním řádem.</w:t>
            </w:r>
          </w:p>
          <w:p w14:paraId="72D5C1E6" w14:textId="77777777" w:rsidR="009C400D" w:rsidRDefault="00B110C1" w:rsidP="000709D5">
            <w:pPr>
              <w:pStyle w:val="l2"/>
              <w:widowControl w:val="0"/>
              <w:numPr>
                <w:ilvl w:val="0"/>
                <w:numId w:val="6"/>
              </w:numPr>
              <w:spacing w:beforeAutospacing="0" w:afterAutospacing="0"/>
              <w:ind w:left="355" w:hanging="283"/>
              <w:jc w:val="both"/>
              <w:rPr>
                <w:rFonts w:ascii="Arial" w:hAnsi="Arial" w:cs="Arial"/>
                <w:color w:val="333333"/>
                <w:sz w:val="20"/>
                <w:szCs w:val="20"/>
                <w:shd w:val="clear" w:color="auto" w:fill="FFFFFF"/>
              </w:rPr>
            </w:pPr>
            <w:r>
              <w:rPr>
                <w:rFonts w:ascii="Arial" w:hAnsi="Arial" w:cs="Arial"/>
                <w:color w:val="333333"/>
                <w:sz w:val="20"/>
                <w:szCs w:val="20"/>
                <w:shd w:val="clear" w:color="auto" w:fill="FFFFFF"/>
              </w:rPr>
              <w:t>§ 85 zákona č. 373/2011 Sb.,o specifických zdravotních službách: Poskytovatel může pacientovi zakázat propustku, návštěvu, použití telefonu, předávání korespondence, jestliže by to závažně narušilo individuální léčebný postup; rovněž může kontrolovat balíky pacienta; důvody zákazu nebo kontroly zaznamená do zdravotnické dokumentace; pacientovi nelze zakázat návštěvy jeho právního zástupce nebo zástupce organizace poskytující poradenství pacientům a používání telefonu a písemný styk při komunikaci s těmito zástupci. Je nepřípustné omezení nebo kontrola korespondence mezi pacientem a opatrovníkem, právním zástupcem, zástupcem organizace poskytující poradenství pacientům, orgány veřejné moci, Veřejným ochráncem práv, diplomatickou misí nebo konzulárním úřadem cizího státu, mezinárodní organizací, která podle mezinárodní úmluvy, jíž je ČR vázána, je příslušná k projednávání podnětů týkajících se ochrany lidských práv.</w:t>
            </w:r>
          </w:p>
          <w:p w14:paraId="0D7C81BB" w14:textId="77777777" w:rsidR="009C400D" w:rsidRDefault="00B110C1" w:rsidP="000709D5">
            <w:pPr>
              <w:pStyle w:val="l3"/>
              <w:widowControl w:val="0"/>
              <w:numPr>
                <w:ilvl w:val="0"/>
                <w:numId w:val="6"/>
              </w:numPr>
              <w:spacing w:beforeAutospacing="0" w:afterAutospacing="0"/>
              <w:ind w:left="355" w:hanging="283"/>
              <w:jc w:val="both"/>
              <w:rPr>
                <w:rFonts w:ascii="Arial" w:hAnsi="Arial" w:cs="Arial"/>
                <w:color w:val="333333"/>
                <w:sz w:val="20"/>
                <w:szCs w:val="20"/>
                <w:shd w:val="clear" w:color="auto" w:fill="FFFFFF"/>
              </w:rPr>
            </w:pPr>
            <w:r>
              <w:rPr>
                <w:rFonts w:ascii="Arial" w:hAnsi="Arial" w:cs="Arial"/>
                <w:color w:val="333333"/>
                <w:sz w:val="20"/>
                <w:szCs w:val="20"/>
                <w:shd w:val="clear" w:color="auto" w:fill="FFFFFF"/>
              </w:rPr>
              <w:t xml:space="preserve">§ 86 zákona č. 373/2011 </w:t>
            </w:r>
            <w:proofErr w:type="gramStart"/>
            <w:r>
              <w:rPr>
                <w:rFonts w:ascii="Arial" w:hAnsi="Arial" w:cs="Arial"/>
                <w:color w:val="333333"/>
                <w:sz w:val="20"/>
                <w:szCs w:val="20"/>
                <w:shd w:val="clear" w:color="auto" w:fill="FFFFFF"/>
              </w:rPr>
              <w:t>Sb.,o</w:t>
            </w:r>
            <w:proofErr w:type="gramEnd"/>
            <w:r>
              <w:rPr>
                <w:rFonts w:ascii="Arial" w:hAnsi="Arial" w:cs="Arial"/>
                <w:color w:val="333333"/>
                <w:sz w:val="20"/>
                <w:szCs w:val="20"/>
                <w:shd w:val="clear" w:color="auto" w:fill="FFFFFF"/>
              </w:rPr>
              <w:t xml:space="preserve"> specifických zdravotních službách: Poskytovatel propustku povolí, je-li zdravotní stav pacienta stabilizovaný a není-li to v rozporu s účelem ochranného léčení a nenaruší-li to individuální léčebný postup. Žádost pacienta obsahuje dobu propustky, adresu místa, na němž se bude pacient zdržovat a je součástí zdravotnické dokumentace. Pokud poskytovatel propustku nepovolí, učiní o tom záznam a pacient může podat novou žádost nejdříve za 7 dní.</w:t>
            </w:r>
          </w:p>
          <w:p w14:paraId="7C898912" w14:textId="77777777" w:rsidR="009C400D" w:rsidRDefault="00B110C1" w:rsidP="000709D5">
            <w:pPr>
              <w:pStyle w:val="l4"/>
              <w:widowControl w:val="0"/>
              <w:numPr>
                <w:ilvl w:val="0"/>
                <w:numId w:val="6"/>
              </w:numPr>
              <w:spacing w:beforeAutospacing="0" w:afterAutospacing="0"/>
              <w:ind w:left="355" w:hanging="283"/>
              <w:jc w:val="both"/>
              <w:rPr>
                <w:rFonts w:ascii="Arial" w:hAnsi="Arial" w:cs="Arial"/>
                <w:color w:val="333333"/>
                <w:sz w:val="20"/>
                <w:szCs w:val="20"/>
                <w:shd w:val="clear" w:color="auto" w:fill="FFFFFF"/>
              </w:rPr>
            </w:pPr>
            <w:r>
              <w:rPr>
                <w:rFonts w:ascii="Arial" w:hAnsi="Arial" w:cs="Arial"/>
                <w:color w:val="333333"/>
                <w:sz w:val="20"/>
                <w:szCs w:val="20"/>
                <w:shd w:val="clear" w:color="auto" w:fill="FFFFFF"/>
              </w:rPr>
              <w:t xml:space="preserve">§ 87 odst. 2 písm. b zákona č. 373/2011 </w:t>
            </w:r>
            <w:proofErr w:type="gramStart"/>
            <w:r>
              <w:rPr>
                <w:rFonts w:ascii="Arial" w:hAnsi="Arial" w:cs="Arial"/>
                <w:color w:val="333333"/>
                <w:sz w:val="20"/>
                <w:szCs w:val="20"/>
                <w:shd w:val="clear" w:color="auto" w:fill="FFFFFF"/>
              </w:rPr>
              <w:t>Sb.,o</w:t>
            </w:r>
            <w:proofErr w:type="gramEnd"/>
            <w:r>
              <w:rPr>
                <w:rFonts w:ascii="Arial" w:hAnsi="Arial" w:cs="Arial"/>
                <w:color w:val="333333"/>
                <w:sz w:val="20"/>
                <w:szCs w:val="20"/>
                <w:shd w:val="clear" w:color="auto" w:fill="FFFFFF"/>
              </w:rPr>
              <w:t xml:space="preserve"> specifických zdravotních službách: Poskytovatel je povinen oznámit do 24 hodin soudu, který ochranné léčení nařídil, že</w:t>
            </w:r>
          </w:p>
          <w:p w14:paraId="435C62D6" w14:textId="77777777" w:rsidR="009C400D" w:rsidRDefault="00B110C1" w:rsidP="000709D5">
            <w:pPr>
              <w:pStyle w:val="l4"/>
              <w:widowControl w:val="0"/>
              <w:numPr>
                <w:ilvl w:val="0"/>
                <w:numId w:val="6"/>
              </w:numPr>
              <w:spacing w:beforeAutospacing="0" w:afterAutospacing="0"/>
              <w:jc w:val="both"/>
              <w:rPr>
                <w:rFonts w:ascii="Arial" w:hAnsi="Arial" w:cs="Arial"/>
                <w:color w:val="333333"/>
                <w:sz w:val="20"/>
                <w:szCs w:val="20"/>
                <w:shd w:val="clear" w:color="auto" w:fill="FFFFFF"/>
              </w:rPr>
            </w:pPr>
            <w:r>
              <w:rPr>
                <w:rFonts w:ascii="Arial" w:hAnsi="Arial" w:cs="Arial"/>
                <w:color w:val="333333"/>
                <w:sz w:val="20"/>
                <w:szCs w:val="20"/>
                <w:shd w:val="clear" w:color="auto" w:fill="FFFFFF"/>
              </w:rPr>
              <w:t>pacient byl z důvodu zdravotního stavu přeložen do jiného zdravotnického zařízení;</w:t>
            </w:r>
          </w:p>
          <w:p w14:paraId="4A4889C7" w14:textId="77777777" w:rsidR="009C400D" w:rsidRDefault="00B110C1" w:rsidP="000709D5">
            <w:pPr>
              <w:pStyle w:val="l4"/>
              <w:widowControl w:val="0"/>
              <w:numPr>
                <w:ilvl w:val="0"/>
                <w:numId w:val="6"/>
              </w:numPr>
              <w:spacing w:beforeAutospacing="0" w:afterAutospacing="0"/>
              <w:jc w:val="both"/>
              <w:rPr>
                <w:rFonts w:ascii="Arial" w:hAnsi="Arial" w:cs="Arial"/>
                <w:color w:val="333333"/>
                <w:sz w:val="20"/>
                <w:szCs w:val="20"/>
                <w:shd w:val="clear" w:color="auto" w:fill="FFFFFF"/>
              </w:rPr>
            </w:pPr>
            <w:r>
              <w:rPr>
                <w:rFonts w:ascii="Arial" w:hAnsi="Arial" w:cs="Arial"/>
                <w:color w:val="333333"/>
                <w:sz w:val="20"/>
                <w:szCs w:val="20"/>
                <w:shd w:val="clear" w:color="auto" w:fill="FFFFFF"/>
              </w:rPr>
              <w:t>v rozporu s podmínkami ochranného léčení se ze zdravotnického zařízení vzdálil;</w:t>
            </w:r>
          </w:p>
          <w:p w14:paraId="5BDA6F8F" w14:textId="77777777" w:rsidR="009C400D" w:rsidRDefault="00B110C1" w:rsidP="000709D5">
            <w:pPr>
              <w:pStyle w:val="l2"/>
              <w:widowControl w:val="0"/>
              <w:numPr>
                <w:ilvl w:val="0"/>
                <w:numId w:val="6"/>
              </w:numPr>
              <w:spacing w:beforeAutospacing="0" w:afterAutospacing="0"/>
              <w:ind w:left="355" w:hanging="283"/>
              <w:jc w:val="both"/>
              <w:rPr>
                <w:rFonts w:ascii="Arial" w:hAnsi="Arial" w:cs="Arial"/>
                <w:color w:val="333333"/>
                <w:sz w:val="20"/>
                <w:szCs w:val="20"/>
                <w:shd w:val="clear" w:color="auto" w:fill="FFFFFF"/>
              </w:rPr>
            </w:pPr>
            <w:r>
              <w:rPr>
                <w:rFonts w:ascii="Arial" w:hAnsi="Arial" w:cs="Arial"/>
                <w:color w:val="333333"/>
                <w:sz w:val="20"/>
                <w:szCs w:val="20"/>
                <w:shd w:val="clear" w:color="auto" w:fill="FFFFFF"/>
              </w:rPr>
              <w:t xml:space="preserve">§ 88 zákona č. 373/2011 </w:t>
            </w:r>
            <w:proofErr w:type="gramStart"/>
            <w:r>
              <w:rPr>
                <w:rFonts w:ascii="Arial" w:hAnsi="Arial" w:cs="Arial"/>
                <w:color w:val="333333"/>
                <w:sz w:val="20"/>
                <w:szCs w:val="20"/>
                <w:shd w:val="clear" w:color="auto" w:fill="FFFFFF"/>
              </w:rPr>
              <w:t>Sb.,o</w:t>
            </w:r>
            <w:proofErr w:type="gramEnd"/>
            <w:r>
              <w:rPr>
                <w:rFonts w:ascii="Arial" w:hAnsi="Arial" w:cs="Arial"/>
                <w:color w:val="333333"/>
                <w:sz w:val="20"/>
                <w:szCs w:val="20"/>
                <w:shd w:val="clear" w:color="auto" w:fill="FFFFFF"/>
              </w:rPr>
              <w:t xml:space="preserve"> specifických zdravotních službách: Pacient v ochranném léčení je povinen:</w:t>
            </w:r>
          </w:p>
          <w:p w14:paraId="65F699BD" w14:textId="77777777" w:rsidR="009C400D" w:rsidRDefault="00B110C1" w:rsidP="000709D5">
            <w:pPr>
              <w:pStyle w:val="l2"/>
              <w:widowControl w:val="0"/>
              <w:numPr>
                <w:ilvl w:val="0"/>
                <w:numId w:val="7"/>
              </w:numPr>
              <w:spacing w:beforeAutospacing="0" w:afterAutospacing="0"/>
              <w:jc w:val="both"/>
              <w:rPr>
                <w:rFonts w:ascii="Arial" w:hAnsi="Arial" w:cs="Arial"/>
                <w:color w:val="333333"/>
                <w:sz w:val="20"/>
                <w:szCs w:val="20"/>
                <w:shd w:val="clear" w:color="auto" w:fill="FFFFFF"/>
              </w:rPr>
            </w:pPr>
            <w:r>
              <w:rPr>
                <w:rFonts w:ascii="Arial" w:hAnsi="Arial" w:cs="Arial"/>
                <w:color w:val="333333"/>
                <w:sz w:val="20"/>
                <w:szCs w:val="20"/>
                <w:shd w:val="clear" w:color="auto" w:fill="FFFFFF"/>
              </w:rPr>
              <w:t xml:space="preserve">podrobit se individuálnímu léčebnému postupu stanovenému pro ochranné léčení, ale zdravotní výkony nesouvisející s ochranným </w:t>
            </w:r>
            <w:proofErr w:type="gramStart"/>
            <w:r>
              <w:rPr>
                <w:rFonts w:ascii="Arial" w:hAnsi="Arial" w:cs="Arial"/>
                <w:color w:val="333333"/>
                <w:sz w:val="20"/>
                <w:szCs w:val="20"/>
                <w:shd w:val="clear" w:color="auto" w:fill="FFFFFF"/>
              </w:rPr>
              <w:t>léčením  probíhají</w:t>
            </w:r>
            <w:proofErr w:type="gramEnd"/>
            <w:r>
              <w:rPr>
                <w:rFonts w:ascii="Arial" w:hAnsi="Arial" w:cs="Arial"/>
                <w:color w:val="333333"/>
                <w:sz w:val="20"/>
                <w:szCs w:val="20"/>
                <w:shd w:val="clear" w:color="auto" w:fill="FFFFFF"/>
              </w:rPr>
              <w:t xml:space="preserve"> se souhlasem pacienta,</w:t>
            </w:r>
          </w:p>
          <w:p w14:paraId="4074CADE" w14:textId="77777777" w:rsidR="009C400D" w:rsidRDefault="00B110C1" w:rsidP="000709D5">
            <w:pPr>
              <w:pStyle w:val="l2"/>
              <w:widowControl w:val="0"/>
              <w:numPr>
                <w:ilvl w:val="0"/>
                <w:numId w:val="7"/>
              </w:numPr>
              <w:spacing w:beforeAutospacing="0" w:afterAutospacing="0"/>
              <w:jc w:val="both"/>
              <w:rPr>
                <w:rFonts w:ascii="Arial" w:hAnsi="Arial" w:cs="Arial"/>
                <w:color w:val="333333"/>
                <w:sz w:val="20"/>
                <w:szCs w:val="20"/>
                <w:shd w:val="clear" w:color="auto" w:fill="FFFFFF"/>
              </w:rPr>
            </w:pPr>
            <w:r>
              <w:rPr>
                <w:rFonts w:ascii="Arial" w:hAnsi="Arial" w:cs="Arial"/>
                <w:color w:val="333333"/>
                <w:sz w:val="20"/>
                <w:szCs w:val="20"/>
                <w:shd w:val="clear" w:color="auto" w:fill="FFFFFF"/>
              </w:rPr>
              <w:t>podrobit se na základě odůvodněného požadavku ošetřujícího lékaře osobní prohlídce v zájmu zajišťování vnitřního řádu a vyloučení toho, aby u sebe neměl věc, kterou by narušoval individuální léčebný postup; prohlídku vykonává osoba stejného pohlaví,</w:t>
            </w:r>
          </w:p>
          <w:p w14:paraId="5B976D01" w14:textId="77777777" w:rsidR="009C400D" w:rsidRDefault="00B110C1" w:rsidP="000709D5">
            <w:pPr>
              <w:pStyle w:val="l2"/>
              <w:widowControl w:val="0"/>
              <w:numPr>
                <w:ilvl w:val="0"/>
                <w:numId w:val="7"/>
              </w:numPr>
              <w:spacing w:beforeAutospacing="0" w:afterAutospacing="0"/>
              <w:jc w:val="both"/>
              <w:rPr>
                <w:rFonts w:ascii="Arial" w:hAnsi="Arial" w:cs="Arial"/>
                <w:color w:val="333333"/>
                <w:sz w:val="20"/>
                <w:szCs w:val="20"/>
                <w:shd w:val="clear" w:color="auto" w:fill="FFFFFF"/>
              </w:rPr>
            </w:pPr>
            <w:r>
              <w:rPr>
                <w:rFonts w:ascii="Arial" w:hAnsi="Arial" w:cs="Arial"/>
                <w:color w:val="333333"/>
                <w:sz w:val="20"/>
                <w:szCs w:val="20"/>
                <w:shd w:val="clear" w:color="auto" w:fill="FFFFFF"/>
              </w:rPr>
              <w:t>umožnit zaměstnancům určeným poskytovatelem kontrolu svých osobních věcí,</w:t>
            </w:r>
          </w:p>
          <w:p w14:paraId="5B3DAEB5" w14:textId="77777777" w:rsidR="009C400D" w:rsidRDefault="00B110C1" w:rsidP="000709D5">
            <w:pPr>
              <w:pStyle w:val="l2"/>
              <w:widowControl w:val="0"/>
              <w:numPr>
                <w:ilvl w:val="0"/>
                <w:numId w:val="7"/>
              </w:numPr>
              <w:spacing w:beforeAutospacing="0" w:afterAutospacing="0"/>
              <w:jc w:val="both"/>
              <w:rPr>
                <w:rFonts w:ascii="Arial" w:hAnsi="Arial" w:cs="Arial"/>
                <w:color w:val="333333"/>
                <w:sz w:val="20"/>
                <w:szCs w:val="20"/>
                <w:shd w:val="clear" w:color="auto" w:fill="FFFFFF"/>
              </w:rPr>
            </w:pPr>
            <w:r>
              <w:rPr>
                <w:rFonts w:ascii="Arial" w:hAnsi="Arial" w:cs="Arial"/>
                <w:color w:val="333333"/>
                <w:sz w:val="20"/>
                <w:szCs w:val="20"/>
                <w:shd w:val="clear" w:color="auto" w:fill="FFFFFF"/>
              </w:rPr>
              <w:t>oznámit v případě propustky adresu, na které se bude zdržovat, a toto místo pobytu dodržet; pokud odmítne sdělit tuto skutečnost, poskytovatel propustku nevystaví.</w:t>
            </w:r>
          </w:p>
          <w:p w14:paraId="68642C72" w14:textId="77777777" w:rsidR="009C400D" w:rsidRDefault="00B110C1" w:rsidP="000709D5">
            <w:pPr>
              <w:pStyle w:val="l2"/>
              <w:widowControl w:val="0"/>
              <w:numPr>
                <w:ilvl w:val="0"/>
                <w:numId w:val="8"/>
              </w:numPr>
              <w:spacing w:beforeAutospacing="0" w:afterAutospacing="0"/>
              <w:ind w:left="363" w:hanging="284"/>
              <w:jc w:val="both"/>
              <w:rPr>
                <w:rFonts w:ascii="Arial" w:hAnsi="Arial" w:cs="Arial"/>
                <w:color w:val="333333"/>
                <w:sz w:val="20"/>
                <w:szCs w:val="20"/>
                <w:shd w:val="clear" w:color="auto" w:fill="FFFFFF"/>
              </w:rPr>
            </w:pPr>
            <w:r>
              <w:rPr>
                <w:rFonts w:ascii="Arial" w:hAnsi="Arial" w:cs="Arial"/>
                <w:color w:val="333333"/>
                <w:sz w:val="20"/>
                <w:szCs w:val="20"/>
                <w:shd w:val="clear" w:color="auto" w:fill="FFFFFF"/>
              </w:rPr>
              <w:t xml:space="preserve">§ 89 zákona č. 373/2011 </w:t>
            </w:r>
            <w:proofErr w:type="gramStart"/>
            <w:r>
              <w:rPr>
                <w:rFonts w:ascii="Arial" w:hAnsi="Arial" w:cs="Arial"/>
                <w:color w:val="333333"/>
                <w:sz w:val="20"/>
                <w:szCs w:val="20"/>
                <w:shd w:val="clear" w:color="auto" w:fill="FFFFFF"/>
              </w:rPr>
              <w:t>Sb.,o</w:t>
            </w:r>
            <w:proofErr w:type="gramEnd"/>
            <w:r>
              <w:rPr>
                <w:rFonts w:ascii="Arial" w:hAnsi="Arial" w:cs="Arial"/>
                <w:color w:val="333333"/>
                <w:sz w:val="20"/>
                <w:szCs w:val="20"/>
                <w:shd w:val="clear" w:color="auto" w:fill="FFFFFF"/>
              </w:rPr>
              <w:t xml:space="preserve"> specifických zdravotních službách: U osob, které nejsou účastníky veřejného zdravotního pojištění v ČR, účtuje poskytovatel ministerstvu zdravotnictví poskytnuté zdravotní služby každé čtvrtletí.</w:t>
            </w:r>
          </w:p>
          <w:p w14:paraId="6609F152" w14:textId="77777777" w:rsidR="009C400D" w:rsidRDefault="00B110C1" w:rsidP="000709D5">
            <w:pPr>
              <w:widowControl w:val="0"/>
              <w:jc w:val="both"/>
              <w:rPr>
                <w:rFonts w:cs="Arial"/>
                <w:color w:val="333333"/>
                <w:sz w:val="20"/>
                <w:shd w:val="clear" w:color="auto" w:fill="FFFFFF"/>
              </w:rPr>
            </w:pPr>
            <w:r>
              <w:rPr>
                <w:rFonts w:cs="Arial"/>
                <w:color w:val="333333"/>
                <w:sz w:val="20"/>
                <w:shd w:val="clear" w:color="auto" w:fill="FFFFFF"/>
              </w:rPr>
              <w:lastRenderedPageBreak/>
              <w:t xml:space="preserve">- Nebude-li ústavní ochranné léčení do 2 let od jeho započetí soudem ukončeno, a léčení dosud nesplnilo svůj účel, podá poskytovatel nejméně 2 měsíce před uplynutím 2leté lhůty návrh na jeho prodloužení dle § 353 odst. 1 </w:t>
            </w:r>
            <w:proofErr w:type="spellStart"/>
            <w:r>
              <w:rPr>
                <w:rFonts w:cs="Arial"/>
                <w:color w:val="333333"/>
                <w:sz w:val="20"/>
                <w:shd w:val="clear" w:color="auto" w:fill="FFFFFF"/>
              </w:rPr>
              <w:t>tr</w:t>
            </w:r>
            <w:proofErr w:type="spellEnd"/>
            <w:r>
              <w:rPr>
                <w:rFonts w:cs="Arial"/>
                <w:color w:val="333333"/>
                <w:sz w:val="20"/>
                <w:shd w:val="clear" w:color="auto" w:fill="FFFFFF"/>
              </w:rPr>
              <w:t xml:space="preserve">. řádu. V návrhu popíše průběh a výsledky ochranného léčení a uvede důvody navrhovaného prodloužení. Místně příslušný soud (kde zástupce poskytovatele musí být osobně jako svědek) ve veřejném zasedání může rozhodnout dle § 351a a § 353 </w:t>
            </w:r>
            <w:proofErr w:type="spellStart"/>
            <w:r>
              <w:rPr>
                <w:rFonts w:cs="Arial"/>
                <w:color w:val="333333"/>
                <w:sz w:val="20"/>
                <w:shd w:val="clear" w:color="auto" w:fill="FFFFFF"/>
              </w:rPr>
              <w:t>tr</w:t>
            </w:r>
            <w:proofErr w:type="spellEnd"/>
            <w:r>
              <w:rPr>
                <w:rFonts w:cs="Arial"/>
                <w:color w:val="333333"/>
                <w:sz w:val="20"/>
                <w:shd w:val="clear" w:color="auto" w:fill="FFFFFF"/>
              </w:rPr>
              <w:t xml:space="preserve">. </w:t>
            </w:r>
            <w:proofErr w:type="gramStart"/>
            <w:r>
              <w:rPr>
                <w:rFonts w:cs="Arial"/>
                <w:color w:val="333333"/>
                <w:sz w:val="20"/>
                <w:shd w:val="clear" w:color="auto" w:fill="FFFFFF"/>
              </w:rPr>
              <w:t>řádu  o</w:t>
            </w:r>
            <w:proofErr w:type="gramEnd"/>
            <w:r>
              <w:rPr>
                <w:rFonts w:cs="Arial"/>
                <w:color w:val="333333"/>
                <w:sz w:val="20"/>
                <w:shd w:val="clear" w:color="auto" w:fill="FFFFFF"/>
              </w:rPr>
              <w:t xml:space="preserve"> ukončení ochranného léčení, změně ochranného léčení ústavního na ambulantní (i naopak), změně ústavního ochranného léčení na zabezpečovací detenci; a to na návrh zdravotnického zařízení, státního zástupce, pacienta, nebo i bez takového návrhu.</w:t>
            </w:r>
          </w:p>
          <w:p w14:paraId="267BC3D0" w14:textId="77777777" w:rsidR="009C400D" w:rsidRDefault="00B110C1" w:rsidP="000709D5">
            <w:pPr>
              <w:widowControl w:val="0"/>
              <w:jc w:val="both"/>
              <w:rPr>
                <w:rFonts w:cs="Arial"/>
                <w:color w:val="333333"/>
                <w:sz w:val="20"/>
                <w:shd w:val="clear" w:color="auto" w:fill="FFFFFF"/>
              </w:rPr>
            </w:pPr>
            <w:r>
              <w:rPr>
                <w:rFonts w:cs="Arial"/>
                <w:b/>
                <w:color w:val="333333"/>
                <w:sz w:val="20"/>
                <w:shd w:val="clear" w:color="auto" w:fill="FFFFFF"/>
              </w:rPr>
              <w:t>-</w:t>
            </w:r>
            <w:r>
              <w:rPr>
                <w:rFonts w:cs="Arial"/>
                <w:color w:val="333333"/>
                <w:sz w:val="20"/>
                <w:shd w:val="clear" w:color="auto" w:fill="FFFFFF"/>
              </w:rPr>
              <w:t xml:space="preserve"> Dle § 353 odst. 1 </w:t>
            </w:r>
            <w:proofErr w:type="spellStart"/>
            <w:r>
              <w:rPr>
                <w:rFonts w:cs="Arial"/>
                <w:color w:val="333333"/>
                <w:sz w:val="20"/>
                <w:shd w:val="clear" w:color="auto" w:fill="FFFFFF"/>
              </w:rPr>
              <w:t>tr</w:t>
            </w:r>
            <w:proofErr w:type="spellEnd"/>
            <w:r>
              <w:rPr>
                <w:rFonts w:cs="Arial"/>
                <w:color w:val="333333"/>
                <w:sz w:val="20"/>
                <w:shd w:val="clear" w:color="auto" w:fill="FFFFFF"/>
              </w:rPr>
              <w:t xml:space="preserve">. řádu zdrav. zařízení podá návrh soudu na ukončení ochranného léčení, jakmile bylo dosaženo účelu ochranného léčení (popř. jakmile zjistí, že účelu ochranného léčení nelze dosáhnout podle § 99 odst. 6 </w:t>
            </w:r>
            <w:proofErr w:type="spellStart"/>
            <w:r>
              <w:rPr>
                <w:rFonts w:cs="Arial"/>
                <w:color w:val="333333"/>
                <w:sz w:val="20"/>
                <w:shd w:val="clear" w:color="auto" w:fill="FFFFFF"/>
              </w:rPr>
              <w:t>tr</w:t>
            </w:r>
            <w:proofErr w:type="spellEnd"/>
            <w:r>
              <w:rPr>
                <w:rFonts w:cs="Arial"/>
                <w:color w:val="333333"/>
                <w:sz w:val="20"/>
                <w:shd w:val="clear" w:color="auto" w:fill="FFFFFF"/>
              </w:rPr>
              <w:t>. zákoníku). Nebo podá návrh na přeměnu ochranného léčení na ambulantní formu, jakmile bylo dosaženo účelu ústavního ochranného léčení (ambulantní ochranné léčení dostatečně eliminuje nebezpečnost pacienta na svobodě). V návrhu popíše průběh a výsledky ochranného léčení a uvede důvody navrhovaného postupu. Také o takovém návrhu rozhoduje místně příslušný soud ve veřejném zasedání, kde zástupce poskytovatele musí být osobně jako svědek).</w:t>
            </w:r>
          </w:p>
          <w:p w14:paraId="7513C10D" w14:textId="77777777" w:rsidR="00985716" w:rsidRDefault="00985716" w:rsidP="000709D5">
            <w:pPr>
              <w:widowControl w:val="0"/>
              <w:spacing w:line="360" w:lineRule="auto"/>
              <w:jc w:val="both"/>
              <w:rPr>
                <w:rFonts w:cs="Arial"/>
                <w:color w:val="333333"/>
                <w:sz w:val="20"/>
                <w:shd w:val="clear" w:color="auto" w:fill="FFFFFF"/>
              </w:rPr>
            </w:pPr>
          </w:p>
          <w:p w14:paraId="11E1FC4C" w14:textId="77777777" w:rsidR="00332EE1" w:rsidRDefault="00985716" w:rsidP="00332EE1">
            <w:pPr>
              <w:widowControl w:val="0"/>
              <w:jc w:val="both"/>
              <w:rPr>
                <w:rFonts w:cs="Arial"/>
                <w:color w:val="333333"/>
                <w:sz w:val="20"/>
                <w:shd w:val="clear" w:color="auto" w:fill="FFFFFF"/>
              </w:rPr>
            </w:pPr>
            <w:bookmarkStart w:id="88" w:name="_Toc497491116"/>
            <w:bookmarkEnd w:id="88"/>
            <w:r>
              <w:rPr>
                <w:rFonts w:cs="Arial"/>
                <w:color w:val="333333"/>
                <w:sz w:val="20"/>
                <w:shd w:val="clear" w:color="auto" w:fill="FFFFFF"/>
              </w:rPr>
              <w:t>Literatura:</w:t>
            </w:r>
          </w:p>
          <w:p w14:paraId="2598AABB" w14:textId="77777777" w:rsidR="00332EE1" w:rsidRPr="007A1CF6" w:rsidRDefault="00332EE1" w:rsidP="00332EE1">
            <w:pPr>
              <w:widowControl w:val="0"/>
              <w:jc w:val="both"/>
              <w:rPr>
                <w:rFonts w:cs="Arial"/>
                <w:color w:val="333333"/>
                <w:sz w:val="20"/>
                <w:shd w:val="clear" w:color="auto" w:fill="FFFFFF"/>
              </w:rPr>
            </w:pPr>
          </w:p>
          <w:sdt>
            <w:sdtPr>
              <w:rPr>
                <w:rFonts w:cs="Arial"/>
                <w:color w:val="333333"/>
                <w:sz w:val="20"/>
                <w:shd w:val="clear" w:color="auto" w:fill="FFFFFF"/>
              </w:rPr>
              <w:tag w:val="MENDELEY_BIBLIOGRAPHY"/>
              <w:id w:val="-635650823"/>
              <w:placeholder>
                <w:docPart w:val="DefaultPlaceholder_-1854013440"/>
              </w:placeholder>
            </w:sdtPr>
            <w:sdtEndPr/>
            <w:sdtContent>
              <w:p w14:paraId="6CDA8778" w14:textId="77777777" w:rsidR="007A1CF6" w:rsidRPr="007A1CF6" w:rsidRDefault="007A1CF6">
                <w:pPr>
                  <w:autoSpaceDE w:val="0"/>
                  <w:autoSpaceDN w:val="0"/>
                  <w:ind w:hanging="640"/>
                  <w:divId w:val="1263799758"/>
                  <w:rPr>
                    <w:sz w:val="20"/>
                  </w:rPr>
                </w:pPr>
                <w:r w:rsidRPr="007A1CF6">
                  <w:rPr>
                    <w:sz w:val="20"/>
                  </w:rPr>
                  <w:t>1.</w:t>
                </w:r>
                <w:r w:rsidRPr="007A1CF6">
                  <w:rPr>
                    <w:sz w:val="20"/>
                  </w:rPr>
                  <w:tab/>
                  <w:t xml:space="preserve">ARBOLEDA-FLÓREZ J. </w:t>
                </w:r>
                <w:proofErr w:type="spellStart"/>
                <w:r w:rsidRPr="007A1CF6">
                  <w:rPr>
                    <w:sz w:val="20"/>
                  </w:rPr>
                  <w:t>Forensic</w:t>
                </w:r>
                <w:proofErr w:type="spellEnd"/>
                <w:r w:rsidRPr="007A1CF6">
                  <w:rPr>
                    <w:sz w:val="20"/>
                  </w:rPr>
                  <w:t xml:space="preserve"> psychiatry: </w:t>
                </w:r>
                <w:proofErr w:type="spellStart"/>
                <w:r w:rsidRPr="007A1CF6">
                  <w:rPr>
                    <w:sz w:val="20"/>
                  </w:rPr>
                  <w:t>contemporary</w:t>
                </w:r>
                <w:proofErr w:type="spellEnd"/>
                <w:r w:rsidRPr="007A1CF6">
                  <w:rPr>
                    <w:sz w:val="20"/>
                  </w:rPr>
                  <w:t xml:space="preserve"> </w:t>
                </w:r>
                <w:proofErr w:type="spellStart"/>
                <w:r w:rsidRPr="007A1CF6">
                  <w:rPr>
                    <w:sz w:val="20"/>
                  </w:rPr>
                  <w:t>scope</w:t>
                </w:r>
                <w:proofErr w:type="spellEnd"/>
                <w:r w:rsidRPr="007A1CF6">
                  <w:rPr>
                    <w:sz w:val="20"/>
                  </w:rPr>
                  <w:t xml:space="preserve">, </w:t>
                </w:r>
                <w:proofErr w:type="spellStart"/>
                <w:r w:rsidRPr="007A1CF6">
                  <w:rPr>
                    <w:sz w:val="20"/>
                  </w:rPr>
                  <w:t>challenges</w:t>
                </w:r>
                <w:proofErr w:type="spellEnd"/>
                <w:r w:rsidRPr="007A1CF6">
                  <w:rPr>
                    <w:sz w:val="20"/>
                  </w:rPr>
                  <w:t xml:space="preserve"> and </w:t>
                </w:r>
                <w:proofErr w:type="spellStart"/>
                <w:r w:rsidRPr="007A1CF6">
                  <w:rPr>
                    <w:sz w:val="20"/>
                  </w:rPr>
                  <w:t>controversies</w:t>
                </w:r>
                <w:proofErr w:type="spellEnd"/>
                <w:r w:rsidRPr="007A1CF6">
                  <w:rPr>
                    <w:sz w:val="20"/>
                  </w:rPr>
                  <w:t xml:space="preserve">. </w:t>
                </w:r>
                <w:proofErr w:type="spellStart"/>
                <w:r w:rsidRPr="007A1CF6">
                  <w:rPr>
                    <w:sz w:val="20"/>
                  </w:rPr>
                  <w:t>World</w:t>
                </w:r>
                <w:proofErr w:type="spellEnd"/>
                <w:r w:rsidRPr="007A1CF6">
                  <w:rPr>
                    <w:sz w:val="20"/>
                  </w:rPr>
                  <w:t xml:space="preserve"> Psychiatry [Internet]. 2006 Jun [</w:t>
                </w:r>
                <w:proofErr w:type="spellStart"/>
                <w:r w:rsidRPr="007A1CF6">
                  <w:rPr>
                    <w:sz w:val="20"/>
                  </w:rPr>
                  <w:t>cited</w:t>
                </w:r>
                <w:proofErr w:type="spellEnd"/>
                <w:r w:rsidRPr="007A1CF6">
                  <w:rPr>
                    <w:sz w:val="20"/>
                  </w:rPr>
                  <w:t xml:space="preserve"> 2023 Jul 4];5(2):87. </w:t>
                </w:r>
                <w:proofErr w:type="spellStart"/>
                <w:r w:rsidRPr="007A1CF6">
                  <w:rPr>
                    <w:sz w:val="20"/>
                  </w:rPr>
                  <w:t>Available</w:t>
                </w:r>
                <w:proofErr w:type="spellEnd"/>
                <w:r w:rsidRPr="007A1CF6">
                  <w:rPr>
                    <w:sz w:val="20"/>
                  </w:rPr>
                  <w:t xml:space="preserve"> </w:t>
                </w:r>
                <w:proofErr w:type="spellStart"/>
                <w:r w:rsidRPr="007A1CF6">
                  <w:rPr>
                    <w:sz w:val="20"/>
                  </w:rPr>
                  <w:t>from</w:t>
                </w:r>
                <w:proofErr w:type="spellEnd"/>
                <w:r w:rsidRPr="007A1CF6">
                  <w:rPr>
                    <w:sz w:val="20"/>
                  </w:rPr>
                  <w:t>: /</w:t>
                </w:r>
                <w:proofErr w:type="spellStart"/>
                <w:r w:rsidRPr="007A1CF6">
                  <w:rPr>
                    <w:sz w:val="20"/>
                  </w:rPr>
                  <w:t>pmc</w:t>
                </w:r>
                <w:proofErr w:type="spellEnd"/>
                <w:r w:rsidRPr="007A1CF6">
                  <w:rPr>
                    <w:sz w:val="20"/>
                  </w:rPr>
                  <w:t>/</w:t>
                </w:r>
                <w:proofErr w:type="spellStart"/>
                <w:r w:rsidRPr="007A1CF6">
                  <w:rPr>
                    <w:sz w:val="20"/>
                  </w:rPr>
                  <w:t>articles</w:t>
                </w:r>
                <w:proofErr w:type="spellEnd"/>
                <w:r w:rsidRPr="007A1CF6">
                  <w:rPr>
                    <w:sz w:val="20"/>
                  </w:rPr>
                  <w:t>/PMC1525122/</w:t>
                </w:r>
              </w:p>
              <w:p w14:paraId="168C07FF" w14:textId="77777777" w:rsidR="007A1CF6" w:rsidRPr="007A1CF6" w:rsidRDefault="007A1CF6">
                <w:pPr>
                  <w:autoSpaceDE w:val="0"/>
                  <w:autoSpaceDN w:val="0"/>
                  <w:ind w:hanging="640"/>
                  <w:divId w:val="613361868"/>
                  <w:rPr>
                    <w:sz w:val="20"/>
                  </w:rPr>
                </w:pPr>
                <w:r w:rsidRPr="007A1CF6">
                  <w:rPr>
                    <w:sz w:val="20"/>
                  </w:rPr>
                  <w:t>2.</w:t>
                </w:r>
                <w:r w:rsidRPr="007A1CF6">
                  <w:rPr>
                    <w:sz w:val="20"/>
                  </w:rPr>
                  <w:tab/>
                </w:r>
                <w:proofErr w:type="spellStart"/>
                <w:r w:rsidRPr="007A1CF6">
                  <w:rPr>
                    <w:sz w:val="20"/>
                  </w:rPr>
                  <w:t>Salize</w:t>
                </w:r>
                <w:proofErr w:type="spellEnd"/>
                <w:r w:rsidRPr="007A1CF6">
                  <w:rPr>
                    <w:sz w:val="20"/>
                  </w:rPr>
                  <w:t xml:space="preserve"> JH. </w:t>
                </w:r>
                <w:proofErr w:type="spellStart"/>
                <w:r w:rsidRPr="007A1CF6">
                  <w:rPr>
                    <w:sz w:val="20"/>
                  </w:rPr>
                  <w:t>Placement</w:t>
                </w:r>
                <w:proofErr w:type="spellEnd"/>
                <w:r w:rsidRPr="007A1CF6">
                  <w:rPr>
                    <w:sz w:val="20"/>
                  </w:rPr>
                  <w:t xml:space="preserve"> and </w:t>
                </w:r>
                <w:proofErr w:type="spellStart"/>
                <w:r w:rsidRPr="007A1CF6">
                  <w:rPr>
                    <w:sz w:val="20"/>
                  </w:rPr>
                  <w:t>treatment</w:t>
                </w:r>
                <w:proofErr w:type="spellEnd"/>
                <w:r w:rsidRPr="007A1CF6">
                  <w:rPr>
                    <w:sz w:val="20"/>
                  </w:rPr>
                  <w:t xml:space="preserve"> </w:t>
                </w:r>
                <w:proofErr w:type="spellStart"/>
                <w:r w:rsidRPr="007A1CF6">
                  <w:rPr>
                    <w:sz w:val="20"/>
                  </w:rPr>
                  <w:t>of</w:t>
                </w:r>
                <w:proofErr w:type="spellEnd"/>
                <w:r w:rsidRPr="007A1CF6">
                  <w:rPr>
                    <w:sz w:val="20"/>
                  </w:rPr>
                  <w:t xml:space="preserve"> </w:t>
                </w:r>
                <w:proofErr w:type="spellStart"/>
                <w:r w:rsidRPr="007A1CF6">
                  <w:rPr>
                    <w:sz w:val="20"/>
                  </w:rPr>
                  <w:t>mentally</w:t>
                </w:r>
                <w:proofErr w:type="spellEnd"/>
                <w:r w:rsidRPr="007A1CF6">
                  <w:rPr>
                    <w:sz w:val="20"/>
                  </w:rPr>
                  <w:t xml:space="preserve"> </w:t>
                </w:r>
                <w:proofErr w:type="spellStart"/>
                <w:r w:rsidRPr="007A1CF6">
                  <w:rPr>
                    <w:sz w:val="20"/>
                  </w:rPr>
                  <w:t>ill</w:t>
                </w:r>
                <w:proofErr w:type="spellEnd"/>
                <w:r w:rsidRPr="007A1CF6">
                  <w:rPr>
                    <w:sz w:val="20"/>
                  </w:rPr>
                  <w:t xml:space="preserve"> </w:t>
                </w:r>
                <w:proofErr w:type="spellStart"/>
                <w:r w:rsidRPr="007A1CF6">
                  <w:rPr>
                    <w:sz w:val="20"/>
                  </w:rPr>
                  <w:t>offenders</w:t>
                </w:r>
                <w:proofErr w:type="spellEnd"/>
                <w:r w:rsidRPr="007A1CF6">
                  <w:rPr>
                    <w:sz w:val="20"/>
                  </w:rPr>
                  <w:t xml:space="preserve"> - Basic </w:t>
                </w:r>
                <w:proofErr w:type="spellStart"/>
                <w:r w:rsidRPr="007A1CF6">
                  <w:rPr>
                    <w:sz w:val="20"/>
                  </w:rPr>
                  <w:t>concepts</w:t>
                </w:r>
                <w:proofErr w:type="spellEnd"/>
                <w:r w:rsidRPr="007A1CF6">
                  <w:rPr>
                    <w:sz w:val="20"/>
                  </w:rPr>
                  <w:t xml:space="preserve"> and </w:t>
                </w:r>
                <w:proofErr w:type="spellStart"/>
                <w:r w:rsidRPr="007A1CF6">
                  <w:rPr>
                    <w:sz w:val="20"/>
                  </w:rPr>
                  <w:t>service</w:t>
                </w:r>
                <w:proofErr w:type="spellEnd"/>
                <w:r w:rsidRPr="007A1CF6">
                  <w:rPr>
                    <w:sz w:val="20"/>
                  </w:rPr>
                  <w:t xml:space="preserve"> </w:t>
                </w:r>
                <w:proofErr w:type="spellStart"/>
                <w:r w:rsidRPr="007A1CF6">
                  <w:rPr>
                    <w:sz w:val="20"/>
                  </w:rPr>
                  <w:t>provision</w:t>
                </w:r>
                <w:proofErr w:type="spellEnd"/>
                <w:r w:rsidRPr="007A1CF6">
                  <w:rPr>
                    <w:sz w:val="20"/>
                  </w:rPr>
                  <w:t xml:space="preserve"> in </w:t>
                </w:r>
                <w:proofErr w:type="spellStart"/>
                <w:r w:rsidRPr="007A1CF6">
                  <w:rPr>
                    <w:sz w:val="20"/>
                  </w:rPr>
                  <w:t>European</w:t>
                </w:r>
                <w:proofErr w:type="spellEnd"/>
                <w:r w:rsidRPr="007A1CF6">
                  <w:rPr>
                    <w:sz w:val="20"/>
                  </w:rPr>
                  <w:t xml:space="preserve"> Union </w:t>
                </w:r>
                <w:proofErr w:type="spellStart"/>
                <w:r w:rsidRPr="007A1CF6">
                  <w:rPr>
                    <w:sz w:val="20"/>
                  </w:rPr>
                  <w:t>Member</w:t>
                </w:r>
                <w:proofErr w:type="spellEnd"/>
                <w:r w:rsidRPr="007A1CF6">
                  <w:rPr>
                    <w:sz w:val="20"/>
                  </w:rPr>
                  <w:t xml:space="preserve"> </w:t>
                </w:r>
                <w:proofErr w:type="spellStart"/>
                <w:r w:rsidRPr="007A1CF6">
                  <w:rPr>
                    <w:sz w:val="20"/>
                  </w:rPr>
                  <w:t>States</w:t>
                </w:r>
                <w:proofErr w:type="spellEnd"/>
                <w:r w:rsidRPr="007A1CF6">
                  <w:rPr>
                    <w:sz w:val="20"/>
                  </w:rPr>
                  <w:t xml:space="preserve"> [Internet]. Vol. 34, </w:t>
                </w:r>
                <w:proofErr w:type="spellStart"/>
                <w:r w:rsidRPr="007A1CF6">
                  <w:rPr>
                    <w:sz w:val="20"/>
                  </w:rPr>
                  <w:t>Psychiatrische</w:t>
                </w:r>
                <w:proofErr w:type="spellEnd"/>
                <w:r w:rsidRPr="007A1CF6">
                  <w:rPr>
                    <w:sz w:val="20"/>
                  </w:rPr>
                  <w:t xml:space="preserve"> </w:t>
                </w:r>
                <w:proofErr w:type="spellStart"/>
                <w:r w:rsidRPr="007A1CF6">
                  <w:rPr>
                    <w:sz w:val="20"/>
                  </w:rPr>
                  <w:t>Praxis</w:t>
                </w:r>
                <w:proofErr w:type="spellEnd"/>
                <w:r w:rsidRPr="007A1CF6">
                  <w:rPr>
                    <w:sz w:val="20"/>
                  </w:rPr>
                  <w:t xml:space="preserve">. 2007. p. 388–94. </w:t>
                </w:r>
                <w:proofErr w:type="spellStart"/>
                <w:r w:rsidRPr="007A1CF6">
                  <w:rPr>
                    <w:sz w:val="20"/>
                  </w:rPr>
                  <w:t>Available</w:t>
                </w:r>
                <w:proofErr w:type="spellEnd"/>
                <w:r w:rsidRPr="007A1CF6">
                  <w:rPr>
                    <w:sz w:val="20"/>
                  </w:rPr>
                  <w:t xml:space="preserve"> </w:t>
                </w:r>
                <w:proofErr w:type="spellStart"/>
                <w:r w:rsidRPr="007A1CF6">
                  <w:rPr>
                    <w:sz w:val="20"/>
                  </w:rPr>
                  <w:t>from</w:t>
                </w:r>
                <w:proofErr w:type="spellEnd"/>
                <w:r w:rsidRPr="007A1CF6">
                  <w:rPr>
                    <w:sz w:val="20"/>
                  </w:rPr>
                  <w:t>: http://ovidsp.ovid.com/ovidweb.cgi?T=JS&amp;PAGE=reference&amp;D=emed11&amp;NEWS=N&amp;AN=350144733</w:t>
                </w:r>
              </w:p>
              <w:p w14:paraId="151B8FCA" w14:textId="77777777" w:rsidR="007A1CF6" w:rsidRPr="007A1CF6" w:rsidRDefault="007A1CF6">
                <w:pPr>
                  <w:autoSpaceDE w:val="0"/>
                  <w:autoSpaceDN w:val="0"/>
                  <w:ind w:hanging="640"/>
                  <w:divId w:val="1073897749"/>
                  <w:rPr>
                    <w:sz w:val="20"/>
                  </w:rPr>
                </w:pPr>
                <w:r w:rsidRPr="007A1CF6">
                  <w:rPr>
                    <w:sz w:val="20"/>
                  </w:rPr>
                  <w:t>3.</w:t>
                </w:r>
                <w:r w:rsidRPr="007A1CF6">
                  <w:rPr>
                    <w:sz w:val="20"/>
                  </w:rPr>
                  <w:tab/>
                </w:r>
                <w:proofErr w:type="spellStart"/>
                <w:r w:rsidRPr="007A1CF6">
                  <w:rPr>
                    <w:sz w:val="20"/>
                  </w:rPr>
                  <w:t>Edworthy</w:t>
                </w:r>
                <w:proofErr w:type="spellEnd"/>
                <w:r w:rsidRPr="007A1CF6">
                  <w:rPr>
                    <w:sz w:val="20"/>
                  </w:rPr>
                  <w:t xml:space="preserve"> R, </w:t>
                </w:r>
                <w:proofErr w:type="spellStart"/>
                <w:r w:rsidRPr="007A1CF6">
                  <w:rPr>
                    <w:sz w:val="20"/>
                  </w:rPr>
                  <w:t>Sampson</w:t>
                </w:r>
                <w:proofErr w:type="spellEnd"/>
                <w:r w:rsidRPr="007A1CF6">
                  <w:rPr>
                    <w:sz w:val="20"/>
                  </w:rPr>
                  <w:t xml:space="preserve"> S, </w:t>
                </w:r>
                <w:proofErr w:type="spellStart"/>
                <w:r w:rsidRPr="007A1CF6">
                  <w:rPr>
                    <w:sz w:val="20"/>
                  </w:rPr>
                  <w:t>Völlm</w:t>
                </w:r>
                <w:proofErr w:type="spellEnd"/>
                <w:r w:rsidRPr="007A1CF6">
                  <w:rPr>
                    <w:sz w:val="20"/>
                  </w:rPr>
                  <w:t xml:space="preserve"> B. </w:t>
                </w:r>
                <w:proofErr w:type="spellStart"/>
                <w:r w:rsidRPr="007A1CF6">
                  <w:rPr>
                    <w:sz w:val="20"/>
                  </w:rPr>
                  <w:t>Inpatient</w:t>
                </w:r>
                <w:proofErr w:type="spellEnd"/>
                <w:r w:rsidRPr="007A1CF6">
                  <w:rPr>
                    <w:sz w:val="20"/>
                  </w:rPr>
                  <w:t xml:space="preserve"> </w:t>
                </w:r>
                <w:proofErr w:type="spellStart"/>
                <w:r w:rsidRPr="007A1CF6">
                  <w:rPr>
                    <w:sz w:val="20"/>
                  </w:rPr>
                  <w:t>forensic-psychiatric</w:t>
                </w:r>
                <w:proofErr w:type="spellEnd"/>
                <w:r w:rsidRPr="007A1CF6">
                  <w:rPr>
                    <w:sz w:val="20"/>
                  </w:rPr>
                  <w:t xml:space="preserve"> care: </w:t>
                </w:r>
                <w:proofErr w:type="spellStart"/>
                <w:r w:rsidRPr="007A1CF6">
                  <w:rPr>
                    <w:sz w:val="20"/>
                  </w:rPr>
                  <w:t>Legal</w:t>
                </w:r>
                <w:proofErr w:type="spellEnd"/>
                <w:r w:rsidRPr="007A1CF6">
                  <w:rPr>
                    <w:sz w:val="20"/>
                  </w:rPr>
                  <w:t xml:space="preserve"> </w:t>
                </w:r>
                <w:proofErr w:type="spellStart"/>
                <w:r w:rsidRPr="007A1CF6">
                  <w:rPr>
                    <w:sz w:val="20"/>
                  </w:rPr>
                  <w:t>frameworks</w:t>
                </w:r>
                <w:proofErr w:type="spellEnd"/>
                <w:r w:rsidRPr="007A1CF6">
                  <w:rPr>
                    <w:sz w:val="20"/>
                  </w:rPr>
                  <w:t xml:space="preserve"> and </w:t>
                </w:r>
                <w:proofErr w:type="spellStart"/>
                <w:r w:rsidRPr="007A1CF6">
                  <w:rPr>
                    <w:sz w:val="20"/>
                  </w:rPr>
                  <w:t>service</w:t>
                </w:r>
                <w:proofErr w:type="spellEnd"/>
                <w:r w:rsidRPr="007A1CF6">
                  <w:rPr>
                    <w:sz w:val="20"/>
                  </w:rPr>
                  <w:t xml:space="preserve"> </w:t>
                </w:r>
                <w:proofErr w:type="spellStart"/>
                <w:r w:rsidRPr="007A1CF6">
                  <w:rPr>
                    <w:sz w:val="20"/>
                  </w:rPr>
                  <w:t>provision</w:t>
                </w:r>
                <w:proofErr w:type="spellEnd"/>
                <w:r w:rsidRPr="007A1CF6">
                  <w:rPr>
                    <w:sz w:val="20"/>
                  </w:rPr>
                  <w:t xml:space="preserve"> in </w:t>
                </w:r>
                <w:proofErr w:type="spellStart"/>
                <w:r w:rsidRPr="007A1CF6">
                  <w:rPr>
                    <w:sz w:val="20"/>
                  </w:rPr>
                  <w:t>three</w:t>
                </w:r>
                <w:proofErr w:type="spellEnd"/>
                <w:r w:rsidRPr="007A1CF6">
                  <w:rPr>
                    <w:sz w:val="20"/>
                  </w:rPr>
                  <w:t xml:space="preserve"> </w:t>
                </w:r>
                <w:proofErr w:type="spellStart"/>
                <w:r w:rsidRPr="007A1CF6">
                  <w:rPr>
                    <w:sz w:val="20"/>
                  </w:rPr>
                  <w:t>European</w:t>
                </w:r>
                <w:proofErr w:type="spellEnd"/>
                <w:r w:rsidRPr="007A1CF6">
                  <w:rPr>
                    <w:sz w:val="20"/>
                  </w:rPr>
                  <w:t xml:space="preserve"> </w:t>
                </w:r>
                <w:proofErr w:type="spellStart"/>
                <w:r w:rsidRPr="007A1CF6">
                  <w:rPr>
                    <w:sz w:val="20"/>
                  </w:rPr>
                  <w:t>countries</w:t>
                </w:r>
                <w:proofErr w:type="spellEnd"/>
                <w:r w:rsidRPr="007A1CF6">
                  <w:rPr>
                    <w:sz w:val="20"/>
                  </w:rPr>
                  <w:t xml:space="preserve">. </w:t>
                </w:r>
                <w:proofErr w:type="spellStart"/>
                <w:r w:rsidRPr="007A1CF6">
                  <w:rPr>
                    <w:sz w:val="20"/>
                  </w:rPr>
                  <w:t>Int</w:t>
                </w:r>
                <w:proofErr w:type="spellEnd"/>
                <w:r w:rsidRPr="007A1CF6">
                  <w:rPr>
                    <w:sz w:val="20"/>
                  </w:rPr>
                  <w:t xml:space="preserve"> J </w:t>
                </w:r>
                <w:proofErr w:type="spellStart"/>
                <w:r w:rsidRPr="007A1CF6">
                  <w:rPr>
                    <w:sz w:val="20"/>
                  </w:rPr>
                  <w:t>Law</w:t>
                </w:r>
                <w:proofErr w:type="spellEnd"/>
                <w:r w:rsidRPr="007A1CF6">
                  <w:rPr>
                    <w:sz w:val="20"/>
                  </w:rPr>
                  <w:t xml:space="preserve"> Psychiatry [Internet]. 2016 Jul [</w:t>
                </w:r>
                <w:proofErr w:type="spellStart"/>
                <w:r w:rsidRPr="007A1CF6">
                  <w:rPr>
                    <w:sz w:val="20"/>
                  </w:rPr>
                  <w:t>cited</w:t>
                </w:r>
                <w:proofErr w:type="spellEnd"/>
                <w:r w:rsidRPr="007A1CF6">
                  <w:rPr>
                    <w:sz w:val="20"/>
                  </w:rPr>
                  <w:t xml:space="preserve"> 2018 </w:t>
                </w:r>
                <w:proofErr w:type="spellStart"/>
                <w:r w:rsidRPr="007A1CF6">
                  <w:rPr>
                    <w:sz w:val="20"/>
                  </w:rPr>
                  <w:t>Sep</w:t>
                </w:r>
                <w:proofErr w:type="spellEnd"/>
                <w:r w:rsidRPr="007A1CF6">
                  <w:rPr>
                    <w:sz w:val="20"/>
                  </w:rPr>
                  <w:t xml:space="preserve"> 13];47:18–27. </w:t>
                </w:r>
                <w:proofErr w:type="spellStart"/>
                <w:r w:rsidRPr="007A1CF6">
                  <w:rPr>
                    <w:sz w:val="20"/>
                  </w:rPr>
                  <w:t>Available</w:t>
                </w:r>
                <w:proofErr w:type="spellEnd"/>
                <w:r w:rsidRPr="007A1CF6">
                  <w:rPr>
                    <w:sz w:val="20"/>
                  </w:rPr>
                  <w:t xml:space="preserve"> </w:t>
                </w:r>
                <w:proofErr w:type="spellStart"/>
                <w:r w:rsidRPr="007A1CF6">
                  <w:rPr>
                    <w:sz w:val="20"/>
                  </w:rPr>
                  <w:t>from</w:t>
                </w:r>
                <w:proofErr w:type="spellEnd"/>
                <w:r w:rsidRPr="007A1CF6">
                  <w:rPr>
                    <w:sz w:val="20"/>
                  </w:rPr>
                  <w:t>: http://linkinghub.elsevier.com/retrieve/pii/S0160252716300401</w:t>
                </w:r>
              </w:p>
              <w:p w14:paraId="5D67FD2A" w14:textId="77777777" w:rsidR="007A1CF6" w:rsidRPr="007A1CF6" w:rsidRDefault="007A1CF6">
                <w:pPr>
                  <w:autoSpaceDE w:val="0"/>
                  <w:autoSpaceDN w:val="0"/>
                  <w:ind w:hanging="640"/>
                  <w:divId w:val="2073573088"/>
                  <w:rPr>
                    <w:sz w:val="20"/>
                  </w:rPr>
                </w:pPr>
                <w:r w:rsidRPr="007A1CF6">
                  <w:rPr>
                    <w:sz w:val="20"/>
                  </w:rPr>
                  <w:t>4.</w:t>
                </w:r>
                <w:r w:rsidRPr="007A1CF6">
                  <w:rPr>
                    <w:sz w:val="20"/>
                  </w:rPr>
                  <w:tab/>
                </w:r>
                <w:proofErr w:type="spellStart"/>
                <w:r w:rsidRPr="007A1CF6">
                  <w:rPr>
                    <w:sz w:val="20"/>
                  </w:rPr>
                  <w:t>Sampson</w:t>
                </w:r>
                <w:proofErr w:type="spellEnd"/>
                <w:r w:rsidRPr="007A1CF6">
                  <w:rPr>
                    <w:sz w:val="20"/>
                  </w:rPr>
                  <w:t xml:space="preserve"> S, </w:t>
                </w:r>
                <w:proofErr w:type="spellStart"/>
                <w:r w:rsidRPr="007A1CF6">
                  <w:rPr>
                    <w:sz w:val="20"/>
                  </w:rPr>
                  <w:t>Edworthy</w:t>
                </w:r>
                <w:proofErr w:type="spellEnd"/>
                <w:r w:rsidRPr="007A1CF6">
                  <w:rPr>
                    <w:sz w:val="20"/>
                  </w:rPr>
                  <w:t xml:space="preserve"> R, </w:t>
                </w:r>
                <w:proofErr w:type="spellStart"/>
                <w:r w:rsidRPr="007A1CF6">
                  <w:rPr>
                    <w:sz w:val="20"/>
                  </w:rPr>
                  <w:t>Völlm</w:t>
                </w:r>
                <w:proofErr w:type="spellEnd"/>
                <w:r w:rsidRPr="007A1CF6">
                  <w:rPr>
                    <w:sz w:val="20"/>
                  </w:rPr>
                  <w:t xml:space="preserve"> B, </w:t>
                </w:r>
                <w:proofErr w:type="spellStart"/>
                <w:r w:rsidRPr="007A1CF6">
                  <w:rPr>
                    <w:sz w:val="20"/>
                  </w:rPr>
                  <w:t>Bulten</w:t>
                </w:r>
                <w:proofErr w:type="spellEnd"/>
                <w:r w:rsidRPr="007A1CF6">
                  <w:rPr>
                    <w:sz w:val="20"/>
                  </w:rPr>
                  <w:t xml:space="preserve"> E. Long-Term </w:t>
                </w:r>
                <w:proofErr w:type="spellStart"/>
                <w:r w:rsidRPr="007A1CF6">
                  <w:rPr>
                    <w:sz w:val="20"/>
                  </w:rPr>
                  <w:t>Forensic</w:t>
                </w:r>
                <w:proofErr w:type="spellEnd"/>
                <w:r w:rsidRPr="007A1CF6">
                  <w:rPr>
                    <w:sz w:val="20"/>
                  </w:rPr>
                  <w:t xml:space="preserve"> </w:t>
                </w:r>
                <w:proofErr w:type="spellStart"/>
                <w:r w:rsidRPr="007A1CF6">
                  <w:rPr>
                    <w:sz w:val="20"/>
                  </w:rPr>
                  <w:t>Mental</w:t>
                </w:r>
                <w:proofErr w:type="spellEnd"/>
                <w:r w:rsidRPr="007A1CF6">
                  <w:rPr>
                    <w:sz w:val="20"/>
                  </w:rPr>
                  <w:t xml:space="preserve"> </w:t>
                </w:r>
                <w:proofErr w:type="spellStart"/>
                <w:r w:rsidRPr="007A1CF6">
                  <w:rPr>
                    <w:sz w:val="20"/>
                  </w:rPr>
                  <w:t>Health</w:t>
                </w:r>
                <w:proofErr w:type="spellEnd"/>
                <w:r w:rsidRPr="007A1CF6">
                  <w:rPr>
                    <w:sz w:val="20"/>
                  </w:rPr>
                  <w:t xml:space="preserve"> </w:t>
                </w:r>
                <w:proofErr w:type="spellStart"/>
                <w:r w:rsidRPr="007A1CF6">
                  <w:rPr>
                    <w:sz w:val="20"/>
                  </w:rPr>
                  <w:t>Services</w:t>
                </w:r>
                <w:proofErr w:type="spellEnd"/>
                <w:r w:rsidRPr="007A1CF6">
                  <w:rPr>
                    <w:sz w:val="20"/>
                  </w:rPr>
                  <w:t xml:space="preserve">: An </w:t>
                </w:r>
                <w:proofErr w:type="spellStart"/>
                <w:r w:rsidRPr="007A1CF6">
                  <w:rPr>
                    <w:sz w:val="20"/>
                  </w:rPr>
                  <w:t>Exploratory</w:t>
                </w:r>
                <w:proofErr w:type="spellEnd"/>
                <w:r w:rsidRPr="007A1CF6">
                  <w:rPr>
                    <w:sz w:val="20"/>
                  </w:rPr>
                  <w:t xml:space="preserve"> </w:t>
                </w:r>
                <w:proofErr w:type="spellStart"/>
                <w:r w:rsidRPr="007A1CF6">
                  <w:rPr>
                    <w:sz w:val="20"/>
                  </w:rPr>
                  <w:t>Comparison</w:t>
                </w:r>
                <w:proofErr w:type="spellEnd"/>
                <w:r w:rsidRPr="007A1CF6">
                  <w:rPr>
                    <w:sz w:val="20"/>
                  </w:rPr>
                  <w:t xml:space="preserve"> </w:t>
                </w:r>
                <w:proofErr w:type="spellStart"/>
                <w:r w:rsidRPr="007A1CF6">
                  <w:rPr>
                    <w:sz w:val="20"/>
                  </w:rPr>
                  <w:t>of</w:t>
                </w:r>
                <w:proofErr w:type="spellEnd"/>
                <w:r w:rsidRPr="007A1CF6">
                  <w:rPr>
                    <w:sz w:val="20"/>
                  </w:rPr>
                  <w:t xml:space="preserve"> 18 </w:t>
                </w:r>
                <w:proofErr w:type="spellStart"/>
                <w:r w:rsidRPr="007A1CF6">
                  <w:rPr>
                    <w:sz w:val="20"/>
                  </w:rPr>
                  <w:t>European</w:t>
                </w:r>
                <w:proofErr w:type="spellEnd"/>
                <w:r w:rsidRPr="007A1CF6">
                  <w:rPr>
                    <w:sz w:val="20"/>
                  </w:rPr>
                  <w:t xml:space="preserve"> </w:t>
                </w:r>
                <w:proofErr w:type="spellStart"/>
                <w:r w:rsidRPr="007A1CF6">
                  <w:rPr>
                    <w:sz w:val="20"/>
                  </w:rPr>
                  <w:t>Countries</w:t>
                </w:r>
                <w:proofErr w:type="spellEnd"/>
                <w:r w:rsidRPr="007A1CF6">
                  <w:rPr>
                    <w:sz w:val="20"/>
                  </w:rPr>
                  <w:t xml:space="preserve">. </w:t>
                </w:r>
                <w:proofErr w:type="spellStart"/>
                <w:r w:rsidRPr="007A1CF6">
                  <w:rPr>
                    <w:sz w:val="20"/>
                  </w:rPr>
                  <w:t>Int</w:t>
                </w:r>
                <w:proofErr w:type="spellEnd"/>
                <w:r w:rsidRPr="007A1CF6">
                  <w:rPr>
                    <w:sz w:val="20"/>
                  </w:rPr>
                  <w:t xml:space="preserve"> J </w:t>
                </w:r>
                <w:proofErr w:type="spellStart"/>
                <w:r w:rsidRPr="007A1CF6">
                  <w:rPr>
                    <w:sz w:val="20"/>
                  </w:rPr>
                  <w:t>Forensic</w:t>
                </w:r>
                <w:proofErr w:type="spellEnd"/>
                <w:r w:rsidRPr="007A1CF6">
                  <w:rPr>
                    <w:sz w:val="20"/>
                  </w:rPr>
                  <w:t xml:space="preserve"> </w:t>
                </w:r>
                <w:proofErr w:type="spellStart"/>
                <w:r w:rsidRPr="007A1CF6">
                  <w:rPr>
                    <w:sz w:val="20"/>
                  </w:rPr>
                  <w:t>Ment</w:t>
                </w:r>
                <w:proofErr w:type="spellEnd"/>
                <w:r w:rsidRPr="007A1CF6">
                  <w:rPr>
                    <w:sz w:val="20"/>
                  </w:rPr>
                  <w:t xml:space="preserve"> </w:t>
                </w:r>
                <w:proofErr w:type="spellStart"/>
                <w:r w:rsidRPr="007A1CF6">
                  <w:rPr>
                    <w:sz w:val="20"/>
                  </w:rPr>
                  <w:t>Health</w:t>
                </w:r>
                <w:proofErr w:type="spellEnd"/>
                <w:r w:rsidRPr="007A1CF6">
                  <w:rPr>
                    <w:sz w:val="20"/>
                  </w:rPr>
                  <w:t xml:space="preserve">. 2016 </w:t>
                </w:r>
                <w:proofErr w:type="spellStart"/>
                <w:r w:rsidRPr="007A1CF6">
                  <w:rPr>
                    <w:sz w:val="20"/>
                  </w:rPr>
                  <w:t>Oct</w:t>
                </w:r>
                <w:proofErr w:type="spellEnd"/>
                <w:r w:rsidRPr="007A1CF6">
                  <w:rPr>
                    <w:sz w:val="20"/>
                  </w:rPr>
                  <w:t xml:space="preserve"> 1;15(4):333–51. </w:t>
                </w:r>
              </w:p>
              <w:p w14:paraId="79682AB7" w14:textId="77777777" w:rsidR="007A1CF6" w:rsidRPr="007A1CF6" w:rsidRDefault="007A1CF6">
                <w:pPr>
                  <w:autoSpaceDE w:val="0"/>
                  <w:autoSpaceDN w:val="0"/>
                  <w:ind w:hanging="640"/>
                  <w:divId w:val="1475412611"/>
                  <w:rPr>
                    <w:sz w:val="20"/>
                  </w:rPr>
                </w:pPr>
                <w:r w:rsidRPr="007A1CF6">
                  <w:rPr>
                    <w:sz w:val="20"/>
                  </w:rPr>
                  <w:t>5.</w:t>
                </w:r>
                <w:r w:rsidRPr="007A1CF6">
                  <w:rPr>
                    <w:sz w:val="20"/>
                  </w:rPr>
                  <w:tab/>
                </w:r>
                <w:proofErr w:type="spellStart"/>
                <w:r w:rsidRPr="007A1CF6">
                  <w:rPr>
                    <w:sz w:val="20"/>
                  </w:rPr>
                  <w:t>Edworthy</w:t>
                </w:r>
                <w:proofErr w:type="spellEnd"/>
                <w:r w:rsidRPr="007A1CF6">
                  <w:rPr>
                    <w:sz w:val="20"/>
                  </w:rPr>
                  <w:t xml:space="preserve"> R, </w:t>
                </w:r>
                <w:proofErr w:type="spellStart"/>
                <w:r w:rsidRPr="007A1CF6">
                  <w:rPr>
                    <w:sz w:val="20"/>
                  </w:rPr>
                  <w:t>Vollm</w:t>
                </w:r>
                <w:proofErr w:type="spellEnd"/>
                <w:r w:rsidRPr="007A1CF6">
                  <w:rPr>
                    <w:sz w:val="20"/>
                  </w:rPr>
                  <w:t xml:space="preserve"> B. Long-</w:t>
                </w:r>
                <w:proofErr w:type="spellStart"/>
                <w:r w:rsidRPr="007A1CF6">
                  <w:rPr>
                    <w:sz w:val="20"/>
                  </w:rPr>
                  <w:t>stay</w:t>
                </w:r>
                <w:proofErr w:type="spellEnd"/>
                <w:r w:rsidRPr="007A1CF6">
                  <w:rPr>
                    <w:sz w:val="20"/>
                  </w:rPr>
                  <w:t xml:space="preserve"> in </w:t>
                </w:r>
                <w:proofErr w:type="spellStart"/>
                <w:r w:rsidRPr="007A1CF6">
                  <w:rPr>
                    <w:sz w:val="20"/>
                  </w:rPr>
                  <w:t>high</w:t>
                </w:r>
                <w:proofErr w:type="spellEnd"/>
                <w:r w:rsidRPr="007A1CF6">
                  <w:rPr>
                    <w:sz w:val="20"/>
                  </w:rPr>
                  <w:t xml:space="preserve"> and medium </w:t>
                </w:r>
                <w:proofErr w:type="spellStart"/>
                <w:r w:rsidRPr="007A1CF6">
                  <w:rPr>
                    <w:sz w:val="20"/>
                  </w:rPr>
                  <w:t>secure</w:t>
                </w:r>
                <w:proofErr w:type="spellEnd"/>
                <w:r w:rsidRPr="007A1CF6">
                  <w:rPr>
                    <w:sz w:val="20"/>
                  </w:rPr>
                  <w:t xml:space="preserve"> </w:t>
                </w:r>
                <w:proofErr w:type="spellStart"/>
                <w:r w:rsidRPr="007A1CF6">
                  <w:rPr>
                    <w:sz w:val="20"/>
                  </w:rPr>
                  <w:t>forensic</w:t>
                </w:r>
                <w:proofErr w:type="spellEnd"/>
                <w:r w:rsidRPr="007A1CF6">
                  <w:rPr>
                    <w:sz w:val="20"/>
                  </w:rPr>
                  <w:t xml:space="preserve"> </w:t>
                </w:r>
                <w:proofErr w:type="spellStart"/>
                <w:r w:rsidRPr="007A1CF6">
                  <w:rPr>
                    <w:sz w:val="20"/>
                  </w:rPr>
                  <w:t>psychiatric</w:t>
                </w:r>
                <w:proofErr w:type="spellEnd"/>
                <w:r w:rsidRPr="007A1CF6">
                  <w:rPr>
                    <w:sz w:val="20"/>
                  </w:rPr>
                  <w:t xml:space="preserve"> care – Prevalence, </w:t>
                </w:r>
                <w:proofErr w:type="spellStart"/>
                <w:r w:rsidRPr="007A1CF6">
                  <w:rPr>
                    <w:sz w:val="20"/>
                  </w:rPr>
                  <w:t>patient</w:t>
                </w:r>
                <w:proofErr w:type="spellEnd"/>
                <w:r w:rsidRPr="007A1CF6">
                  <w:rPr>
                    <w:sz w:val="20"/>
                  </w:rPr>
                  <w:t xml:space="preserve"> </w:t>
                </w:r>
                <w:proofErr w:type="spellStart"/>
                <w:r w:rsidRPr="007A1CF6">
                  <w:rPr>
                    <w:sz w:val="20"/>
                  </w:rPr>
                  <w:t>characteristics</w:t>
                </w:r>
                <w:proofErr w:type="spellEnd"/>
                <w:r w:rsidRPr="007A1CF6">
                  <w:rPr>
                    <w:sz w:val="20"/>
                  </w:rPr>
                  <w:t xml:space="preserve"> and </w:t>
                </w:r>
                <w:proofErr w:type="spellStart"/>
                <w:r w:rsidRPr="007A1CF6">
                  <w:rPr>
                    <w:sz w:val="20"/>
                  </w:rPr>
                  <w:t>pathways</w:t>
                </w:r>
                <w:proofErr w:type="spellEnd"/>
                <w:r w:rsidRPr="007A1CF6">
                  <w:rPr>
                    <w:sz w:val="20"/>
                  </w:rPr>
                  <w:t xml:space="preserve"> in </w:t>
                </w:r>
                <w:proofErr w:type="spellStart"/>
                <w:r w:rsidRPr="007A1CF6">
                  <w:rPr>
                    <w:sz w:val="20"/>
                  </w:rPr>
                  <w:t>England</w:t>
                </w:r>
                <w:proofErr w:type="spellEnd"/>
                <w:r w:rsidRPr="007A1CF6">
                  <w:rPr>
                    <w:sz w:val="20"/>
                  </w:rPr>
                  <w:t xml:space="preserve">. </w:t>
                </w:r>
                <w:proofErr w:type="spellStart"/>
                <w:r w:rsidRPr="007A1CF6">
                  <w:rPr>
                    <w:sz w:val="20"/>
                  </w:rPr>
                  <w:t>European</w:t>
                </w:r>
                <w:proofErr w:type="spellEnd"/>
                <w:r w:rsidRPr="007A1CF6">
                  <w:rPr>
                    <w:sz w:val="20"/>
                  </w:rPr>
                  <w:t xml:space="preserve"> Psychiatry [Internet]. 2016 [</w:t>
                </w:r>
                <w:proofErr w:type="spellStart"/>
                <w:r w:rsidRPr="007A1CF6">
                  <w:rPr>
                    <w:sz w:val="20"/>
                  </w:rPr>
                  <w:t>cited</w:t>
                </w:r>
                <w:proofErr w:type="spellEnd"/>
                <w:r w:rsidRPr="007A1CF6">
                  <w:rPr>
                    <w:sz w:val="20"/>
                  </w:rPr>
                  <w:t xml:space="preserve"> 2020 </w:t>
                </w:r>
                <w:proofErr w:type="spellStart"/>
                <w:r w:rsidRPr="007A1CF6">
                  <w:rPr>
                    <w:sz w:val="20"/>
                  </w:rPr>
                  <w:t>Oct</w:t>
                </w:r>
                <w:proofErr w:type="spellEnd"/>
                <w:r w:rsidRPr="007A1CF6">
                  <w:rPr>
                    <w:sz w:val="20"/>
                  </w:rPr>
                  <w:t xml:space="preserve"> 13];33(S1</w:t>
                </w:r>
                <w:proofErr w:type="gramStart"/>
                <w:r w:rsidRPr="007A1CF6">
                  <w:rPr>
                    <w:sz w:val="20"/>
                  </w:rPr>
                  <w:t>):S</w:t>
                </w:r>
                <w:proofErr w:type="gramEnd"/>
                <w:r w:rsidRPr="007A1CF6">
                  <w:rPr>
                    <w:sz w:val="20"/>
                  </w:rPr>
                  <w:t xml:space="preserve">180–S180. </w:t>
                </w:r>
                <w:proofErr w:type="spellStart"/>
                <w:r w:rsidRPr="007A1CF6">
                  <w:rPr>
                    <w:sz w:val="20"/>
                  </w:rPr>
                  <w:t>Available</w:t>
                </w:r>
                <w:proofErr w:type="spellEnd"/>
                <w:r w:rsidRPr="007A1CF6">
                  <w:rPr>
                    <w:sz w:val="20"/>
                  </w:rPr>
                  <w:t xml:space="preserve"> </w:t>
                </w:r>
                <w:proofErr w:type="spellStart"/>
                <w:r w:rsidRPr="007A1CF6">
                  <w:rPr>
                    <w:sz w:val="20"/>
                  </w:rPr>
                  <w:t>from</w:t>
                </w:r>
                <w:proofErr w:type="spellEnd"/>
                <w:r w:rsidRPr="007A1CF6">
                  <w:rPr>
                    <w:sz w:val="20"/>
                  </w:rPr>
                  <w:t>: https://www.cambridge.org/core/journals/european-psychiatry/article/longstay-in-high-and-medium-secure-forensic-psychiatric-care-prevalence-patient-characteristics-and-pathways-in-england/451433CF7E56CDEAE6695926A505FF5E</w:t>
                </w:r>
              </w:p>
              <w:p w14:paraId="2C3BB55A" w14:textId="77777777" w:rsidR="007A1CF6" w:rsidRPr="007A1CF6" w:rsidRDefault="007A1CF6">
                <w:pPr>
                  <w:autoSpaceDE w:val="0"/>
                  <w:autoSpaceDN w:val="0"/>
                  <w:ind w:hanging="640"/>
                  <w:divId w:val="1384595977"/>
                  <w:rPr>
                    <w:sz w:val="20"/>
                  </w:rPr>
                </w:pPr>
                <w:r w:rsidRPr="007A1CF6">
                  <w:rPr>
                    <w:sz w:val="20"/>
                  </w:rPr>
                  <w:t>6.</w:t>
                </w:r>
                <w:r w:rsidRPr="007A1CF6">
                  <w:rPr>
                    <w:sz w:val="20"/>
                  </w:rPr>
                  <w:tab/>
                  <w:t xml:space="preserve">Páv M, Skřivánková P, </w:t>
                </w:r>
                <w:proofErr w:type="spellStart"/>
                <w:r w:rsidRPr="007A1CF6">
                  <w:rPr>
                    <w:sz w:val="20"/>
                  </w:rPr>
                  <w:t>Wiseman</w:t>
                </w:r>
                <w:proofErr w:type="spellEnd"/>
                <w:r w:rsidRPr="007A1CF6">
                  <w:rPr>
                    <w:sz w:val="20"/>
                  </w:rPr>
                  <w:t xml:space="preserve"> C, </w:t>
                </w:r>
                <w:proofErr w:type="spellStart"/>
                <w:r w:rsidRPr="007A1CF6">
                  <w:rPr>
                    <w:sz w:val="20"/>
                  </w:rPr>
                  <w:t>Vňuková</w:t>
                </w:r>
                <w:proofErr w:type="spellEnd"/>
                <w:r w:rsidRPr="007A1CF6">
                  <w:rPr>
                    <w:sz w:val="20"/>
                  </w:rPr>
                  <w:t xml:space="preserve"> M, Blatníková Š, Hollý M. </w:t>
                </w:r>
                <w:proofErr w:type="spellStart"/>
                <w:r w:rsidRPr="007A1CF6">
                  <w:rPr>
                    <w:sz w:val="20"/>
                  </w:rPr>
                  <w:t>Forensic</w:t>
                </w:r>
                <w:proofErr w:type="spellEnd"/>
                <w:r w:rsidRPr="007A1CF6">
                  <w:rPr>
                    <w:sz w:val="20"/>
                  </w:rPr>
                  <w:t xml:space="preserve"> </w:t>
                </w:r>
                <w:proofErr w:type="spellStart"/>
                <w:r w:rsidRPr="007A1CF6">
                  <w:rPr>
                    <w:sz w:val="20"/>
                  </w:rPr>
                  <w:t>Treatment</w:t>
                </w:r>
                <w:proofErr w:type="spellEnd"/>
                <w:r w:rsidRPr="007A1CF6">
                  <w:rPr>
                    <w:sz w:val="20"/>
                  </w:rPr>
                  <w:t xml:space="preserve"> </w:t>
                </w:r>
                <w:proofErr w:type="spellStart"/>
                <w:r w:rsidRPr="007A1CF6">
                  <w:rPr>
                    <w:sz w:val="20"/>
                  </w:rPr>
                  <w:t>Services</w:t>
                </w:r>
                <w:proofErr w:type="spellEnd"/>
                <w:r w:rsidRPr="007A1CF6">
                  <w:rPr>
                    <w:sz w:val="20"/>
                  </w:rPr>
                  <w:t xml:space="preserve"> in </w:t>
                </w:r>
                <w:proofErr w:type="spellStart"/>
                <w:r w:rsidRPr="007A1CF6">
                  <w:rPr>
                    <w:sz w:val="20"/>
                  </w:rPr>
                  <w:t>the</w:t>
                </w:r>
                <w:proofErr w:type="spellEnd"/>
                <w:r w:rsidRPr="007A1CF6">
                  <w:rPr>
                    <w:sz w:val="20"/>
                  </w:rPr>
                  <w:t xml:space="preserve"> Czech Republic: </w:t>
                </w:r>
                <w:proofErr w:type="spellStart"/>
                <w:r w:rsidRPr="007A1CF6">
                  <w:rPr>
                    <w:sz w:val="20"/>
                  </w:rPr>
                  <w:t>Current</w:t>
                </w:r>
                <w:proofErr w:type="spellEnd"/>
                <w:r w:rsidRPr="007A1CF6">
                  <w:rPr>
                    <w:sz w:val="20"/>
                  </w:rPr>
                  <w:t xml:space="preserve"> </w:t>
                </w:r>
                <w:proofErr w:type="spellStart"/>
                <w:r w:rsidRPr="007A1CF6">
                  <w:rPr>
                    <w:sz w:val="20"/>
                  </w:rPr>
                  <w:t>State</w:t>
                </w:r>
                <w:proofErr w:type="spellEnd"/>
                <w:r w:rsidRPr="007A1CF6">
                  <w:rPr>
                    <w:sz w:val="20"/>
                  </w:rPr>
                  <w:t xml:space="preserve"> and </w:t>
                </w:r>
                <w:proofErr w:type="spellStart"/>
                <w:r w:rsidRPr="007A1CF6">
                  <w:rPr>
                    <w:sz w:val="20"/>
                  </w:rPr>
                  <w:t>Future</w:t>
                </w:r>
                <w:proofErr w:type="spellEnd"/>
                <w:r w:rsidRPr="007A1CF6">
                  <w:rPr>
                    <w:sz w:val="20"/>
                  </w:rPr>
                  <w:t xml:space="preserve"> </w:t>
                </w:r>
                <w:proofErr w:type="spellStart"/>
                <w:r w:rsidRPr="007A1CF6">
                  <w:rPr>
                    <w:sz w:val="20"/>
                  </w:rPr>
                  <w:t>Challenges</w:t>
                </w:r>
                <w:proofErr w:type="spellEnd"/>
                <w:r w:rsidRPr="007A1CF6">
                  <w:rPr>
                    <w:sz w:val="20"/>
                  </w:rPr>
                  <w:t xml:space="preserve">. </w:t>
                </w:r>
                <w:proofErr w:type="spellStart"/>
                <w:r w:rsidRPr="007A1CF6">
                  <w:rPr>
                    <w:sz w:val="20"/>
                  </w:rPr>
                  <w:t>Int</w:t>
                </w:r>
                <w:proofErr w:type="spellEnd"/>
                <w:r w:rsidRPr="007A1CF6">
                  <w:rPr>
                    <w:sz w:val="20"/>
                  </w:rPr>
                  <w:t xml:space="preserve"> J </w:t>
                </w:r>
                <w:proofErr w:type="spellStart"/>
                <w:r w:rsidRPr="007A1CF6">
                  <w:rPr>
                    <w:sz w:val="20"/>
                  </w:rPr>
                  <w:t>Forensic</w:t>
                </w:r>
                <w:proofErr w:type="spellEnd"/>
                <w:r w:rsidRPr="007A1CF6">
                  <w:rPr>
                    <w:sz w:val="20"/>
                  </w:rPr>
                  <w:t xml:space="preserve"> </w:t>
                </w:r>
                <w:proofErr w:type="spellStart"/>
                <w:r w:rsidRPr="007A1CF6">
                  <w:rPr>
                    <w:sz w:val="20"/>
                  </w:rPr>
                  <w:t>Ment</w:t>
                </w:r>
                <w:proofErr w:type="spellEnd"/>
                <w:r w:rsidRPr="007A1CF6">
                  <w:rPr>
                    <w:sz w:val="20"/>
                  </w:rPr>
                  <w:t xml:space="preserve"> </w:t>
                </w:r>
                <w:proofErr w:type="spellStart"/>
                <w:r w:rsidRPr="007A1CF6">
                  <w:rPr>
                    <w:sz w:val="20"/>
                  </w:rPr>
                  <w:t>Health</w:t>
                </w:r>
                <w:proofErr w:type="spellEnd"/>
                <w:r w:rsidRPr="007A1CF6">
                  <w:rPr>
                    <w:sz w:val="20"/>
                  </w:rPr>
                  <w:t xml:space="preserve"> [Internet]. 2020 Jul 2 [</w:t>
                </w:r>
                <w:proofErr w:type="spellStart"/>
                <w:r w:rsidRPr="007A1CF6">
                  <w:rPr>
                    <w:sz w:val="20"/>
                  </w:rPr>
                  <w:t>cited</w:t>
                </w:r>
                <w:proofErr w:type="spellEnd"/>
                <w:r w:rsidRPr="007A1CF6">
                  <w:rPr>
                    <w:sz w:val="20"/>
                  </w:rPr>
                  <w:t xml:space="preserve"> 2021 Jul 7];19(3):269–82. </w:t>
                </w:r>
                <w:proofErr w:type="spellStart"/>
                <w:r w:rsidRPr="007A1CF6">
                  <w:rPr>
                    <w:sz w:val="20"/>
                  </w:rPr>
                  <w:t>Available</w:t>
                </w:r>
                <w:proofErr w:type="spellEnd"/>
                <w:r w:rsidRPr="007A1CF6">
                  <w:rPr>
                    <w:sz w:val="20"/>
                  </w:rPr>
                  <w:t xml:space="preserve"> </w:t>
                </w:r>
                <w:proofErr w:type="spellStart"/>
                <w:r w:rsidRPr="007A1CF6">
                  <w:rPr>
                    <w:sz w:val="20"/>
                  </w:rPr>
                  <w:t>from</w:t>
                </w:r>
                <w:proofErr w:type="spellEnd"/>
                <w:r w:rsidRPr="007A1CF6">
                  <w:rPr>
                    <w:sz w:val="20"/>
                  </w:rPr>
                  <w:t>: https://www.tandfonline.com/doi/abs/10.1080/14999013.2020.1732505</w:t>
                </w:r>
              </w:p>
              <w:p w14:paraId="09A915BD" w14:textId="77777777" w:rsidR="007A1CF6" w:rsidRPr="007A1CF6" w:rsidRDefault="007A1CF6">
                <w:pPr>
                  <w:autoSpaceDE w:val="0"/>
                  <w:autoSpaceDN w:val="0"/>
                  <w:ind w:hanging="640"/>
                  <w:divId w:val="1955400549"/>
                  <w:rPr>
                    <w:sz w:val="20"/>
                  </w:rPr>
                </w:pPr>
                <w:r w:rsidRPr="007A1CF6">
                  <w:rPr>
                    <w:sz w:val="20"/>
                  </w:rPr>
                  <w:t>7.</w:t>
                </w:r>
                <w:r w:rsidRPr="007A1CF6">
                  <w:rPr>
                    <w:sz w:val="20"/>
                  </w:rPr>
                  <w:tab/>
                </w:r>
                <w:proofErr w:type="spellStart"/>
                <w:r w:rsidRPr="007A1CF6">
                  <w:rPr>
                    <w:sz w:val="20"/>
                  </w:rPr>
                  <w:t>Seppänen</w:t>
                </w:r>
                <w:proofErr w:type="spellEnd"/>
                <w:r w:rsidRPr="007A1CF6">
                  <w:rPr>
                    <w:sz w:val="20"/>
                  </w:rPr>
                  <w:t xml:space="preserve"> A, </w:t>
                </w:r>
                <w:proofErr w:type="spellStart"/>
                <w:r w:rsidRPr="007A1CF6">
                  <w:rPr>
                    <w:sz w:val="20"/>
                  </w:rPr>
                  <w:t>Törmänen</w:t>
                </w:r>
                <w:proofErr w:type="spellEnd"/>
                <w:r w:rsidRPr="007A1CF6">
                  <w:rPr>
                    <w:sz w:val="20"/>
                  </w:rPr>
                  <w:t xml:space="preserve"> I, Shaw C, Kennedy H. </w:t>
                </w:r>
                <w:proofErr w:type="spellStart"/>
                <w:r w:rsidRPr="007A1CF6">
                  <w:rPr>
                    <w:sz w:val="20"/>
                  </w:rPr>
                  <w:t>Modern</w:t>
                </w:r>
                <w:proofErr w:type="spellEnd"/>
                <w:r w:rsidRPr="007A1CF6">
                  <w:rPr>
                    <w:sz w:val="20"/>
                  </w:rPr>
                  <w:t xml:space="preserve"> </w:t>
                </w:r>
                <w:proofErr w:type="spellStart"/>
                <w:r w:rsidRPr="007A1CF6">
                  <w:rPr>
                    <w:sz w:val="20"/>
                  </w:rPr>
                  <w:t>forensic</w:t>
                </w:r>
                <w:proofErr w:type="spellEnd"/>
                <w:r w:rsidRPr="007A1CF6">
                  <w:rPr>
                    <w:sz w:val="20"/>
                  </w:rPr>
                  <w:t xml:space="preserve"> </w:t>
                </w:r>
                <w:proofErr w:type="spellStart"/>
                <w:r w:rsidRPr="007A1CF6">
                  <w:rPr>
                    <w:sz w:val="20"/>
                  </w:rPr>
                  <w:t>psychiatric</w:t>
                </w:r>
                <w:proofErr w:type="spellEnd"/>
                <w:r w:rsidRPr="007A1CF6">
                  <w:rPr>
                    <w:sz w:val="20"/>
                  </w:rPr>
                  <w:t xml:space="preserve"> </w:t>
                </w:r>
                <w:proofErr w:type="spellStart"/>
                <w:r w:rsidRPr="007A1CF6">
                  <w:rPr>
                    <w:sz w:val="20"/>
                  </w:rPr>
                  <w:t>hospital</w:t>
                </w:r>
                <w:proofErr w:type="spellEnd"/>
                <w:r w:rsidRPr="007A1CF6">
                  <w:rPr>
                    <w:sz w:val="20"/>
                  </w:rPr>
                  <w:t xml:space="preserve"> design: </w:t>
                </w:r>
                <w:proofErr w:type="spellStart"/>
                <w:r w:rsidRPr="007A1CF6">
                  <w:rPr>
                    <w:sz w:val="20"/>
                  </w:rPr>
                  <w:t>Clinical</w:t>
                </w:r>
                <w:proofErr w:type="spellEnd"/>
                <w:r w:rsidRPr="007A1CF6">
                  <w:rPr>
                    <w:sz w:val="20"/>
                  </w:rPr>
                  <w:t xml:space="preserve">, </w:t>
                </w:r>
                <w:proofErr w:type="spellStart"/>
                <w:r w:rsidRPr="007A1CF6">
                  <w:rPr>
                    <w:sz w:val="20"/>
                  </w:rPr>
                  <w:t>legal</w:t>
                </w:r>
                <w:proofErr w:type="spellEnd"/>
                <w:r w:rsidRPr="007A1CF6">
                  <w:rPr>
                    <w:sz w:val="20"/>
                  </w:rPr>
                  <w:t xml:space="preserve"> and </w:t>
                </w:r>
                <w:proofErr w:type="spellStart"/>
                <w:r w:rsidRPr="007A1CF6">
                  <w:rPr>
                    <w:sz w:val="20"/>
                  </w:rPr>
                  <w:t>structural</w:t>
                </w:r>
                <w:proofErr w:type="spellEnd"/>
                <w:r w:rsidRPr="007A1CF6">
                  <w:rPr>
                    <w:sz w:val="20"/>
                  </w:rPr>
                  <w:t xml:space="preserve"> </w:t>
                </w:r>
                <w:proofErr w:type="spellStart"/>
                <w:r w:rsidRPr="007A1CF6">
                  <w:rPr>
                    <w:sz w:val="20"/>
                  </w:rPr>
                  <w:t>aspects</w:t>
                </w:r>
                <w:proofErr w:type="spellEnd"/>
                <w:r w:rsidRPr="007A1CF6">
                  <w:rPr>
                    <w:sz w:val="20"/>
                  </w:rPr>
                  <w:t xml:space="preserve"> [Internet]. Vol. 12, International </w:t>
                </w:r>
                <w:proofErr w:type="spellStart"/>
                <w:r w:rsidRPr="007A1CF6">
                  <w:rPr>
                    <w:sz w:val="20"/>
                  </w:rPr>
                  <w:t>Journal</w:t>
                </w:r>
                <w:proofErr w:type="spellEnd"/>
                <w:r w:rsidRPr="007A1CF6">
                  <w:rPr>
                    <w:sz w:val="20"/>
                  </w:rPr>
                  <w:t xml:space="preserve"> </w:t>
                </w:r>
                <w:proofErr w:type="spellStart"/>
                <w:r w:rsidRPr="007A1CF6">
                  <w:rPr>
                    <w:sz w:val="20"/>
                  </w:rPr>
                  <w:t>of</w:t>
                </w:r>
                <w:proofErr w:type="spellEnd"/>
                <w:r w:rsidRPr="007A1CF6">
                  <w:rPr>
                    <w:sz w:val="20"/>
                  </w:rPr>
                  <w:t xml:space="preserve"> </w:t>
                </w:r>
                <w:proofErr w:type="spellStart"/>
                <w:r w:rsidRPr="007A1CF6">
                  <w:rPr>
                    <w:sz w:val="20"/>
                  </w:rPr>
                  <w:t>Mental</w:t>
                </w:r>
                <w:proofErr w:type="spellEnd"/>
                <w:r w:rsidRPr="007A1CF6">
                  <w:rPr>
                    <w:sz w:val="20"/>
                  </w:rPr>
                  <w:t xml:space="preserve"> </w:t>
                </w:r>
                <w:proofErr w:type="spellStart"/>
                <w:r w:rsidRPr="007A1CF6">
                  <w:rPr>
                    <w:sz w:val="20"/>
                  </w:rPr>
                  <w:t>Health</w:t>
                </w:r>
                <w:proofErr w:type="spellEnd"/>
                <w:r w:rsidRPr="007A1CF6">
                  <w:rPr>
                    <w:sz w:val="20"/>
                  </w:rPr>
                  <w:t xml:space="preserve"> Systems. </w:t>
                </w:r>
                <w:proofErr w:type="spellStart"/>
                <w:r w:rsidRPr="007A1CF6">
                  <w:rPr>
                    <w:sz w:val="20"/>
                  </w:rPr>
                  <w:t>BioMed</w:t>
                </w:r>
                <w:proofErr w:type="spellEnd"/>
                <w:r w:rsidRPr="007A1CF6">
                  <w:rPr>
                    <w:sz w:val="20"/>
                  </w:rPr>
                  <w:t xml:space="preserve"> </w:t>
                </w:r>
                <w:proofErr w:type="spellStart"/>
                <w:r w:rsidRPr="007A1CF6">
                  <w:rPr>
                    <w:sz w:val="20"/>
                  </w:rPr>
                  <w:t>Central</w:t>
                </w:r>
                <w:proofErr w:type="spellEnd"/>
                <w:r w:rsidRPr="007A1CF6">
                  <w:rPr>
                    <w:sz w:val="20"/>
                  </w:rPr>
                  <w:t xml:space="preserve"> Ltd.; 2018 [</w:t>
                </w:r>
                <w:proofErr w:type="spellStart"/>
                <w:r w:rsidRPr="007A1CF6">
                  <w:rPr>
                    <w:sz w:val="20"/>
                  </w:rPr>
                  <w:t>cited</w:t>
                </w:r>
                <w:proofErr w:type="spellEnd"/>
                <w:r w:rsidRPr="007A1CF6">
                  <w:rPr>
                    <w:sz w:val="20"/>
                  </w:rPr>
                  <w:t xml:space="preserve"> 2021 May 17]. p. 1–12. </w:t>
                </w:r>
                <w:proofErr w:type="spellStart"/>
                <w:r w:rsidRPr="007A1CF6">
                  <w:rPr>
                    <w:sz w:val="20"/>
                  </w:rPr>
                  <w:t>Available</w:t>
                </w:r>
                <w:proofErr w:type="spellEnd"/>
                <w:r w:rsidRPr="007A1CF6">
                  <w:rPr>
                    <w:sz w:val="20"/>
                  </w:rPr>
                  <w:t xml:space="preserve"> </w:t>
                </w:r>
                <w:proofErr w:type="spellStart"/>
                <w:r w:rsidRPr="007A1CF6">
                  <w:rPr>
                    <w:sz w:val="20"/>
                  </w:rPr>
                  <w:t>from</w:t>
                </w:r>
                <w:proofErr w:type="spellEnd"/>
                <w:r w:rsidRPr="007A1CF6">
                  <w:rPr>
                    <w:sz w:val="20"/>
                  </w:rPr>
                  <w:t>: https://link.springer.com/articles/10.1186/s13033-018-0238-7</w:t>
                </w:r>
              </w:p>
              <w:p w14:paraId="36B3B78C" w14:textId="77777777" w:rsidR="007A1CF6" w:rsidRPr="007A1CF6" w:rsidRDefault="007A1CF6">
                <w:pPr>
                  <w:autoSpaceDE w:val="0"/>
                  <w:autoSpaceDN w:val="0"/>
                  <w:ind w:hanging="640"/>
                  <w:divId w:val="591285363"/>
                  <w:rPr>
                    <w:sz w:val="20"/>
                  </w:rPr>
                </w:pPr>
                <w:r w:rsidRPr="007A1CF6">
                  <w:rPr>
                    <w:sz w:val="20"/>
                  </w:rPr>
                  <w:t>8.</w:t>
                </w:r>
                <w:r w:rsidRPr="007A1CF6">
                  <w:rPr>
                    <w:sz w:val="20"/>
                  </w:rPr>
                  <w:tab/>
                  <w:t xml:space="preserve">Kennedy HG. </w:t>
                </w:r>
                <w:proofErr w:type="spellStart"/>
                <w:r w:rsidRPr="007A1CF6">
                  <w:rPr>
                    <w:sz w:val="20"/>
                  </w:rPr>
                  <w:t>Models</w:t>
                </w:r>
                <w:proofErr w:type="spellEnd"/>
                <w:r w:rsidRPr="007A1CF6">
                  <w:rPr>
                    <w:sz w:val="20"/>
                  </w:rPr>
                  <w:t xml:space="preserve"> </w:t>
                </w:r>
                <w:proofErr w:type="spellStart"/>
                <w:r w:rsidRPr="007A1CF6">
                  <w:rPr>
                    <w:sz w:val="20"/>
                  </w:rPr>
                  <w:t>of</w:t>
                </w:r>
                <w:proofErr w:type="spellEnd"/>
                <w:r w:rsidRPr="007A1CF6">
                  <w:rPr>
                    <w:sz w:val="20"/>
                  </w:rPr>
                  <w:t xml:space="preserve"> care in </w:t>
                </w:r>
                <w:proofErr w:type="spellStart"/>
                <w:r w:rsidRPr="007A1CF6">
                  <w:rPr>
                    <w:sz w:val="20"/>
                  </w:rPr>
                  <w:t>forensic</w:t>
                </w:r>
                <w:proofErr w:type="spellEnd"/>
                <w:r w:rsidRPr="007A1CF6">
                  <w:rPr>
                    <w:sz w:val="20"/>
                  </w:rPr>
                  <w:t xml:space="preserve"> psychiatry. </w:t>
                </w:r>
                <w:proofErr w:type="spellStart"/>
                <w:r w:rsidRPr="007A1CF6">
                  <w:rPr>
                    <w:sz w:val="20"/>
                  </w:rPr>
                  <w:t>BJPsych</w:t>
                </w:r>
                <w:proofErr w:type="spellEnd"/>
                <w:r w:rsidRPr="007A1CF6">
                  <w:rPr>
                    <w:sz w:val="20"/>
                  </w:rPr>
                  <w:t xml:space="preserve"> </w:t>
                </w:r>
                <w:proofErr w:type="spellStart"/>
                <w:r w:rsidRPr="007A1CF6">
                  <w:rPr>
                    <w:sz w:val="20"/>
                  </w:rPr>
                  <w:t>Adv</w:t>
                </w:r>
                <w:proofErr w:type="spellEnd"/>
                <w:r w:rsidRPr="007A1CF6">
                  <w:rPr>
                    <w:sz w:val="20"/>
                  </w:rPr>
                  <w:t xml:space="preserve"> [Internet]. 2021 May 25 [</w:t>
                </w:r>
                <w:proofErr w:type="spellStart"/>
                <w:r w:rsidRPr="007A1CF6">
                  <w:rPr>
                    <w:sz w:val="20"/>
                  </w:rPr>
                  <w:t>cited</w:t>
                </w:r>
                <w:proofErr w:type="spellEnd"/>
                <w:r w:rsidRPr="007A1CF6">
                  <w:rPr>
                    <w:sz w:val="20"/>
                  </w:rPr>
                  <w:t xml:space="preserve"> 2021 Jun 16];1–14. </w:t>
                </w:r>
                <w:proofErr w:type="spellStart"/>
                <w:r w:rsidRPr="007A1CF6">
                  <w:rPr>
                    <w:sz w:val="20"/>
                  </w:rPr>
                  <w:t>Available</w:t>
                </w:r>
                <w:proofErr w:type="spellEnd"/>
                <w:r w:rsidRPr="007A1CF6">
                  <w:rPr>
                    <w:sz w:val="20"/>
                  </w:rPr>
                  <w:t xml:space="preserve"> </w:t>
                </w:r>
                <w:proofErr w:type="spellStart"/>
                <w:r w:rsidRPr="007A1CF6">
                  <w:rPr>
                    <w:sz w:val="20"/>
                  </w:rPr>
                  <w:t>from</w:t>
                </w:r>
                <w:proofErr w:type="spellEnd"/>
                <w:r w:rsidRPr="007A1CF6">
                  <w:rPr>
                    <w:sz w:val="20"/>
                  </w:rPr>
                  <w:t>: https://www.cambridge.org/core/product/identifier/S2056467821000347/type/journal_article</w:t>
                </w:r>
              </w:p>
              <w:p w14:paraId="27953F11" w14:textId="77777777" w:rsidR="007A1CF6" w:rsidRPr="007A1CF6" w:rsidRDefault="007A1CF6">
                <w:pPr>
                  <w:autoSpaceDE w:val="0"/>
                  <w:autoSpaceDN w:val="0"/>
                  <w:ind w:hanging="640"/>
                  <w:divId w:val="1930505885"/>
                  <w:rPr>
                    <w:sz w:val="20"/>
                  </w:rPr>
                </w:pPr>
                <w:r w:rsidRPr="007A1CF6">
                  <w:rPr>
                    <w:sz w:val="20"/>
                  </w:rPr>
                  <w:t>9.</w:t>
                </w:r>
                <w:r w:rsidRPr="007A1CF6">
                  <w:rPr>
                    <w:sz w:val="20"/>
                  </w:rPr>
                  <w:tab/>
                </w:r>
                <w:proofErr w:type="spellStart"/>
                <w:r w:rsidRPr="007A1CF6">
                  <w:rPr>
                    <w:sz w:val="20"/>
                  </w:rPr>
                  <w:t>Habets</w:t>
                </w:r>
                <w:proofErr w:type="spellEnd"/>
                <w:r w:rsidRPr="007A1CF6">
                  <w:rPr>
                    <w:sz w:val="20"/>
                  </w:rPr>
                  <w:t xml:space="preserve"> P, </w:t>
                </w:r>
                <w:proofErr w:type="spellStart"/>
                <w:r w:rsidRPr="007A1CF6">
                  <w:rPr>
                    <w:sz w:val="20"/>
                  </w:rPr>
                  <w:t>Jeandarme</w:t>
                </w:r>
                <w:proofErr w:type="spellEnd"/>
                <w:r w:rsidRPr="007A1CF6">
                  <w:rPr>
                    <w:sz w:val="20"/>
                  </w:rPr>
                  <w:t xml:space="preserve"> I, Kennedy HG. </w:t>
                </w:r>
                <w:proofErr w:type="spellStart"/>
                <w:r w:rsidRPr="007A1CF6">
                  <w:rPr>
                    <w:sz w:val="20"/>
                  </w:rPr>
                  <w:t>Determining</w:t>
                </w:r>
                <w:proofErr w:type="spellEnd"/>
                <w:r w:rsidRPr="007A1CF6">
                  <w:rPr>
                    <w:sz w:val="20"/>
                  </w:rPr>
                  <w:t xml:space="preserve"> </w:t>
                </w:r>
                <w:proofErr w:type="spellStart"/>
                <w:r w:rsidRPr="007A1CF6">
                  <w:rPr>
                    <w:sz w:val="20"/>
                  </w:rPr>
                  <w:t>security</w:t>
                </w:r>
                <w:proofErr w:type="spellEnd"/>
                <w:r w:rsidRPr="007A1CF6">
                  <w:rPr>
                    <w:sz w:val="20"/>
                  </w:rPr>
                  <w:t xml:space="preserve"> level in </w:t>
                </w:r>
                <w:proofErr w:type="spellStart"/>
                <w:r w:rsidRPr="007A1CF6">
                  <w:rPr>
                    <w:sz w:val="20"/>
                  </w:rPr>
                  <w:t>forensic</w:t>
                </w:r>
                <w:proofErr w:type="spellEnd"/>
                <w:r w:rsidRPr="007A1CF6">
                  <w:rPr>
                    <w:sz w:val="20"/>
                  </w:rPr>
                  <w:t xml:space="preserve"> psychiatry: a </w:t>
                </w:r>
                <w:proofErr w:type="spellStart"/>
                <w:r w:rsidRPr="007A1CF6">
                  <w:rPr>
                    <w:sz w:val="20"/>
                  </w:rPr>
                  <w:t>tug</w:t>
                </w:r>
                <w:proofErr w:type="spellEnd"/>
                <w:r w:rsidRPr="007A1CF6">
                  <w:rPr>
                    <w:sz w:val="20"/>
                  </w:rPr>
                  <w:t xml:space="preserve"> </w:t>
                </w:r>
                <w:proofErr w:type="spellStart"/>
                <w:r w:rsidRPr="007A1CF6">
                  <w:rPr>
                    <w:sz w:val="20"/>
                  </w:rPr>
                  <w:t>of</w:t>
                </w:r>
                <w:proofErr w:type="spellEnd"/>
                <w:r w:rsidRPr="007A1CF6">
                  <w:rPr>
                    <w:sz w:val="20"/>
                  </w:rPr>
                  <w:t xml:space="preserve"> </w:t>
                </w:r>
                <w:proofErr w:type="spellStart"/>
                <w:r w:rsidRPr="007A1CF6">
                  <w:rPr>
                    <w:sz w:val="20"/>
                  </w:rPr>
                  <w:t>war</w:t>
                </w:r>
                <w:proofErr w:type="spellEnd"/>
                <w:r w:rsidRPr="007A1CF6">
                  <w:rPr>
                    <w:sz w:val="20"/>
                  </w:rPr>
                  <w:t xml:space="preserve"> </w:t>
                </w:r>
                <w:proofErr w:type="spellStart"/>
                <w:r w:rsidRPr="007A1CF6">
                  <w:rPr>
                    <w:sz w:val="20"/>
                  </w:rPr>
                  <w:t>between</w:t>
                </w:r>
                <w:proofErr w:type="spellEnd"/>
                <w:r w:rsidRPr="007A1CF6">
                  <w:rPr>
                    <w:sz w:val="20"/>
                  </w:rPr>
                  <w:t xml:space="preserve"> </w:t>
                </w:r>
                <w:proofErr w:type="spellStart"/>
                <w:r w:rsidRPr="007A1CF6">
                  <w:rPr>
                    <w:sz w:val="20"/>
                  </w:rPr>
                  <w:t>the</w:t>
                </w:r>
                <w:proofErr w:type="spellEnd"/>
                <w:r w:rsidRPr="007A1CF6">
                  <w:rPr>
                    <w:sz w:val="20"/>
                  </w:rPr>
                  <w:t xml:space="preserve"> DUNDRUM </w:t>
                </w:r>
                <w:proofErr w:type="spellStart"/>
                <w:r w:rsidRPr="007A1CF6">
                  <w:rPr>
                    <w:sz w:val="20"/>
                  </w:rPr>
                  <w:t>toolkit</w:t>
                </w:r>
                <w:proofErr w:type="spellEnd"/>
                <w:r w:rsidRPr="007A1CF6">
                  <w:rPr>
                    <w:sz w:val="20"/>
                  </w:rPr>
                  <w:t xml:space="preserve"> and </w:t>
                </w:r>
                <w:proofErr w:type="spellStart"/>
                <w:r w:rsidRPr="007A1CF6">
                  <w:rPr>
                    <w:sz w:val="20"/>
                  </w:rPr>
                  <w:t>the</w:t>
                </w:r>
                <w:proofErr w:type="spellEnd"/>
                <w:r w:rsidRPr="007A1CF6">
                  <w:rPr>
                    <w:sz w:val="20"/>
                  </w:rPr>
                  <w:t xml:space="preserve"> </w:t>
                </w:r>
                <w:proofErr w:type="spellStart"/>
                <w:r w:rsidRPr="007A1CF6">
                  <w:rPr>
                    <w:sz w:val="20"/>
                  </w:rPr>
                  <w:t>HoNOS-Secure</w:t>
                </w:r>
                <w:proofErr w:type="spellEnd"/>
                <w:r w:rsidRPr="007A1CF6">
                  <w:rPr>
                    <w:sz w:val="20"/>
                  </w:rPr>
                  <w:t xml:space="preserve">. https://doi.org/101080/1068316X20201742338 [Internet]. 2020 </w:t>
                </w:r>
                <w:proofErr w:type="spellStart"/>
                <w:r w:rsidRPr="007A1CF6">
                  <w:rPr>
                    <w:sz w:val="20"/>
                  </w:rPr>
                  <w:t>Oct</w:t>
                </w:r>
                <w:proofErr w:type="spellEnd"/>
                <w:r w:rsidRPr="007A1CF6">
                  <w:rPr>
                    <w:sz w:val="20"/>
                  </w:rPr>
                  <w:t xml:space="preserve"> 20 [</w:t>
                </w:r>
                <w:proofErr w:type="spellStart"/>
                <w:r w:rsidRPr="007A1CF6">
                  <w:rPr>
                    <w:sz w:val="20"/>
                  </w:rPr>
                  <w:t>cited</w:t>
                </w:r>
                <w:proofErr w:type="spellEnd"/>
                <w:r w:rsidRPr="007A1CF6">
                  <w:rPr>
                    <w:sz w:val="20"/>
                  </w:rPr>
                  <w:t xml:space="preserve"> 2023 Jun 29];26(9):868–86. </w:t>
                </w:r>
                <w:proofErr w:type="spellStart"/>
                <w:r w:rsidRPr="007A1CF6">
                  <w:rPr>
                    <w:sz w:val="20"/>
                  </w:rPr>
                  <w:t>Available</w:t>
                </w:r>
                <w:proofErr w:type="spellEnd"/>
                <w:r w:rsidRPr="007A1CF6">
                  <w:rPr>
                    <w:sz w:val="20"/>
                  </w:rPr>
                  <w:t xml:space="preserve"> </w:t>
                </w:r>
                <w:proofErr w:type="spellStart"/>
                <w:r w:rsidRPr="007A1CF6">
                  <w:rPr>
                    <w:sz w:val="20"/>
                  </w:rPr>
                  <w:t>from</w:t>
                </w:r>
                <w:proofErr w:type="spellEnd"/>
                <w:r w:rsidRPr="007A1CF6">
                  <w:rPr>
                    <w:sz w:val="20"/>
                  </w:rPr>
                  <w:t>: https://www.tandfonline.com/doi/abs/10.1080/1068316X.2020.1742338</w:t>
                </w:r>
              </w:p>
              <w:p w14:paraId="23A13469" w14:textId="77777777" w:rsidR="007A1CF6" w:rsidRPr="007A1CF6" w:rsidRDefault="007A1CF6">
                <w:pPr>
                  <w:autoSpaceDE w:val="0"/>
                  <w:autoSpaceDN w:val="0"/>
                  <w:ind w:hanging="640"/>
                  <w:divId w:val="1111239533"/>
                  <w:rPr>
                    <w:sz w:val="20"/>
                  </w:rPr>
                </w:pPr>
                <w:r w:rsidRPr="007A1CF6">
                  <w:rPr>
                    <w:sz w:val="20"/>
                  </w:rPr>
                  <w:t>10.</w:t>
                </w:r>
                <w:r w:rsidRPr="007A1CF6">
                  <w:rPr>
                    <w:sz w:val="20"/>
                  </w:rPr>
                  <w:tab/>
                </w:r>
                <w:proofErr w:type="spellStart"/>
                <w:r w:rsidRPr="007A1CF6">
                  <w:rPr>
                    <w:sz w:val="20"/>
                  </w:rPr>
                  <w:t>Salize</w:t>
                </w:r>
                <w:proofErr w:type="spellEnd"/>
                <w:r w:rsidRPr="007A1CF6">
                  <w:rPr>
                    <w:sz w:val="20"/>
                  </w:rPr>
                  <w:t xml:space="preserve"> HJ, </w:t>
                </w:r>
                <w:proofErr w:type="spellStart"/>
                <w:r w:rsidRPr="007A1CF6">
                  <w:rPr>
                    <w:sz w:val="20"/>
                  </w:rPr>
                  <w:t>Dreßing</w:t>
                </w:r>
                <w:proofErr w:type="spellEnd"/>
                <w:r w:rsidRPr="007A1CF6">
                  <w:rPr>
                    <w:sz w:val="20"/>
                  </w:rPr>
                  <w:t xml:space="preserve"> H. </w:t>
                </w:r>
                <w:proofErr w:type="spellStart"/>
                <w:r w:rsidRPr="007A1CF6">
                  <w:rPr>
                    <w:sz w:val="20"/>
                  </w:rPr>
                  <w:t>Placement</w:t>
                </w:r>
                <w:proofErr w:type="spellEnd"/>
                <w:r w:rsidRPr="007A1CF6">
                  <w:rPr>
                    <w:sz w:val="20"/>
                  </w:rPr>
                  <w:t xml:space="preserve"> and </w:t>
                </w:r>
                <w:proofErr w:type="spellStart"/>
                <w:r w:rsidRPr="007A1CF6">
                  <w:rPr>
                    <w:sz w:val="20"/>
                  </w:rPr>
                  <w:t>treatment</w:t>
                </w:r>
                <w:proofErr w:type="spellEnd"/>
                <w:r w:rsidRPr="007A1CF6">
                  <w:rPr>
                    <w:sz w:val="20"/>
                  </w:rPr>
                  <w:t xml:space="preserve"> </w:t>
                </w:r>
                <w:proofErr w:type="spellStart"/>
                <w:r w:rsidRPr="007A1CF6">
                  <w:rPr>
                    <w:sz w:val="20"/>
                  </w:rPr>
                  <w:t>of</w:t>
                </w:r>
                <w:proofErr w:type="spellEnd"/>
                <w:r w:rsidRPr="007A1CF6">
                  <w:rPr>
                    <w:sz w:val="20"/>
                  </w:rPr>
                  <w:t xml:space="preserve"> </w:t>
                </w:r>
                <w:proofErr w:type="spellStart"/>
                <w:r w:rsidRPr="007A1CF6">
                  <w:rPr>
                    <w:sz w:val="20"/>
                  </w:rPr>
                  <w:t>mentally</w:t>
                </w:r>
                <w:proofErr w:type="spellEnd"/>
                <w:r w:rsidRPr="007A1CF6">
                  <w:rPr>
                    <w:sz w:val="20"/>
                  </w:rPr>
                  <w:t xml:space="preserve"> </w:t>
                </w:r>
                <w:proofErr w:type="spellStart"/>
                <w:r w:rsidRPr="007A1CF6">
                  <w:rPr>
                    <w:sz w:val="20"/>
                  </w:rPr>
                  <w:t>ill</w:t>
                </w:r>
                <w:proofErr w:type="spellEnd"/>
                <w:r w:rsidRPr="007A1CF6">
                  <w:rPr>
                    <w:sz w:val="20"/>
                  </w:rPr>
                  <w:t xml:space="preserve"> </w:t>
                </w:r>
                <w:proofErr w:type="spellStart"/>
                <w:r w:rsidRPr="007A1CF6">
                  <w:rPr>
                    <w:sz w:val="20"/>
                  </w:rPr>
                  <w:t>offenderes</w:t>
                </w:r>
                <w:proofErr w:type="spellEnd"/>
                <w:r w:rsidRPr="007A1CF6">
                  <w:rPr>
                    <w:sz w:val="20"/>
                  </w:rPr>
                  <w:t xml:space="preserve">- </w:t>
                </w:r>
                <w:proofErr w:type="spellStart"/>
                <w:r w:rsidRPr="007A1CF6">
                  <w:rPr>
                    <w:sz w:val="20"/>
                  </w:rPr>
                  <w:t>Legislation</w:t>
                </w:r>
                <w:proofErr w:type="spellEnd"/>
                <w:r w:rsidRPr="007A1CF6">
                  <w:rPr>
                    <w:sz w:val="20"/>
                  </w:rPr>
                  <w:t xml:space="preserve"> and </w:t>
                </w:r>
                <w:proofErr w:type="spellStart"/>
                <w:r w:rsidRPr="007A1CF6">
                  <w:rPr>
                    <w:sz w:val="20"/>
                  </w:rPr>
                  <w:t>practice</w:t>
                </w:r>
                <w:proofErr w:type="spellEnd"/>
                <w:r w:rsidRPr="007A1CF6">
                  <w:rPr>
                    <w:sz w:val="20"/>
                  </w:rPr>
                  <w:t xml:space="preserve"> </w:t>
                </w:r>
                <w:r w:rsidRPr="007A1CF6">
                  <w:rPr>
                    <w:sz w:val="20"/>
                  </w:rPr>
                  <w:lastRenderedPageBreak/>
                  <w:t xml:space="preserve">in EU </w:t>
                </w:r>
                <w:proofErr w:type="spellStart"/>
                <w:r w:rsidRPr="007A1CF6">
                  <w:rPr>
                    <w:sz w:val="20"/>
                  </w:rPr>
                  <w:t>Members</w:t>
                </w:r>
                <w:proofErr w:type="spellEnd"/>
                <w:r w:rsidRPr="007A1CF6">
                  <w:rPr>
                    <w:sz w:val="20"/>
                  </w:rPr>
                  <w:t xml:space="preserve">. </w:t>
                </w:r>
                <w:proofErr w:type="spellStart"/>
                <w:r w:rsidRPr="007A1CF6">
                  <w:rPr>
                    <w:sz w:val="20"/>
                  </w:rPr>
                  <w:t>Manheim</w:t>
                </w:r>
                <w:proofErr w:type="spellEnd"/>
                <w:r w:rsidRPr="007A1CF6">
                  <w:rPr>
                    <w:sz w:val="20"/>
                  </w:rPr>
                  <w:t xml:space="preserve">; 2005. </w:t>
                </w:r>
              </w:p>
              <w:p w14:paraId="7A6473B0" w14:textId="77777777" w:rsidR="007A1CF6" w:rsidRPr="007A1CF6" w:rsidRDefault="007A1CF6">
                <w:pPr>
                  <w:autoSpaceDE w:val="0"/>
                  <w:autoSpaceDN w:val="0"/>
                  <w:ind w:hanging="640"/>
                  <w:divId w:val="407265110"/>
                  <w:rPr>
                    <w:sz w:val="20"/>
                  </w:rPr>
                </w:pPr>
                <w:r w:rsidRPr="007A1CF6">
                  <w:rPr>
                    <w:sz w:val="20"/>
                  </w:rPr>
                  <w:t>11.</w:t>
                </w:r>
                <w:r w:rsidRPr="007A1CF6">
                  <w:rPr>
                    <w:sz w:val="20"/>
                  </w:rPr>
                  <w:tab/>
                  <w:t xml:space="preserve">Páv M, </w:t>
                </w:r>
                <w:proofErr w:type="spellStart"/>
                <w:r w:rsidRPr="007A1CF6">
                  <w:rPr>
                    <w:sz w:val="20"/>
                  </w:rPr>
                  <w:t>Vňuková</w:t>
                </w:r>
                <w:proofErr w:type="spellEnd"/>
                <w:r w:rsidRPr="007A1CF6">
                  <w:rPr>
                    <w:sz w:val="20"/>
                  </w:rPr>
                  <w:t xml:space="preserve"> M, </w:t>
                </w:r>
                <w:proofErr w:type="spellStart"/>
                <w:r w:rsidRPr="007A1CF6">
                  <w:rPr>
                    <w:sz w:val="20"/>
                  </w:rPr>
                  <w:t>Sebalo</w:t>
                </w:r>
                <w:proofErr w:type="spellEnd"/>
                <w:r w:rsidRPr="007A1CF6">
                  <w:rPr>
                    <w:sz w:val="20"/>
                  </w:rPr>
                  <w:t xml:space="preserve"> I. </w:t>
                </w:r>
                <w:proofErr w:type="spellStart"/>
                <w:r w:rsidRPr="007A1CF6">
                  <w:rPr>
                    <w:sz w:val="20"/>
                  </w:rPr>
                  <w:t>Factors</w:t>
                </w:r>
                <w:proofErr w:type="spellEnd"/>
                <w:r w:rsidRPr="007A1CF6">
                  <w:rPr>
                    <w:sz w:val="20"/>
                  </w:rPr>
                  <w:t xml:space="preserve"> </w:t>
                </w:r>
                <w:proofErr w:type="spellStart"/>
                <w:r w:rsidRPr="007A1CF6">
                  <w:rPr>
                    <w:sz w:val="20"/>
                  </w:rPr>
                  <w:t>Affecting</w:t>
                </w:r>
                <w:proofErr w:type="spellEnd"/>
                <w:r w:rsidRPr="007A1CF6">
                  <w:rPr>
                    <w:sz w:val="20"/>
                  </w:rPr>
                  <w:t xml:space="preserve"> </w:t>
                </w:r>
                <w:proofErr w:type="spellStart"/>
                <w:r w:rsidRPr="007A1CF6">
                  <w:rPr>
                    <w:sz w:val="20"/>
                  </w:rPr>
                  <w:t>Length</w:t>
                </w:r>
                <w:proofErr w:type="spellEnd"/>
                <w:r w:rsidRPr="007A1CF6">
                  <w:rPr>
                    <w:sz w:val="20"/>
                  </w:rPr>
                  <w:t xml:space="preserve"> </w:t>
                </w:r>
                <w:proofErr w:type="spellStart"/>
                <w:r w:rsidRPr="007A1CF6">
                  <w:rPr>
                    <w:sz w:val="20"/>
                  </w:rPr>
                  <w:t>of</w:t>
                </w:r>
                <w:proofErr w:type="spellEnd"/>
                <w:r w:rsidRPr="007A1CF6">
                  <w:rPr>
                    <w:sz w:val="20"/>
                  </w:rPr>
                  <w:t xml:space="preserve"> </w:t>
                </w:r>
                <w:proofErr w:type="spellStart"/>
                <w:r w:rsidRPr="007A1CF6">
                  <w:rPr>
                    <w:sz w:val="20"/>
                  </w:rPr>
                  <w:t>Inpatient</w:t>
                </w:r>
                <w:proofErr w:type="spellEnd"/>
                <w:r w:rsidRPr="007A1CF6">
                  <w:rPr>
                    <w:sz w:val="20"/>
                  </w:rPr>
                  <w:t xml:space="preserve"> </w:t>
                </w:r>
                <w:proofErr w:type="spellStart"/>
                <w:r w:rsidRPr="007A1CF6">
                  <w:rPr>
                    <w:sz w:val="20"/>
                  </w:rPr>
                  <w:t>Forensic</w:t>
                </w:r>
                <w:proofErr w:type="spellEnd"/>
                <w:r w:rsidRPr="007A1CF6">
                  <w:rPr>
                    <w:sz w:val="20"/>
                  </w:rPr>
                  <w:t xml:space="preserve"> </w:t>
                </w:r>
                <w:proofErr w:type="spellStart"/>
                <w:r w:rsidRPr="007A1CF6">
                  <w:rPr>
                    <w:sz w:val="20"/>
                  </w:rPr>
                  <w:t>Stay</w:t>
                </w:r>
                <w:proofErr w:type="spellEnd"/>
                <w:r w:rsidRPr="007A1CF6">
                  <w:rPr>
                    <w:sz w:val="20"/>
                  </w:rPr>
                  <w:t xml:space="preserve">: </w:t>
                </w:r>
                <w:proofErr w:type="spellStart"/>
                <w:r w:rsidRPr="007A1CF6">
                  <w:rPr>
                    <w:sz w:val="20"/>
                  </w:rPr>
                  <w:t>Retrospective</w:t>
                </w:r>
                <w:proofErr w:type="spellEnd"/>
                <w:r w:rsidRPr="007A1CF6">
                  <w:rPr>
                    <w:sz w:val="20"/>
                  </w:rPr>
                  <w:t xml:space="preserve"> Study </w:t>
                </w:r>
                <w:proofErr w:type="spellStart"/>
                <w:r w:rsidRPr="007A1CF6">
                  <w:rPr>
                    <w:sz w:val="20"/>
                  </w:rPr>
                  <w:t>From</w:t>
                </w:r>
                <w:proofErr w:type="spellEnd"/>
                <w:r w:rsidRPr="007A1CF6">
                  <w:rPr>
                    <w:sz w:val="20"/>
                  </w:rPr>
                  <w:t xml:space="preserve"> </w:t>
                </w:r>
                <w:proofErr w:type="spellStart"/>
                <w:r w:rsidRPr="007A1CF6">
                  <w:rPr>
                    <w:sz w:val="20"/>
                  </w:rPr>
                  <w:t>Czechia</w:t>
                </w:r>
                <w:proofErr w:type="spellEnd"/>
                <w:r w:rsidRPr="007A1CF6">
                  <w:rPr>
                    <w:sz w:val="20"/>
                  </w:rPr>
                  <w:t>. Front Psychiatry [Internet]. 2022 May 4 [</w:t>
                </w:r>
                <w:proofErr w:type="spellStart"/>
                <w:r w:rsidRPr="007A1CF6">
                  <w:rPr>
                    <w:sz w:val="20"/>
                  </w:rPr>
                  <w:t>cited</w:t>
                </w:r>
                <w:proofErr w:type="spellEnd"/>
                <w:r w:rsidRPr="007A1CF6">
                  <w:rPr>
                    <w:sz w:val="20"/>
                  </w:rPr>
                  <w:t xml:space="preserve"> 2022 Jun 26];13. </w:t>
                </w:r>
                <w:proofErr w:type="spellStart"/>
                <w:r w:rsidRPr="007A1CF6">
                  <w:rPr>
                    <w:sz w:val="20"/>
                  </w:rPr>
                  <w:t>Available</w:t>
                </w:r>
                <w:proofErr w:type="spellEnd"/>
                <w:r w:rsidRPr="007A1CF6">
                  <w:rPr>
                    <w:sz w:val="20"/>
                  </w:rPr>
                  <w:t xml:space="preserve"> </w:t>
                </w:r>
                <w:proofErr w:type="spellStart"/>
                <w:r w:rsidRPr="007A1CF6">
                  <w:rPr>
                    <w:sz w:val="20"/>
                  </w:rPr>
                  <w:t>from</w:t>
                </w:r>
                <w:proofErr w:type="spellEnd"/>
                <w:r w:rsidRPr="007A1CF6">
                  <w:rPr>
                    <w:sz w:val="20"/>
                  </w:rPr>
                  <w:t>: /</w:t>
                </w:r>
                <w:proofErr w:type="spellStart"/>
                <w:r w:rsidRPr="007A1CF6">
                  <w:rPr>
                    <w:sz w:val="20"/>
                  </w:rPr>
                  <w:t>pmc</w:t>
                </w:r>
                <w:proofErr w:type="spellEnd"/>
                <w:r w:rsidRPr="007A1CF6">
                  <w:rPr>
                    <w:sz w:val="20"/>
                  </w:rPr>
                  <w:t>/</w:t>
                </w:r>
                <w:proofErr w:type="spellStart"/>
                <w:r w:rsidRPr="007A1CF6">
                  <w:rPr>
                    <w:sz w:val="20"/>
                  </w:rPr>
                  <w:t>articles</w:t>
                </w:r>
                <w:proofErr w:type="spellEnd"/>
                <w:r w:rsidRPr="007A1CF6">
                  <w:rPr>
                    <w:sz w:val="20"/>
                  </w:rPr>
                  <w:t>/PMC9114463/</w:t>
                </w:r>
              </w:p>
              <w:p w14:paraId="7AB71514" w14:textId="77777777" w:rsidR="007A1CF6" w:rsidRPr="007A1CF6" w:rsidRDefault="007A1CF6">
                <w:pPr>
                  <w:autoSpaceDE w:val="0"/>
                  <w:autoSpaceDN w:val="0"/>
                  <w:ind w:hanging="640"/>
                  <w:divId w:val="148400315"/>
                  <w:rPr>
                    <w:sz w:val="20"/>
                  </w:rPr>
                </w:pPr>
                <w:r w:rsidRPr="007A1CF6">
                  <w:rPr>
                    <w:sz w:val="20"/>
                  </w:rPr>
                  <w:t>12.</w:t>
                </w:r>
                <w:r w:rsidRPr="007A1CF6">
                  <w:rPr>
                    <w:sz w:val="20"/>
                  </w:rPr>
                  <w:tab/>
                  <w:t xml:space="preserve">Páv M, Švarc J. Stávající stav a doporučení k dalšímu rozvoji sítě ochranného léčení. Analýza realizovaná v rámci projektu Deinstitucionalizace. Praha; 2018. </w:t>
                </w:r>
              </w:p>
              <w:p w14:paraId="5CB0A111" w14:textId="77777777" w:rsidR="007A1CF6" w:rsidRPr="007A1CF6" w:rsidRDefault="007A1CF6">
                <w:pPr>
                  <w:autoSpaceDE w:val="0"/>
                  <w:autoSpaceDN w:val="0"/>
                  <w:ind w:hanging="640"/>
                  <w:divId w:val="1722362049"/>
                  <w:rPr>
                    <w:sz w:val="20"/>
                  </w:rPr>
                </w:pPr>
                <w:r w:rsidRPr="007A1CF6">
                  <w:rPr>
                    <w:sz w:val="20"/>
                  </w:rPr>
                  <w:t>13.</w:t>
                </w:r>
                <w:r w:rsidRPr="007A1CF6">
                  <w:rPr>
                    <w:sz w:val="20"/>
                  </w:rPr>
                  <w:tab/>
                  <w:t xml:space="preserve">Páv M, </w:t>
                </w:r>
                <w:proofErr w:type="spellStart"/>
                <w:r w:rsidRPr="007A1CF6">
                  <w:rPr>
                    <w:sz w:val="20"/>
                  </w:rPr>
                  <w:t>Vňuková</w:t>
                </w:r>
                <w:proofErr w:type="spellEnd"/>
                <w:r w:rsidRPr="007A1CF6">
                  <w:rPr>
                    <w:sz w:val="20"/>
                  </w:rPr>
                  <w:t xml:space="preserve"> M, Papežová S, Toman J. ÚSTAVNÍ OCHRANNÁ LÉČENÍ V ČR 2018-2020 INPATIENT FORENSIC TREATMENT IN THE CZECH REPUBLIC 2018-2020. </w:t>
                </w:r>
                <w:proofErr w:type="spellStart"/>
                <w:r w:rsidRPr="007A1CF6">
                  <w:rPr>
                    <w:sz w:val="20"/>
                  </w:rPr>
                  <w:t>Čes</w:t>
                </w:r>
                <w:proofErr w:type="spellEnd"/>
                <w:r w:rsidRPr="007A1CF6">
                  <w:rPr>
                    <w:sz w:val="20"/>
                  </w:rPr>
                  <w:t xml:space="preserve"> a slov Psychiatr. 2022;118(1):9–16. </w:t>
                </w:r>
              </w:p>
              <w:p w14:paraId="7F1FEC4D" w14:textId="77777777" w:rsidR="007A1CF6" w:rsidRPr="007A1CF6" w:rsidRDefault="007A1CF6">
                <w:pPr>
                  <w:autoSpaceDE w:val="0"/>
                  <w:autoSpaceDN w:val="0"/>
                  <w:ind w:hanging="640"/>
                  <w:divId w:val="1974941013"/>
                  <w:rPr>
                    <w:sz w:val="20"/>
                  </w:rPr>
                </w:pPr>
                <w:r w:rsidRPr="007A1CF6">
                  <w:rPr>
                    <w:sz w:val="20"/>
                  </w:rPr>
                  <w:t>14.</w:t>
                </w:r>
                <w:r w:rsidRPr="007A1CF6">
                  <w:rPr>
                    <w:sz w:val="20"/>
                  </w:rPr>
                  <w:tab/>
                </w:r>
                <w:proofErr w:type="spellStart"/>
                <w:r w:rsidRPr="007A1CF6">
                  <w:rPr>
                    <w:sz w:val="20"/>
                  </w:rPr>
                  <w:t>Völlm</w:t>
                </w:r>
                <w:proofErr w:type="spellEnd"/>
                <w:r w:rsidRPr="007A1CF6">
                  <w:rPr>
                    <w:sz w:val="20"/>
                  </w:rPr>
                  <w:t xml:space="preserve"> BA, </w:t>
                </w:r>
                <w:proofErr w:type="spellStart"/>
                <w:r w:rsidRPr="007A1CF6">
                  <w:rPr>
                    <w:sz w:val="20"/>
                  </w:rPr>
                  <w:t>Clarke</w:t>
                </w:r>
                <w:proofErr w:type="spellEnd"/>
                <w:r w:rsidRPr="007A1CF6">
                  <w:rPr>
                    <w:sz w:val="20"/>
                  </w:rPr>
                  <w:t xml:space="preserve"> M, </w:t>
                </w:r>
                <w:proofErr w:type="spellStart"/>
                <w:r w:rsidRPr="007A1CF6">
                  <w:rPr>
                    <w:sz w:val="20"/>
                  </w:rPr>
                  <w:t>Herrando</w:t>
                </w:r>
                <w:proofErr w:type="spellEnd"/>
                <w:r w:rsidRPr="007A1CF6">
                  <w:rPr>
                    <w:sz w:val="20"/>
                  </w:rPr>
                  <w:t xml:space="preserve"> VT, </w:t>
                </w:r>
                <w:proofErr w:type="spellStart"/>
                <w:r w:rsidRPr="007A1CF6">
                  <w:rPr>
                    <w:sz w:val="20"/>
                  </w:rPr>
                  <w:t>Seppänen</w:t>
                </w:r>
                <w:proofErr w:type="spellEnd"/>
                <w:r w:rsidRPr="007A1CF6">
                  <w:rPr>
                    <w:sz w:val="20"/>
                  </w:rPr>
                  <w:t xml:space="preserve"> AO, </w:t>
                </w:r>
                <w:proofErr w:type="spellStart"/>
                <w:r w:rsidRPr="007A1CF6">
                  <w:rPr>
                    <w:sz w:val="20"/>
                  </w:rPr>
                  <w:t>Gosek</w:t>
                </w:r>
                <w:proofErr w:type="spellEnd"/>
                <w:r w:rsidRPr="007A1CF6">
                  <w:rPr>
                    <w:sz w:val="20"/>
                  </w:rPr>
                  <w:t xml:space="preserve"> P, </w:t>
                </w:r>
                <w:proofErr w:type="spellStart"/>
                <w:r w:rsidRPr="007A1CF6">
                  <w:rPr>
                    <w:sz w:val="20"/>
                  </w:rPr>
                  <w:t>Heitzman</w:t>
                </w:r>
                <w:proofErr w:type="spellEnd"/>
                <w:r w:rsidRPr="007A1CF6">
                  <w:rPr>
                    <w:sz w:val="20"/>
                  </w:rPr>
                  <w:t xml:space="preserve"> J, et al. </w:t>
                </w:r>
                <w:proofErr w:type="spellStart"/>
                <w:r w:rsidRPr="007A1CF6">
                  <w:rPr>
                    <w:sz w:val="20"/>
                  </w:rPr>
                  <w:t>European</w:t>
                </w:r>
                <w:proofErr w:type="spellEnd"/>
                <w:r w:rsidRPr="007A1CF6">
                  <w:rPr>
                    <w:sz w:val="20"/>
                  </w:rPr>
                  <w:t xml:space="preserve"> </w:t>
                </w:r>
                <w:proofErr w:type="spellStart"/>
                <w:r w:rsidRPr="007A1CF6">
                  <w:rPr>
                    <w:sz w:val="20"/>
                  </w:rPr>
                  <w:t>Psychiatric</w:t>
                </w:r>
                <w:proofErr w:type="spellEnd"/>
                <w:r w:rsidRPr="007A1CF6">
                  <w:rPr>
                    <w:sz w:val="20"/>
                  </w:rPr>
                  <w:t xml:space="preserve"> </w:t>
                </w:r>
                <w:proofErr w:type="spellStart"/>
                <w:r w:rsidRPr="007A1CF6">
                  <w:rPr>
                    <w:sz w:val="20"/>
                  </w:rPr>
                  <w:t>Association</w:t>
                </w:r>
                <w:proofErr w:type="spellEnd"/>
                <w:r w:rsidRPr="007A1CF6">
                  <w:rPr>
                    <w:sz w:val="20"/>
                  </w:rPr>
                  <w:t xml:space="preserve"> (EPA) </w:t>
                </w:r>
                <w:proofErr w:type="spellStart"/>
                <w:r w:rsidRPr="007A1CF6">
                  <w:rPr>
                    <w:sz w:val="20"/>
                  </w:rPr>
                  <w:t>guidance</w:t>
                </w:r>
                <w:proofErr w:type="spellEnd"/>
                <w:r w:rsidRPr="007A1CF6">
                  <w:rPr>
                    <w:sz w:val="20"/>
                  </w:rPr>
                  <w:t xml:space="preserve"> on </w:t>
                </w:r>
                <w:proofErr w:type="spellStart"/>
                <w:r w:rsidRPr="007A1CF6">
                  <w:rPr>
                    <w:sz w:val="20"/>
                  </w:rPr>
                  <w:t>forensic</w:t>
                </w:r>
                <w:proofErr w:type="spellEnd"/>
                <w:r w:rsidRPr="007A1CF6">
                  <w:rPr>
                    <w:sz w:val="20"/>
                  </w:rPr>
                  <w:t xml:space="preserve"> psychiatry: Evidence </w:t>
                </w:r>
                <w:proofErr w:type="spellStart"/>
                <w:r w:rsidRPr="007A1CF6">
                  <w:rPr>
                    <w:sz w:val="20"/>
                  </w:rPr>
                  <w:t>based</w:t>
                </w:r>
                <w:proofErr w:type="spellEnd"/>
                <w:r w:rsidRPr="007A1CF6">
                  <w:rPr>
                    <w:sz w:val="20"/>
                  </w:rPr>
                  <w:t xml:space="preserve"> </w:t>
                </w:r>
                <w:proofErr w:type="spellStart"/>
                <w:r w:rsidRPr="007A1CF6">
                  <w:rPr>
                    <w:sz w:val="20"/>
                  </w:rPr>
                  <w:t>assessment</w:t>
                </w:r>
                <w:proofErr w:type="spellEnd"/>
                <w:r w:rsidRPr="007A1CF6">
                  <w:rPr>
                    <w:sz w:val="20"/>
                  </w:rPr>
                  <w:t xml:space="preserve"> and </w:t>
                </w:r>
                <w:proofErr w:type="spellStart"/>
                <w:r w:rsidRPr="007A1CF6">
                  <w:rPr>
                    <w:sz w:val="20"/>
                  </w:rPr>
                  <w:t>treatment</w:t>
                </w:r>
                <w:proofErr w:type="spellEnd"/>
                <w:r w:rsidRPr="007A1CF6">
                  <w:rPr>
                    <w:sz w:val="20"/>
                  </w:rPr>
                  <w:t xml:space="preserve"> </w:t>
                </w:r>
                <w:proofErr w:type="spellStart"/>
                <w:r w:rsidRPr="007A1CF6">
                  <w:rPr>
                    <w:sz w:val="20"/>
                  </w:rPr>
                  <w:t>of</w:t>
                </w:r>
                <w:proofErr w:type="spellEnd"/>
                <w:r w:rsidRPr="007A1CF6">
                  <w:rPr>
                    <w:sz w:val="20"/>
                  </w:rPr>
                  <w:t xml:space="preserve"> </w:t>
                </w:r>
                <w:proofErr w:type="spellStart"/>
                <w:r w:rsidRPr="007A1CF6">
                  <w:rPr>
                    <w:sz w:val="20"/>
                  </w:rPr>
                  <w:t>mentally</w:t>
                </w:r>
                <w:proofErr w:type="spellEnd"/>
                <w:r w:rsidRPr="007A1CF6">
                  <w:rPr>
                    <w:sz w:val="20"/>
                  </w:rPr>
                  <w:t xml:space="preserve"> </w:t>
                </w:r>
                <w:proofErr w:type="spellStart"/>
                <w:r w:rsidRPr="007A1CF6">
                  <w:rPr>
                    <w:sz w:val="20"/>
                  </w:rPr>
                  <w:t>disordered</w:t>
                </w:r>
                <w:proofErr w:type="spellEnd"/>
                <w:r w:rsidRPr="007A1CF6">
                  <w:rPr>
                    <w:sz w:val="20"/>
                  </w:rPr>
                  <w:t xml:space="preserve"> </w:t>
                </w:r>
                <w:proofErr w:type="spellStart"/>
                <w:r w:rsidRPr="007A1CF6">
                  <w:rPr>
                    <w:sz w:val="20"/>
                  </w:rPr>
                  <w:t>offenders</w:t>
                </w:r>
                <w:proofErr w:type="spellEnd"/>
                <w:r w:rsidRPr="007A1CF6">
                  <w:rPr>
                    <w:sz w:val="20"/>
                  </w:rPr>
                  <w:t>. Eur Psychiatry [Internet]. 2018 Jun 1 [</w:t>
                </w:r>
                <w:proofErr w:type="spellStart"/>
                <w:r w:rsidRPr="007A1CF6">
                  <w:rPr>
                    <w:sz w:val="20"/>
                  </w:rPr>
                  <w:t>cited</w:t>
                </w:r>
                <w:proofErr w:type="spellEnd"/>
                <w:r w:rsidRPr="007A1CF6">
                  <w:rPr>
                    <w:sz w:val="20"/>
                  </w:rPr>
                  <w:t xml:space="preserve"> 2023 Jul 7];51:58–73. </w:t>
                </w:r>
                <w:proofErr w:type="spellStart"/>
                <w:r w:rsidRPr="007A1CF6">
                  <w:rPr>
                    <w:sz w:val="20"/>
                  </w:rPr>
                  <w:t>Available</w:t>
                </w:r>
                <w:proofErr w:type="spellEnd"/>
                <w:r w:rsidRPr="007A1CF6">
                  <w:rPr>
                    <w:sz w:val="20"/>
                  </w:rPr>
                  <w:t xml:space="preserve"> </w:t>
                </w:r>
                <w:proofErr w:type="spellStart"/>
                <w:r w:rsidRPr="007A1CF6">
                  <w:rPr>
                    <w:sz w:val="20"/>
                  </w:rPr>
                  <w:t>from</w:t>
                </w:r>
                <w:proofErr w:type="spellEnd"/>
                <w:r w:rsidRPr="007A1CF6">
                  <w:rPr>
                    <w:sz w:val="20"/>
                  </w:rPr>
                  <w:t>: https://pubmed.ncbi.nlm.nih.gov/29571072/</w:t>
                </w:r>
              </w:p>
              <w:p w14:paraId="06B95218" w14:textId="77777777" w:rsidR="007A1CF6" w:rsidRPr="007A1CF6" w:rsidRDefault="007A1CF6">
                <w:pPr>
                  <w:autoSpaceDE w:val="0"/>
                  <w:autoSpaceDN w:val="0"/>
                  <w:ind w:hanging="640"/>
                  <w:divId w:val="390421355"/>
                  <w:rPr>
                    <w:sz w:val="20"/>
                  </w:rPr>
                </w:pPr>
                <w:r w:rsidRPr="007A1CF6">
                  <w:rPr>
                    <w:sz w:val="20"/>
                  </w:rPr>
                  <w:t>15.</w:t>
                </w:r>
                <w:r w:rsidRPr="007A1CF6">
                  <w:rPr>
                    <w:sz w:val="20"/>
                  </w:rPr>
                  <w:tab/>
                </w:r>
                <w:proofErr w:type="spellStart"/>
                <w:r w:rsidRPr="007A1CF6">
                  <w:rPr>
                    <w:sz w:val="20"/>
                  </w:rPr>
                  <w:t>Vňuková</w:t>
                </w:r>
                <w:proofErr w:type="spellEnd"/>
                <w:r w:rsidRPr="007A1CF6">
                  <w:rPr>
                    <w:sz w:val="20"/>
                  </w:rPr>
                  <w:t xml:space="preserve"> M, Ptáček R, Páv M, Vevera J. HCR-20v3 : hodnocení rizika násilí / Martina </w:t>
                </w:r>
                <w:proofErr w:type="spellStart"/>
                <w:r w:rsidRPr="007A1CF6">
                  <w:rPr>
                    <w:sz w:val="20"/>
                  </w:rPr>
                  <w:t>Vňuková</w:t>
                </w:r>
                <w:proofErr w:type="spellEnd"/>
                <w:r w:rsidRPr="007A1CF6">
                  <w:rPr>
                    <w:sz w:val="20"/>
                  </w:rPr>
                  <w:t xml:space="preserve">, Radek Ptáček, Marek Páv, Jan Vevera. Česká adaptace: </w:t>
                </w:r>
                <w:proofErr w:type="spellStart"/>
                <w:r w:rsidRPr="007A1CF6">
                  <w:rPr>
                    <w:sz w:val="20"/>
                  </w:rPr>
                  <w:t>Boer</w:t>
                </w:r>
                <w:proofErr w:type="spellEnd"/>
                <w:r w:rsidRPr="007A1CF6">
                  <w:rPr>
                    <w:sz w:val="20"/>
                  </w:rPr>
                  <w:t xml:space="preserve">, Douglas P., HCR 20 - </w:t>
                </w:r>
                <w:proofErr w:type="spellStart"/>
                <w:r w:rsidRPr="007A1CF6">
                  <w:rPr>
                    <w:sz w:val="20"/>
                  </w:rPr>
                  <w:t>assessing</w:t>
                </w:r>
                <w:proofErr w:type="spellEnd"/>
                <w:r w:rsidRPr="007A1CF6">
                  <w:rPr>
                    <w:sz w:val="20"/>
                  </w:rPr>
                  <w:t xml:space="preserve"> </w:t>
                </w:r>
                <w:proofErr w:type="spellStart"/>
                <w:r w:rsidRPr="007A1CF6">
                  <w:rPr>
                    <w:sz w:val="20"/>
                  </w:rPr>
                  <w:t>for</w:t>
                </w:r>
                <w:proofErr w:type="spellEnd"/>
                <w:r w:rsidRPr="007A1CF6">
                  <w:rPr>
                    <w:sz w:val="20"/>
                  </w:rPr>
                  <w:t xml:space="preserve"> risk </w:t>
                </w:r>
                <w:proofErr w:type="spellStart"/>
                <w:r w:rsidRPr="007A1CF6">
                  <w:rPr>
                    <w:sz w:val="20"/>
                  </w:rPr>
                  <w:t>violence</w:t>
                </w:r>
                <w:proofErr w:type="spellEnd"/>
                <w:r w:rsidRPr="007A1CF6">
                  <w:rPr>
                    <w:sz w:val="20"/>
                  </w:rPr>
                  <w:t xml:space="preserve"> </w:t>
                </w:r>
                <w:proofErr w:type="spellStart"/>
                <w:r w:rsidRPr="007A1CF6">
                  <w:rPr>
                    <w:sz w:val="20"/>
                  </w:rPr>
                  <w:t>version</w:t>
                </w:r>
                <w:proofErr w:type="spellEnd"/>
                <w:r w:rsidRPr="007A1CF6">
                  <w:rPr>
                    <w:sz w:val="20"/>
                  </w:rPr>
                  <w:t xml:space="preserve"> 3. Ministerstvo zdravotnictví České Republiky; 2020. 152 p. </w:t>
                </w:r>
              </w:p>
              <w:p w14:paraId="0E8F099C" w14:textId="77777777" w:rsidR="007A1CF6" w:rsidRPr="007A1CF6" w:rsidRDefault="007A1CF6">
                <w:pPr>
                  <w:autoSpaceDE w:val="0"/>
                  <w:autoSpaceDN w:val="0"/>
                  <w:ind w:hanging="640"/>
                  <w:divId w:val="1187258593"/>
                  <w:rPr>
                    <w:sz w:val="20"/>
                  </w:rPr>
                </w:pPr>
                <w:r w:rsidRPr="007A1CF6">
                  <w:rPr>
                    <w:sz w:val="20"/>
                  </w:rPr>
                  <w:t>16.</w:t>
                </w:r>
                <w:r w:rsidRPr="007A1CF6">
                  <w:rPr>
                    <w:sz w:val="20"/>
                  </w:rPr>
                  <w:tab/>
                  <w:t xml:space="preserve">Douglas K, Guy L, </w:t>
                </w:r>
                <w:proofErr w:type="spellStart"/>
                <w:r w:rsidRPr="007A1CF6">
                  <w:rPr>
                    <w:sz w:val="20"/>
                  </w:rPr>
                  <w:t>Reeves</w:t>
                </w:r>
                <w:proofErr w:type="spellEnd"/>
                <w:r w:rsidRPr="007A1CF6">
                  <w:rPr>
                    <w:sz w:val="20"/>
                  </w:rPr>
                  <w:t xml:space="preserve"> K, </w:t>
                </w:r>
                <w:proofErr w:type="spellStart"/>
                <w:r w:rsidRPr="007A1CF6">
                  <w:rPr>
                    <w:sz w:val="20"/>
                  </w:rPr>
                  <w:t>Weir</w:t>
                </w:r>
                <w:proofErr w:type="spellEnd"/>
                <w:r w:rsidRPr="007A1CF6">
                  <w:rPr>
                    <w:sz w:val="20"/>
                  </w:rPr>
                  <w:t xml:space="preserve"> J. HCR-20 </w:t>
                </w:r>
                <w:proofErr w:type="spellStart"/>
                <w:r w:rsidRPr="007A1CF6">
                  <w:rPr>
                    <w:sz w:val="20"/>
                  </w:rPr>
                  <w:t>violence</w:t>
                </w:r>
                <w:proofErr w:type="spellEnd"/>
                <w:r w:rsidRPr="007A1CF6">
                  <w:rPr>
                    <w:sz w:val="20"/>
                  </w:rPr>
                  <w:t xml:space="preserve"> risk </w:t>
                </w:r>
                <w:proofErr w:type="spellStart"/>
                <w:r w:rsidRPr="007A1CF6">
                  <w:rPr>
                    <w:sz w:val="20"/>
                  </w:rPr>
                  <w:t>assessment</w:t>
                </w:r>
                <w:proofErr w:type="spellEnd"/>
                <w:r w:rsidRPr="007A1CF6">
                  <w:rPr>
                    <w:sz w:val="20"/>
                  </w:rPr>
                  <w:t xml:space="preserve"> </w:t>
                </w:r>
                <w:proofErr w:type="spellStart"/>
                <w:r w:rsidRPr="007A1CF6">
                  <w:rPr>
                    <w:sz w:val="20"/>
                  </w:rPr>
                  <w:t>scheme</w:t>
                </w:r>
                <w:proofErr w:type="spellEnd"/>
                <w:r w:rsidRPr="007A1CF6">
                  <w:rPr>
                    <w:sz w:val="20"/>
                  </w:rPr>
                  <w:t xml:space="preserve">: </w:t>
                </w:r>
                <w:proofErr w:type="spellStart"/>
                <w:r w:rsidRPr="007A1CF6">
                  <w:rPr>
                    <w:sz w:val="20"/>
                  </w:rPr>
                  <w:t>Overview</w:t>
                </w:r>
                <w:proofErr w:type="spellEnd"/>
                <w:r w:rsidRPr="007A1CF6">
                  <w:rPr>
                    <w:sz w:val="20"/>
                  </w:rPr>
                  <w:t xml:space="preserve"> and </w:t>
                </w:r>
                <w:proofErr w:type="spellStart"/>
                <w:r w:rsidRPr="007A1CF6">
                  <w:rPr>
                    <w:sz w:val="20"/>
                  </w:rPr>
                  <w:t>annotated</w:t>
                </w:r>
                <w:proofErr w:type="spellEnd"/>
                <w:r w:rsidRPr="007A1CF6">
                  <w:rPr>
                    <w:sz w:val="20"/>
                  </w:rPr>
                  <w:t xml:space="preserve"> </w:t>
                </w:r>
                <w:proofErr w:type="spellStart"/>
                <w:r w:rsidRPr="007A1CF6">
                  <w:rPr>
                    <w:sz w:val="20"/>
                  </w:rPr>
                  <w:t>bibliography</w:t>
                </w:r>
                <w:proofErr w:type="spellEnd"/>
                <w:r w:rsidRPr="007A1CF6">
                  <w:rPr>
                    <w:sz w:val="20"/>
                  </w:rPr>
                  <w:t>. 2005 [</w:t>
                </w:r>
                <w:proofErr w:type="spellStart"/>
                <w:r w:rsidRPr="007A1CF6">
                  <w:rPr>
                    <w:sz w:val="20"/>
                  </w:rPr>
                  <w:t>cited</w:t>
                </w:r>
                <w:proofErr w:type="spellEnd"/>
                <w:r w:rsidRPr="007A1CF6">
                  <w:rPr>
                    <w:sz w:val="20"/>
                  </w:rPr>
                  <w:t xml:space="preserve"> 2019 </w:t>
                </w:r>
                <w:proofErr w:type="spellStart"/>
                <w:r w:rsidRPr="007A1CF6">
                  <w:rPr>
                    <w:sz w:val="20"/>
                  </w:rPr>
                  <w:t>Oct</w:t>
                </w:r>
                <w:proofErr w:type="spellEnd"/>
                <w:r w:rsidRPr="007A1CF6">
                  <w:rPr>
                    <w:sz w:val="20"/>
                  </w:rPr>
                  <w:t xml:space="preserve"> 13]; </w:t>
                </w:r>
                <w:proofErr w:type="spellStart"/>
                <w:r w:rsidRPr="007A1CF6">
                  <w:rPr>
                    <w:sz w:val="20"/>
                  </w:rPr>
                  <w:t>Available</w:t>
                </w:r>
                <w:proofErr w:type="spellEnd"/>
                <w:r w:rsidRPr="007A1CF6">
                  <w:rPr>
                    <w:sz w:val="20"/>
                  </w:rPr>
                  <w:t xml:space="preserve"> </w:t>
                </w:r>
                <w:proofErr w:type="spellStart"/>
                <w:r w:rsidRPr="007A1CF6">
                  <w:rPr>
                    <w:sz w:val="20"/>
                  </w:rPr>
                  <w:t>from</w:t>
                </w:r>
                <w:proofErr w:type="spellEnd"/>
                <w:r w:rsidRPr="007A1CF6">
                  <w:rPr>
                    <w:sz w:val="20"/>
                  </w:rPr>
                  <w:t>: https://escholarship.umassmed.edu/cgi/viewcontent.cgi?article=1362&amp;context=psych_cmhsr</w:t>
                </w:r>
              </w:p>
              <w:p w14:paraId="20706391" w14:textId="77777777" w:rsidR="007A1CF6" w:rsidRPr="007A1CF6" w:rsidRDefault="007A1CF6">
                <w:pPr>
                  <w:autoSpaceDE w:val="0"/>
                  <w:autoSpaceDN w:val="0"/>
                  <w:ind w:hanging="640"/>
                  <w:divId w:val="1770735953"/>
                  <w:rPr>
                    <w:sz w:val="20"/>
                  </w:rPr>
                </w:pPr>
                <w:r w:rsidRPr="007A1CF6">
                  <w:rPr>
                    <w:sz w:val="20"/>
                  </w:rPr>
                  <w:t>17.</w:t>
                </w:r>
                <w:r w:rsidRPr="007A1CF6">
                  <w:rPr>
                    <w:sz w:val="20"/>
                  </w:rPr>
                  <w:tab/>
                  <w:t xml:space="preserve">Guy LS, Douglas KS, Hart SD. Risk </w:t>
                </w:r>
                <w:proofErr w:type="spellStart"/>
                <w:r w:rsidRPr="007A1CF6">
                  <w:rPr>
                    <w:sz w:val="20"/>
                  </w:rPr>
                  <w:t>assessment</w:t>
                </w:r>
                <w:proofErr w:type="spellEnd"/>
                <w:r w:rsidRPr="007A1CF6">
                  <w:rPr>
                    <w:sz w:val="20"/>
                  </w:rPr>
                  <w:t xml:space="preserve"> and </w:t>
                </w:r>
                <w:proofErr w:type="spellStart"/>
                <w:r w:rsidRPr="007A1CF6">
                  <w:rPr>
                    <w:sz w:val="20"/>
                  </w:rPr>
                  <w:t>communication</w:t>
                </w:r>
                <w:proofErr w:type="spellEnd"/>
                <w:r w:rsidRPr="007A1CF6">
                  <w:rPr>
                    <w:sz w:val="20"/>
                  </w:rPr>
                  <w:t xml:space="preserve">. In: APA handbook </w:t>
                </w:r>
                <w:proofErr w:type="spellStart"/>
                <w:r w:rsidRPr="007A1CF6">
                  <w:rPr>
                    <w:sz w:val="20"/>
                  </w:rPr>
                  <w:t>of</w:t>
                </w:r>
                <w:proofErr w:type="spellEnd"/>
                <w:r w:rsidRPr="007A1CF6">
                  <w:rPr>
                    <w:sz w:val="20"/>
                  </w:rPr>
                  <w:t xml:space="preserve"> </w:t>
                </w:r>
                <w:proofErr w:type="spellStart"/>
                <w:r w:rsidRPr="007A1CF6">
                  <w:rPr>
                    <w:sz w:val="20"/>
                  </w:rPr>
                  <w:t>forensic</w:t>
                </w:r>
                <w:proofErr w:type="spellEnd"/>
                <w:r w:rsidRPr="007A1CF6">
                  <w:rPr>
                    <w:sz w:val="20"/>
                  </w:rPr>
                  <w:t xml:space="preserve"> psychology, Vol 1: </w:t>
                </w:r>
                <w:proofErr w:type="spellStart"/>
                <w:r w:rsidRPr="007A1CF6">
                  <w:rPr>
                    <w:sz w:val="20"/>
                  </w:rPr>
                  <w:t>Individual</w:t>
                </w:r>
                <w:proofErr w:type="spellEnd"/>
                <w:r w:rsidRPr="007A1CF6">
                  <w:rPr>
                    <w:sz w:val="20"/>
                  </w:rPr>
                  <w:t xml:space="preserve"> and </w:t>
                </w:r>
                <w:proofErr w:type="spellStart"/>
                <w:r w:rsidRPr="007A1CF6">
                  <w:rPr>
                    <w:sz w:val="20"/>
                  </w:rPr>
                  <w:t>situational</w:t>
                </w:r>
                <w:proofErr w:type="spellEnd"/>
                <w:r w:rsidRPr="007A1CF6">
                  <w:rPr>
                    <w:sz w:val="20"/>
                  </w:rPr>
                  <w:t xml:space="preserve"> </w:t>
                </w:r>
                <w:proofErr w:type="spellStart"/>
                <w:r w:rsidRPr="007A1CF6">
                  <w:rPr>
                    <w:sz w:val="20"/>
                  </w:rPr>
                  <w:t>influences</w:t>
                </w:r>
                <w:proofErr w:type="spellEnd"/>
                <w:r w:rsidRPr="007A1CF6">
                  <w:rPr>
                    <w:sz w:val="20"/>
                  </w:rPr>
                  <w:t xml:space="preserve"> in </w:t>
                </w:r>
                <w:proofErr w:type="spellStart"/>
                <w:r w:rsidRPr="007A1CF6">
                  <w:rPr>
                    <w:sz w:val="20"/>
                  </w:rPr>
                  <w:t>criminal</w:t>
                </w:r>
                <w:proofErr w:type="spellEnd"/>
                <w:r w:rsidRPr="007A1CF6">
                  <w:rPr>
                    <w:sz w:val="20"/>
                  </w:rPr>
                  <w:t xml:space="preserve"> and civil </w:t>
                </w:r>
                <w:proofErr w:type="spellStart"/>
                <w:r w:rsidRPr="007A1CF6">
                  <w:rPr>
                    <w:sz w:val="20"/>
                  </w:rPr>
                  <w:t>contexts</w:t>
                </w:r>
                <w:proofErr w:type="spellEnd"/>
                <w:r w:rsidRPr="007A1CF6">
                  <w:rPr>
                    <w:sz w:val="20"/>
                  </w:rPr>
                  <w:t xml:space="preserve"> [Internet]. Washington: </w:t>
                </w:r>
                <w:proofErr w:type="spellStart"/>
                <w:r w:rsidRPr="007A1CF6">
                  <w:rPr>
                    <w:sz w:val="20"/>
                  </w:rPr>
                  <w:t>American</w:t>
                </w:r>
                <w:proofErr w:type="spellEnd"/>
                <w:r w:rsidRPr="007A1CF6">
                  <w:rPr>
                    <w:sz w:val="20"/>
                  </w:rPr>
                  <w:t xml:space="preserve"> </w:t>
                </w:r>
                <w:proofErr w:type="spellStart"/>
                <w:r w:rsidRPr="007A1CF6">
                  <w:rPr>
                    <w:sz w:val="20"/>
                  </w:rPr>
                  <w:t>Psychological</w:t>
                </w:r>
                <w:proofErr w:type="spellEnd"/>
                <w:r w:rsidRPr="007A1CF6">
                  <w:rPr>
                    <w:sz w:val="20"/>
                  </w:rPr>
                  <w:t xml:space="preserve"> </w:t>
                </w:r>
                <w:proofErr w:type="spellStart"/>
                <w:r w:rsidRPr="007A1CF6">
                  <w:rPr>
                    <w:sz w:val="20"/>
                  </w:rPr>
                  <w:t>Association</w:t>
                </w:r>
                <w:proofErr w:type="spellEnd"/>
                <w:r w:rsidRPr="007A1CF6">
                  <w:rPr>
                    <w:sz w:val="20"/>
                  </w:rPr>
                  <w:t>; 2015 [</w:t>
                </w:r>
                <w:proofErr w:type="spellStart"/>
                <w:r w:rsidRPr="007A1CF6">
                  <w:rPr>
                    <w:sz w:val="20"/>
                  </w:rPr>
                  <w:t>cited</w:t>
                </w:r>
                <w:proofErr w:type="spellEnd"/>
                <w:r w:rsidRPr="007A1CF6">
                  <w:rPr>
                    <w:sz w:val="20"/>
                  </w:rPr>
                  <w:t xml:space="preserve"> 2019 </w:t>
                </w:r>
                <w:proofErr w:type="spellStart"/>
                <w:r w:rsidRPr="007A1CF6">
                  <w:rPr>
                    <w:sz w:val="20"/>
                  </w:rPr>
                  <w:t>Oct</w:t>
                </w:r>
                <w:proofErr w:type="spellEnd"/>
                <w:r w:rsidRPr="007A1CF6">
                  <w:rPr>
                    <w:sz w:val="20"/>
                  </w:rPr>
                  <w:t xml:space="preserve"> 6]. p. 35–86. </w:t>
                </w:r>
                <w:proofErr w:type="spellStart"/>
                <w:r w:rsidRPr="007A1CF6">
                  <w:rPr>
                    <w:sz w:val="20"/>
                  </w:rPr>
                  <w:t>Available</w:t>
                </w:r>
                <w:proofErr w:type="spellEnd"/>
                <w:r w:rsidRPr="007A1CF6">
                  <w:rPr>
                    <w:sz w:val="20"/>
                  </w:rPr>
                  <w:t xml:space="preserve"> </w:t>
                </w:r>
                <w:proofErr w:type="spellStart"/>
                <w:r w:rsidRPr="007A1CF6">
                  <w:rPr>
                    <w:sz w:val="20"/>
                  </w:rPr>
                  <w:t>from</w:t>
                </w:r>
                <w:proofErr w:type="spellEnd"/>
                <w:r w:rsidRPr="007A1CF6">
                  <w:rPr>
                    <w:sz w:val="20"/>
                  </w:rPr>
                  <w:t>: http://content.apa.org/books/14461-003</w:t>
                </w:r>
              </w:p>
              <w:p w14:paraId="12A86681" w14:textId="77777777" w:rsidR="007A1CF6" w:rsidRPr="007A1CF6" w:rsidRDefault="007A1CF6">
                <w:pPr>
                  <w:autoSpaceDE w:val="0"/>
                  <w:autoSpaceDN w:val="0"/>
                  <w:ind w:hanging="640"/>
                  <w:divId w:val="1241211549"/>
                  <w:rPr>
                    <w:sz w:val="20"/>
                  </w:rPr>
                </w:pPr>
                <w:r w:rsidRPr="007A1CF6">
                  <w:rPr>
                    <w:sz w:val="20"/>
                  </w:rPr>
                  <w:t>18.</w:t>
                </w:r>
                <w:r w:rsidRPr="007A1CF6">
                  <w:rPr>
                    <w:sz w:val="20"/>
                  </w:rPr>
                  <w:tab/>
                </w:r>
                <w:proofErr w:type="spellStart"/>
                <w:r w:rsidRPr="007A1CF6">
                  <w:rPr>
                    <w:sz w:val="20"/>
                  </w:rPr>
                  <w:t>Andrews</w:t>
                </w:r>
                <w:proofErr w:type="spellEnd"/>
                <w:r w:rsidRPr="007A1CF6">
                  <w:rPr>
                    <w:sz w:val="20"/>
                  </w:rPr>
                  <w:t xml:space="preserve"> DA, </w:t>
                </w:r>
                <w:proofErr w:type="spellStart"/>
                <w:r w:rsidRPr="007A1CF6">
                  <w:rPr>
                    <w:sz w:val="20"/>
                  </w:rPr>
                  <w:t>Bonta</w:t>
                </w:r>
                <w:proofErr w:type="spellEnd"/>
                <w:r w:rsidRPr="007A1CF6">
                  <w:rPr>
                    <w:sz w:val="20"/>
                  </w:rPr>
                  <w:t xml:space="preserve"> J. Psychology </w:t>
                </w:r>
                <w:proofErr w:type="spellStart"/>
                <w:r w:rsidRPr="007A1CF6">
                  <w:rPr>
                    <w:sz w:val="20"/>
                  </w:rPr>
                  <w:t>of</w:t>
                </w:r>
                <w:proofErr w:type="spellEnd"/>
                <w:r w:rsidRPr="007A1CF6">
                  <w:rPr>
                    <w:sz w:val="20"/>
                  </w:rPr>
                  <w:t xml:space="preserve"> </w:t>
                </w:r>
                <w:proofErr w:type="spellStart"/>
                <w:r w:rsidRPr="007A1CF6">
                  <w:rPr>
                    <w:sz w:val="20"/>
                  </w:rPr>
                  <w:t>Criminal</w:t>
                </w:r>
                <w:proofErr w:type="spellEnd"/>
                <w:r w:rsidRPr="007A1CF6">
                  <w:rPr>
                    <w:sz w:val="20"/>
                  </w:rPr>
                  <w:t xml:space="preserve"> </w:t>
                </w:r>
                <w:proofErr w:type="spellStart"/>
                <w:r w:rsidRPr="007A1CF6">
                  <w:rPr>
                    <w:sz w:val="20"/>
                  </w:rPr>
                  <w:t>Conduct</w:t>
                </w:r>
                <w:proofErr w:type="spellEnd"/>
                <w:r w:rsidRPr="007A1CF6">
                  <w:rPr>
                    <w:sz w:val="20"/>
                  </w:rPr>
                  <w:t xml:space="preserve">, Second </w:t>
                </w:r>
                <w:proofErr w:type="spellStart"/>
                <w:r w:rsidRPr="007A1CF6">
                  <w:rPr>
                    <w:sz w:val="20"/>
                  </w:rPr>
                  <w:t>Edition</w:t>
                </w:r>
                <w:proofErr w:type="spellEnd"/>
                <w:r w:rsidRPr="007A1CF6">
                  <w:rPr>
                    <w:sz w:val="20"/>
                  </w:rPr>
                  <w:t xml:space="preserve">. Psychology </w:t>
                </w:r>
                <w:proofErr w:type="spellStart"/>
                <w:r w:rsidRPr="007A1CF6">
                  <w:rPr>
                    <w:sz w:val="20"/>
                  </w:rPr>
                  <w:t>of</w:t>
                </w:r>
                <w:proofErr w:type="spellEnd"/>
                <w:r w:rsidRPr="007A1CF6">
                  <w:rPr>
                    <w:sz w:val="20"/>
                  </w:rPr>
                  <w:t xml:space="preserve"> </w:t>
                </w:r>
                <w:proofErr w:type="spellStart"/>
                <w:r w:rsidRPr="007A1CF6">
                  <w:rPr>
                    <w:sz w:val="20"/>
                  </w:rPr>
                  <w:t>Criminal</w:t>
                </w:r>
                <w:proofErr w:type="spellEnd"/>
                <w:r w:rsidRPr="007A1CF6">
                  <w:rPr>
                    <w:sz w:val="20"/>
                  </w:rPr>
                  <w:t xml:space="preserve"> </w:t>
                </w:r>
                <w:proofErr w:type="spellStart"/>
                <w:r w:rsidRPr="007A1CF6">
                  <w:rPr>
                    <w:sz w:val="20"/>
                  </w:rPr>
                  <w:t>Conduct</w:t>
                </w:r>
                <w:proofErr w:type="spellEnd"/>
                <w:r w:rsidRPr="007A1CF6">
                  <w:rPr>
                    <w:sz w:val="20"/>
                  </w:rPr>
                  <w:t xml:space="preserve">, Second </w:t>
                </w:r>
                <w:proofErr w:type="spellStart"/>
                <w:r w:rsidRPr="007A1CF6">
                  <w:rPr>
                    <w:sz w:val="20"/>
                  </w:rPr>
                  <w:t>Edition</w:t>
                </w:r>
                <w:proofErr w:type="spellEnd"/>
                <w:r w:rsidRPr="007A1CF6">
                  <w:rPr>
                    <w:sz w:val="20"/>
                  </w:rPr>
                  <w:t xml:space="preserve">. 1998. </w:t>
                </w:r>
              </w:p>
              <w:p w14:paraId="61711883" w14:textId="77777777" w:rsidR="007A1CF6" w:rsidRPr="007A1CF6" w:rsidRDefault="007A1CF6">
                <w:pPr>
                  <w:autoSpaceDE w:val="0"/>
                  <w:autoSpaceDN w:val="0"/>
                  <w:ind w:hanging="640"/>
                  <w:divId w:val="1264798923"/>
                  <w:rPr>
                    <w:sz w:val="20"/>
                  </w:rPr>
                </w:pPr>
                <w:r w:rsidRPr="007A1CF6">
                  <w:rPr>
                    <w:sz w:val="20"/>
                  </w:rPr>
                  <w:t>19.</w:t>
                </w:r>
                <w:r w:rsidRPr="007A1CF6">
                  <w:rPr>
                    <w:sz w:val="20"/>
                  </w:rPr>
                  <w:tab/>
                </w:r>
                <w:proofErr w:type="spellStart"/>
                <w:r w:rsidRPr="007A1CF6">
                  <w:rPr>
                    <w:sz w:val="20"/>
                  </w:rPr>
                  <w:t>Leucht</w:t>
                </w:r>
                <w:proofErr w:type="spellEnd"/>
                <w:r w:rsidRPr="007A1CF6">
                  <w:rPr>
                    <w:sz w:val="20"/>
                  </w:rPr>
                  <w:t xml:space="preserve"> S, </w:t>
                </w:r>
                <w:proofErr w:type="spellStart"/>
                <w:r w:rsidRPr="007A1CF6">
                  <w:rPr>
                    <w:sz w:val="20"/>
                  </w:rPr>
                  <w:t>Arbter</w:t>
                </w:r>
                <w:proofErr w:type="spellEnd"/>
                <w:r w:rsidRPr="007A1CF6">
                  <w:rPr>
                    <w:sz w:val="20"/>
                  </w:rPr>
                  <w:t xml:space="preserve"> D, </w:t>
                </w:r>
                <w:proofErr w:type="spellStart"/>
                <w:r w:rsidRPr="007A1CF6">
                  <w:rPr>
                    <w:sz w:val="20"/>
                  </w:rPr>
                  <w:t>Engel</w:t>
                </w:r>
                <w:proofErr w:type="spellEnd"/>
                <w:r w:rsidRPr="007A1CF6">
                  <w:rPr>
                    <w:sz w:val="20"/>
                  </w:rPr>
                  <w:t xml:space="preserve"> RR, </w:t>
                </w:r>
                <w:proofErr w:type="spellStart"/>
                <w:r w:rsidRPr="007A1CF6">
                  <w:rPr>
                    <w:sz w:val="20"/>
                  </w:rPr>
                  <w:t>Kissling</w:t>
                </w:r>
                <w:proofErr w:type="spellEnd"/>
                <w:r w:rsidRPr="007A1CF6">
                  <w:rPr>
                    <w:sz w:val="20"/>
                  </w:rPr>
                  <w:t xml:space="preserve"> W, Davis JM. </w:t>
                </w:r>
                <w:proofErr w:type="spellStart"/>
                <w:r w:rsidRPr="007A1CF6">
                  <w:rPr>
                    <w:sz w:val="20"/>
                  </w:rPr>
                  <w:t>How</w:t>
                </w:r>
                <w:proofErr w:type="spellEnd"/>
                <w:r w:rsidRPr="007A1CF6">
                  <w:rPr>
                    <w:sz w:val="20"/>
                  </w:rPr>
                  <w:t xml:space="preserve"> </w:t>
                </w:r>
                <w:proofErr w:type="spellStart"/>
                <w:r w:rsidRPr="007A1CF6">
                  <w:rPr>
                    <w:sz w:val="20"/>
                  </w:rPr>
                  <w:t>effective</w:t>
                </w:r>
                <w:proofErr w:type="spellEnd"/>
                <w:r w:rsidRPr="007A1CF6">
                  <w:rPr>
                    <w:sz w:val="20"/>
                  </w:rPr>
                  <w:t xml:space="preserve"> are second-</w:t>
                </w:r>
                <w:proofErr w:type="spellStart"/>
                <w:r w:rsidRPr="007A1CF6">
                  <w:rPr>
                    <w:sz w:val="20"/>
                  </w:rPr>
                  <w:t>generation</w:t>
                </w:r>
                <w:proofErr w:type="spellEnd"/>
                <w:r w:rsidRPr="007A1CF6">
                  <w:rPr>
                    <w:sz w:val="20"/>
                  </w:rPr>
                  <w:t xml:space="preserve"> </w:t>
                </w:r>
                <w:proofErr w:type="spellStart"/>
                <w:r w:rsidRPr="007A1CF6">
                  <w:rPr>
                    <w:sz w:val="20"/>
                  </w:rPr>
                  <w:t>antipsychotic</w:t>
                </w:r>
                <w:proofErr w:type="spellEnd"/>
                <w:r w:rsidRPr="007A1CF6">
                  <w:rPr>
                    <w:sz w:val="20"/>
                  </w:rPr>
                  <w:t xml:space="preserve"> </w:t>
                </w:r>
                <w:proofErr w:type="spellStart"/>
                <w:r w:rsidRPr="007A1CF6">
                  <w:rPr>
                    <w:sz w:val="20"/>
                  </w:rPr>
                  <w:t>drugs</w:t>
                </w:r>
                <w:proofErr w:type="spellEnd"/>
                <w:r w:rsidRPr="007A1CF6">
                  <w:rPr>
                    <w:sz w:val="20"/>
                  </w:rPr>
                  <w:t>? A meta-</w:t>
                </w:r>
                <w:proofErr w:type="spellStart"/>
                <w:r w:rsidRPr="007A1CF6">
                  <w:rPr>
                    <w:sz w:val="20"/>
                  </w:rPr>
                  <w:t>analysis</w:t>
                </w:r>
                <w:proofErr w:type="spellEnd"/>
                <w:r w:rsidRPr="007A1CF6">
                  <w:rPr>
                    <w:sz w:val="20"/>
                  </w:rPr>
                  <w:t xml:space="preserve"> </w:t>
                </w:r>
                <w:proofErr w:type="spellStart"/>
                <w:r w:rsidRPr="007A1CF6">
                  <w:rPr>
                    <w:sz w:val="20"/>
                  </w:rPr>
                  <w:t>of</w:t>
                </w:r>
                <w:proofErr w:type="spellEnd"/>
                <w:r w:rsidRPr="007A1CF6">
                  <w:rPr>
                    <w:sz w:val="20"/>
                  </w:rPr>
                  <w:t xml:space="preserve"> placebo-</w:t>
                </w:r>
                <w:proofErr w:type="spellStart"/>
                <w:r w:rsidRPr="007A1CF6">
                  <w:rPr>
                    <w:sz w:val="20"/>
                  </w:rPr>
                  <w:t>controlled</w:t>
                </w:r>
                <w:proofErr w:type="spellEnd"/>
                <w:r w:rsidRPr="007A1CF6">
                  <w:rPr>
                    <w:sz w:val="20"/>
                  </w:rPr>
                  <w:t xml:space="preserve"> </w:t>
                </w:r>
                <w:proofErr w:type="spellStart"/>
                <w:r w:rsidRPr="007A1CF6">
                  <w:rPr>
                    <w:sz w:val="20"/>
                  </w:rPr>
                  <w:t>trials</w:t>
                </w:r>
                <w:proofErr w:type="spellEnd"/>
                <w:r w:rsidRPr="007A1CF6">
                  <w:rPr>
                    <w:sz w:val="20"/>
                  </w:rPr>
                  <w:t xml:space="preserve">. </w:t>
                </w:r>
                <w:proofErr w:type="spellStart"/>
                <w:r w:rsidRPr="007A1CF6">
                  <w:rPr>
                    <w:sz w:val="20"/>
                  </w:rPr>
                  <w:t>Molecular</w:t>
                </w:r>
                <w:proofErr w:type="spellEnd"/>
                <w:r w:rsidRPr="007A1CF6">
                  <w:rPr>
                    <w:sz w:val="20"/>
                  </w:rPr>
                  <w:t xml:space="preserve"> Psychiatry 2009 14:4 [Internet]. 2008 Jan 8 [</w:t>
                </w:r>
                <w:proofErr w:type="spellStart"/>
                <w:r w:rsidRPr="007A1CF6">
                  <w:rPr>
                    <w:sz w:val="20"/>
                  </w:rPr>
                  <w:t>cited</w:t>
                </w:r>
                <w:proofErr w:type="spellEnd"/>
                <w:r w:rsidRPr="007A1CF6">
                  <w:rPr>
                    <w:sz w:val="20"/>
                  </w:rPr>
                  <w:t xml:space="preserve"> 2023 Jul 12];14(4):429–47. </w:t>
                </w:r>
                <w:proofErr w:type="spellStart"/>
                <w:r w:rsidRPr="007A1CF6">
                  <w:rPr>
                    <w:sz w:val="20"/>
                  </w:rPr>
                  <w:t>Available</w:t>
                </w:r>
                <w:proofErr w:type="spellEnd"/>
                <w:r w:rsidRPr="007A1CF6">
                  <w:rPr>
                    <w:sz w:val="20"/>
                  </w:rPr>
                  <w:t xml:space="preserve"> </w:t>
                </w:r>
                <w:proofErr w:type="spellStart"/>
                <w:r w:rsidRPr="007A1CF6">
                  <w:rPr>
                    <w:sz w:val="20"/>
                  </w:rPr>
                  <w:t>from</w:t>
                </w:r>
                <w:proofErr w:type="spellEnd"/>
                <w:r w:rsidRPr="007A1CF6">
                  <w:rPr>
                    <w:sz w:val="20"/>
                  </w:rPr>
                  <w:t>: https://www.nature.com/articles/4002136</w:t>
                </w:r>
              </w:p>
              <w:p w14:paraId="4AC63587" w14:textId="77777777" w:rsidR="007A1CF6" w:rsidRPr="007A1CF6" w:rsidRDefault="007A1CF6">
                <w:pPr>
                  <w:autoSpaceDE w:val="0"/>
                  <w:autoSpaceDN w:val="0"/>
                  <w:ind w:hanging="640"/>
                  <w:divId w:val="966351998"/>
                  <w:rPr>
                    <w:sz w:val="20"/>
                  </w:rPr>
                </w:pPr>
                <w:r w:rsidRPr="007A1CF6">
                  <w:rPr>
                    <w:sz w:val="20"/>
                  </w:rPr>
                  <w:t>20.</w:t>
                </w:r>
                <w:r w:rsidRPr="007A1CF6">
                  <w:rPr>
                    <w:sz w:val="20"/>
                  </w:rPr>
                  <w:tab/>
                </w:r>
                <w:proofErr w:type="spellStart"/>
                <w:r w:rsidRPr="007A1CF6">
                  <w:rPr>
                    <w:sz w:val="20"/>
                  </w:rPr>
                  <w:t>Thibaut</w:t>
                </w:r>
                <w:proofErr w:type="spellEnd"/>
                <w:r w:rsidRPr="007A1CF6">
                  <w:rPr>
                    <w:sz w:val="20"/>
                  </w:rPr>
                  <w:t xml:space="preserve"> F, </w:t>
                </w:r>
                <w:proofErr w:type="spellStart"/>
                <w:r w:rsidRPr="007A1CF6">
                  <w:rPr>
                    <w:sz w:val="20"/>
                  </w:rPr>
                  <w:t>Barra</w:t>
                </w:r>
                <w:proofErr w:type="spellEnd"/>
                <w:r w:rsidRPr="007A1CF6">
                  <w:rPr>
                    <w:sz w:val="20"/>
                  </w:rPr>
                  <w:t xml:space="preserve"> FD La, </w:t>
                </w:r>
                <w:proofErr w:type="spellStart"/>
                <w:r w:rsidRPr="007A1CF6">
                  <w:rPr>
                    <w:sz w:val="20"/>
                  </w:rPr>
                  <w:t>Gordon</w:t>
                </w:r>
                <w:proofErr w:type="spellEnd"/>
                <w:r w:rsidRPr="007A1CF6">
                  <w:rPr>
                    <w:sz w:val="20"/>
                  </w:rPr>
                  <w:t xml:space="preserve"> H, </w:t>
                </w:r>
                <w:proofErr w:type="spellStart"/>
                <w:r w:rsidRPr="007A1CF6">
                  <w:rPr>
                    <w:sz w:val="20"/>
                  </w:rPr>
                  <w:t>Cosyns</w:t>
                </w:r>
                <w:proofErr w:type="spellEnd"/>
                <w:r w:rsidRPr="007A1CF6">
                  <w:rPr>
                    <w:sz w:val="20"/>
                  </w:rPr>
                  <w:t xml:space="preserve"> P, </w:t>
                </w:r>
                <w:proofErr w:type="spellStart"/>
                <w:r w:rsidRPr="007A1CF6">
                  <w:rPr>
                    <w:sz w:val="20"/>
                  </w:rPr>
                  <w:t>Bradford</w:t>
                </w:r>
                <w:proofErr w:type="spellEnd"/>
                <w:r w:rsidRPr="007A1CF6">
                  <w:rPr>
                    <w:sz w:val="20"/>
                  </w:rPr>
                  <w:t xml:space="preserve"> JMW. </w:t>
                </w:r>
                <w:proofErr w:type="spellStart"/>
                <w:r w:rsidRPr="007A1CF6">
                  <w:rPr>
                    <w:sz w:val="20"/>
                  </w:rPr>
                  <w:t>The</w:t>
                </w:r>
                <w:proofErr w:type="spellEnd"/>
                <w:r w:rsidRPr="007A1CF6">
                  <w:rPr>
                    <w:sz w:val="20"/>
                  </w:rPr>
                  <w:t xml:space="preserve"> </w:t>
                </w:r>
                <w:proofErr w:type="spellStart"/>
                <w:r w:rsidRPr="007A1CF6">
                  <w:rPr>
                    <w:sz w:val="20"/>
                  </w:rPr>
                  <w:t>World</w:t>
                </w:r>
                <w:proofErr w:type="spellEnd"/>
                <w:r w:rsidRPr="007A1CF6">
                  <w:rPr>
                    <w:sz w:val="20"/>
                  </w:rPr>
                  <w:t xml:space="preserve"> </w:t>
                </w:r>
                <w:proofErr w:type="spellStart"/>
                <w:r w:rsidRPr="007A1CF6">
                  <w:rPr>
                    <w:sz w:val="20"/>
                  </w:rPr>
                  <w:t>Federation</w:t>
                </w:r>
                <w:proofErr w:type="spellEnd"/>
                <w:r w:rsidRPr="007A1CF6">
                  <w:rPr>
                    <w:sz w:val="20"/>
                  </w:rPr>
                  <w:t xml:space="preserve"> </w:t>
                </w:r>
                <w:proofErr w:type="spellStart"/>
                <w:r w:rsidRPr="007A1CF6">
                  <w:rPr>
                    <w:sz w:val="20"/>
                  </w:rPr>
                  <w:t>of</w:t>
                </w:r>
                <w:proofErr w:type="spellEnd"/>
                <w:r w:rsidRPr="007A1CF6">
                  <w:rPr>
                    <w:sz w:val="20"/>
                  </w:rPr>
                  <w:t xml:space="preserve"> </w:t>
                </w:r>
                <w:proofErr w:type="spellStart"/>
                <w:r w:rsidRPr="007A1CF6">
                  <w:rPr>
                    <w:sz w:val="20"/>
                  </w:rPr>
                  <w:t>Societies</w:t>
                </w:r>
                <w:proofErr w:type="spellEnd"/>
                <w:r w:rsidRPr="007A1CF6">
                  <w:rPr>
                    <w:sz w:val="20"/>
                  </w:rPr>
                  <w:t xml:space="preserve"> </w:t>
                </w:r>
                <w:proofErr w:type="spellStart"/>
                <w:r w:rsidRPr="007A1CF6">
                  <w:rPr>
                    <w:sz w:val="20"/>
                  </w:rPr>
                  <w:t>of</w:t>
                </w:r>
                <w:proofErr w:type="spellEnd"/>
                <w:r w:rsidRPr="007A1CF6">
                  <w:rPr>
                    <w:sz w:val="20"/>
                  </w:rPr>
                  <w:t xml:space="preserve"> </w:t>
                </w:r>
                <w:proofErr w:type="spellStart"/>
                <w:r w:rsidRPr="007A1CF6">
                  <w:rPr>
                    <w:sz w:val="20"/>
                  </w:rPr>
                  <w:t>Biological</w:t>
                </w:r>
                <w:proofErr w:type="spellEnd"/>
                <w:r w:rsidRPr="007A1CF6">
                  <w:rPr>
                    <w:sz w:val="20"/>
                  </w:rPr>
                  <w:t xml:space="preserve"> Psychiatry (WFSBP) </w:t>
                </w:r>
                <w:proofErr w:type="spellStart"/>
                <w:r w:rsidRPr="007A1CF6">
                  <w:rPr>
                    <w:sz w:val="20"/>
                  </w:rPr>
                  <w:t>Guidelines</w:t>
                </w:r>
                <w:proofErr w:type="spellEnd"/>
                <w:r w:rsidRPr="007A1CF6">
                  <w:rPr>
                    <w:sz w:val="20"/>
                  </w:rPr>
                  <w:t xml:space="preserve"> </w:t>
                </w:r>
                <w:proofErr w:type="spellStart"/>
                <w:r w:rsidRPr="007A1CF6">
                  <w:rPr>
                    <w:sz w:val="20"/>
                  </w:rPr>
                  <w:t>for</w:t>
                </w:r>
                <w:proofErr w:type="spellEnd"/>
                <w:r w:rsidRPr="007A1CF6">
                  <w:rPr>
                    <w:sz w:val="20"/>
                  </w:rPr>
                  <w:t xml:space="preserve"> </w:t>
                </w:r>
                <w:proofErr w:type="spellStart"/>
                <w:r w:rsidRPr="007A1CF6">
                  <w:rPr>
                    <w:sz w:val="20"/>
                  </w:rPr>
                  <w:t>the</w:t>
                </w:r>
                <w:proofErr w:type="spellEnd"/>
                <w:r w:rsidRPr="007A1CF6">
                  <w:rPr>
                    <w:sz w:val="20"/>
                  </w:rPr>
                  <w:t xml:space="preserve"> </w:t>
                </w:r>
                <w:proofErr w:type="spellStart"/>
                <w:r w:rsidRPr="007A1CF6">
                  <w:rPr>
                    <w:sz w:val="20"/>
                  </w:rPr>
                  <w:t>biological</w:t>
                </w:r>
                <w:proofErr w:type="spellEnd"/>
                <w:r w:rsidRPr="007A1CF6">
                  <w:rPr>
                    <w:sz w:val="20"/>
                  </w:rPr>
                  <w:t xml:space="preserve"> </w:t>
                </w:r>
                <w:proofErr w:type="spellStart"/>
                <w:r w:rsidRPr="007A1CF6">
                  <w:rPr>
                    <w:sz w:val="20"/>
                  </w:rPr>
                  <w:t>treatment</w:t>
                </w:r>
                <w:proofErr w:type="spellEnd"/>
                <w:r w:rsidRPr="007A1CF6">
                  <w:rPr>
                    <w:sz w:val="20"/>
                  </w:rPr>
                  <w:t xml:space="preserve"> </w:t>
                </w:r>
                <w:proofErr w:type="spellStart"/>
                <w:r w:rsidRPr="007A1CF6">
                  <w:rPr>
                    <w:sz w:val="20"/>
                  </w:rPr>
                  <w:t>of</w:t>
                </w:r>
                <w:proofErr w:type="spellEnd"/>
                <w:r w:rsidRPr="007A1CF6">
                  <w:rPr>
                    <w:sz w:val="20"/>
                  </w:rPr>
                  <w:t xml:space="preserve"> </w:t>
                </w:r>
                <w:proofErr w:type="spellStart"/>
                <w:r w:rsidRPr="007A1CF6">
                  <w:rPr>
                    <w:sz w:val="20"/>
                  </w:rPr>
                  <w:t>paraphilias</w:t>
                </w:r>
                <w:proofErr w:type="spellEnd"/>
                <w:r w:rsidRPr="007A1CF6">
                  <w:rPr>
                    <w:sz w:val="20"/>
                  </w:rPr>
                  <w:t>. http://dx.doi.org/103109/15622971003671628 [Internet]. 2010 [</w:t>
                </w:r>
                <w:proofErr w:type="spellStart"/>
                <w:r w:rsidRPr="007A1CF6">
                  <w:rPr>
                    <w:sz w:val="20"/>
                  </w:rPr>
                  <w:t>cited</w:t>
                </w:r>
                <w:proofErr w:type="spellEnd"/>
                <w:r w:rsidRPr="007A1CF6">
                  <w:rPr>
                    <w:sz w:val="20"/>
                  </w:rPr>
                  <w:t xml:space="preserve"> 2022 Jul 19];11(4):604–55. </w:t>
                </w:r>
                <w:proofErr w:type="spellStart"/>
                <w:r w:rsidRPr="007A1CF6">
                  <w:rPr>
                    <w:sz w:val="20"/>
                  </w:rPr>
                  <w:t>Available</w:t>
                </w:r>
                <w:proofErr w:type="spellEnd"/>
                <w:r w:rsidRPr="007A1CF6">
                  <w:rPr>
                    <w:sz w:val="20"/>
                  </w:rPr>
                  <w:t xml:space="preserve"> </w:t>
                </w:r>
                <w:proofErr w:type="spellStart"/>
                <w:r w:rsidRPr="007A1CF6">
                  <w:rPr>
                    <w:sz w:val="20"/>
                  </w:rPr>
                  <w:t>from</w:t>
                </w:r>
                <w:proofErr w:type="spellEnd"/>
                <w:r w:rsidRPr="007A1CF6">
                  <w:rPr>
                    <w:sz w:val="20"/>
                  </w:rPr>
                  <w:t>: https://www.tandfonline.com/doi/abs/10.3109/15622971003671628</w:t>
                </w:r>
              </w:p>
              <w:p w14:paraId="31005103" w14:textId="77777777" w:rsidR="007A1CF6" w:rsidRPr="007A1CF6" w:rsidRDefault="007A1CF6">
                <w:pPr>
                  <w:autoSpaceDE w:val="0"/>
                  <w:autoSpaceDN w:val="0"/>
                  <w:ind w:hanging="640"/>
                  <w:divId w:val="1977292147"/>
                  <w:rPr>
                    <w:sz w:val="20"/>
                  </w:rPr>
                </w:pPr>
                <w:r w:rsidRPr="007A1CF6">
                  <w:rPr>
                    <w:sz w:val="20"/>
                  </w:rPr>
                  <w:t>21.</w:t>
                </w:r>
                <w:r w:rsidRPr="007A1CF6">
                  <w:rPr>
                    <w:sz w:val="20"/>
                  </w:rPr>
                  <w:tab/>
                </w:r>
                <w:proofErr w:type="spellStart"/>
                <w:r w:rsidRPr="007A1CF6">
                  <w:rPr>
                    <w:sz w:val="20"/>
                  </w:rPr>
                  <w:t>Felthous</w:t>
                </w:r>
                <w:proofErr w:type="spellEnd"/>
                <w:r w:rsidRPr="007A1CF6">
                  <w:rPr>
                    <w:sz w:val="20"/>
                  </w:rPr>
                  <w:t xml:space="preserve"> AR, Stanford MS. </w:t>
                </w:r>
                <w:proofErr w:type="spellStart"/>
                <w:r w:rsidRPr="007A1CF6">
                  <w:rPr>
                    <w:sz w:val="20"/>
                  </w:rPr>
                  <w:t>The</w:t>
                </w:r>
                <w:proofErr w:type="spellEnd"/>
                <w:r w:rsidRPr="007A1CF6">
                  <w:rPr>
                    <w:sz w:val="20"/>
                  </w:rPr>
                  <w:t xml:space="preserve"> </w:t>
                </w:r>
                <w:proofErr w:type="spellStart"/>
                <w:r w:rsidRPr="007A1CF6">
                  <w:rPr>
                    <w:sz w:val="20"/>
                  </w:rPr>
                  <w:t>Pharmacotherapy</w:t>
                </w:r>
                <w:proofErr w:type="spellEnd"/>
                <w:r w:rsidRPr="007A1CF6">
                  <w:rPr>
                    <w:sz w:val="20"/>
                  </w:rPr>
                  <w:t xml:space="preserve"> </w:t>
                </w:r>
                <w:proofErr w:type="spellStart"/>
                <w:r w:rsidRPr="007A1CF6">
                  <w:rPr>
                    <w:sz w:val="20"/>
                  </w:rPr>
                  <w:t>of</w:t>
                </w:r>
                <w:proofErr w:type="spellEnd"/>
                <w:r w:rsidRPr="007A1CF6">
                  <w:rPr>
                    <w:sz w:val="20"/>
                  </w:rPr>
                  <w:t xml:space="preserve"> </w:t>
                </w:r>
                <w:proofErr w:type="spellStart"/>
                <w:r w:rsidRPr="007A1CF6">
                  <w:rPr>
                    <w:sz w:val="20"/>
                  </w:rPr>
                  <w:t>Impulsive</w:t>
                </w:r>
                <w:proofErr w:type="spellEnd"/>
                <w:r w:rsidRPr="007A1CF6">
                  <w:rPr>
                    <w:sz w:val="20"/>
                  </w:rPr>
                  <w:t xml:space="preserve"> </w:t>
                </w:r>
                <w:proofErr w:type="spellStart"/>
                <w:r w:rsidRPr="007A1CF6">
                  <w:rPr>
                    <w:sz w:val="20"/>
                  </w:rPr>
                  <w:t>Aggression</w:t>
                </w:r>
                <w:proofErr w:type="spellEnd"/>
                <w:r w:rsidRPr="007A1CF6">
                  <w:rPr>
                    <w:sz w:val="20"/>
                  </w:rPr>
                  <w:t xml:space="preserve"> in </w:t>
                </w:r>
                <w:proofErr w:type="spellStart"/>
                <w:r w:rsidRPr="007A1CF6">
                  <w:rPr>
                    <w:sz w:val="20"/>
                  </w:rPr>
                  <w:t>Psychopathic</w:t>
                </w:r>
                <w:proofErr w:type="spellEnd"/>
                <w:r w:rsidRPr="007A1CF6">
                  <w:rPr>
                    <w:sz w:val="20"/>
                  </w:rPr>
                  <w:t xml:space="preserve"> </w:t>
                </w:r>
                <w:proofErr w:type="spellStart"/>
                <w:r w:rsidRPr="007A1CF6">
                  <w:rPr>
                    <w:sz w:val="20"/>
                  </w:rPr>
                  <w:t>Disorders</w:t>
                </w:r>
                <w:proofErr w:type="spellEnd"/>
                <w:r w:rsidRPr="007A1CF6">
                  <w:rPr>
                    <w:sz w:val="20"/>
                  </w:rPr>
                  <w:t xml:space="preserve">. </w:t>
                </w:r>
                <w:proofErr w:type="spellStart"/>
                <w:r w:rsidRPr="007A1CF6">
                  <w:rPr>
                    <w:sz w:val="20"/>
                  </w:rPr>
                  <w:t>The</w:t>
                </w:r>
                <w:proofErr w:type="spellEnd"/>
                <w:r w:rsidRPr="007A1CF6">
                  <w:rPr>
                    <w:sz w:val="20"/>
                  </w:rPr>
                  <w:t xml:space="preserve"> </w:t>
                </w:r>
                <w:proofErr w:type="spellStart"/>
                <w:r w:rsidRPr="007A1CF6">
                  <w:rPr>
                    <w:sz w:val="20"/>
                  </w:rPr>
                  <w:t>Wiley</w:t>
                </w:r>
                <w:proofErr w:type="spellEnd"/>
                <w:r w:rsidRPr="007A1CF6">
                  <w:rPr>
                    <w:sz w:val="20"/>
                  </w:rPr>
                  <w:t xml:space="preserve"> International Handbook on </w:t>
                </w:r>
                <w:proofErr w:type="spellStart"/>
                <w:r w:rsidRPr="007A1CF6">
                  <w:rPr>
                    <w:sz w:val="20"/>
                  </w:rPr>
                  <w:t>Psychopathic</w:t>
                </w:r>
                <w:proofErr w:type="spellEnd"/>
                <w:r w:rsidRPr="007A1CF6">
                  <w:rPr>
                    <w:sz w:val="20"/>
                  </w:rPr>
                  <w:t xml:space="preserve"> </w:t>
                </w:r>
                <w:proofErr w:type="spellStart"/>
                <w:r w:rsidRPr="007A1CF6">
                  <w:rPr>
                    <w:sz w:val="20"/>
                  </w:rPr>
                  <w:t>Disorders</w:t>
                </w:r>
                <w:proofErr w:type="spellEnd"/>
                <w:r w:rsidRPr="007A1CF6">
                  <w:rPr>
                    <w:sz w:val="20"/>
                  </w:rPr>
                  <w:t xml:space="preserve"> and </w:t>
                </w:r>
                <w:proofErr w:type="spellStart"/>
                <w:r w:rsidRPr="007A1CF6">
                  <w:rPr>
                    <w:sz w:val="20"/>
                  </w:rPr>
                  <w:t>the</w:t>
                </w:r>
                <w:proofErr w:type="spellEnd"/>
                <w:r w:rsidRPr="007A1CF6">
                  <w:rPr>
                    <w:sz w:val="20"/>
                  </w:rPr>
                  <w:t xml:space="preserve"> </w:t>
                </w:r>
                <w:proofErr w:type="spellStart"/>
                <w:r w:rsidRPr="007A1CF6">
                  <w:rPr>
                    <w:sz w:val="20"/>
                  </w:rPr>
                  <w:t>Law</w:t>
                </w:r>
                <w:proofErr w:type="spellEnd"/>
                <w:r w:rsidRPr="007A1CF6">
                  <w:rPr>
                    <w:sz w:val="20"/>
                  </w:rPr>
                  <w:t xml:space="preserve"> [Internet]. 2020 </w:t>
                </w:r>
                <w:proofErr w:type="spellStart"/>
                <w:r w:rsidRPr="007A1CF6">
                  <w:rPr>
                    <w:sz w:val="20"/>
                  </w:rPr>
                  <w:t>Aug</w:t>
                </w:r>
                <w:proofErr w:type="spellEnd"/>
                <w:r w:rsidRPr="007A1CF6">
                  <w:rPr>
                    <w:sz w:val="20"/>
                  </w:rPr>
                  <w:t xml:space="preserve"> 17 [</w:t>
                </w:r>
                <w:proofErr w:type="spellStart"/>
                <w:r w:rsidRPr="007A1CF6">
                  <w:rPr>
                    <w:sz w:val="20"/>
                  </w:rPr>
                  <w:t>cited</w:t>
                </w:r>
                <w:proofErr w:type="spellEnd"/>
                <w:r w:rsidRPr="007A1CF6">
                  <w:rPr>
                    <w:sz w:val="20"/>
                  </w:rPr>
                  <w:t xml:space="preserve"> 2023 Jul 12];805–34. </w:t>
                </w:r>
                <w:proofErr w:type="spellStart"/>
                <w:r w:rsidRPr="007A1CF6">
                  <w:rPr>
                    <w:sz w:val="20"/>
                  </w:rPr>
                  <w:t>Available</w:t>
                </w:r>
                <w:proofErr w:type="spellEnd"/>
                <w:r w:rsidRPr="007A1CF6">
                  <w:rPr>
                    <w:sz w:val="20"/>
                  </w:rPr>
                  <w:t xml:space="preserve"> </w:t>
                </w:r>
                <w:proofErr w:type="spellStart"/>
                <w:r w:rsidRPr="007A1CF6">
                  <w:rPr>
                    <w:sz w:val="20"/>
                  </w:rPr>
                  <w:t>from</w:t>
                </w:r>
                <w:proofErr w:type="spellEnd"/>
                <w:r w:rsidRPr="007A1CF6">
                  <w:rPr>
                    <w:sz w:val="20"/>
                  </w:rPr>
                  <w:t>: https://onlinelibrary.wiley.com/doi/full/10.1002/9781119159322.ch34</w:t>
                </w:r>
              </w:p>
              <w:p w14:paraId="7430B92D" w14:textId="77777777" w:rsidR="007A1CF6" w:rsidRPr="007A1CF6" w:rsidRDefault="007A1CF6">
                <w:pPr>
                  <w:autoSpaceDE w:val="0"/>
                  <w:autoSpaceDN w:val="0"/>
                  <w:ind w:hanging="640"/>
                  <w:divId w:val="1624267343"/>
                  <w:rPr>
                    <w:sz w:val="20"/>
                  </w:rPr>
                </w:pPr>
                <w:r w:rsidRPr="007A1CF6">
                  <w:rPr>
                    <w:sz w:val="20"/>
                  </w:rPr>
                  <w:t>22.</w:t>
                </w:r>
                <w:r w:rsidRPr="007A1CF6">
                  <w:rPr>
                    <w:sz w:val="20"/>
                  </w:rPr>
                  <w:tab/>
                </w:r>
                <w:proofErr w:type="spellStart"/>
                <w:r w:rsidRPr="007A1CF6">
                  <w:rPr>
                    <w:sz w:val="20"/>
                  </w:rPr>
                  <w:t>Maher</w:t>
                </w:r>
                <w:proofErr w:type="spellEnd"/>
                <w:r w:rsidRPr="007A1CF6">
                  <w:rPr>
                    <w:sz w:val="20"/>
                  </w:rPr>
                  <w:t xml:space="preserve"> AR, </w:t>
                </w:r>
                <w:proofErr w:type="spellStart"/>
                <w:r w:rsidRPr="007A1CF6">
                  <w:rPr>
                    <w:sz w:val="20"/>
                  </w:rPr>
                  <w:t>Maglione</w:t>
                </w:r>
                <w:proofErr w:type="spellEnd"/>
                <w:r w:rsidRPr="007A1CF6">
                  <w:rPr>
                    <w:sz w:val="20"/>
                  </w:rPr>
                  <w:t xml:space="preserve"> M, </w:t>
                </w:r>
                <w:proofErr w:type="spellStart"/>
                <w:r w:rsidRPr="007A1CF6">
                  <w:rPr>
                    <w:sz w:val="20"/>
                  </w:rPr>
                  <w:t>Bagley</w:t>
                </w:r>
                <w:proofErr w:type="spellEnd"/>
                <w:r w:rsidRPr="007A1CF6">
                  <w:rPr>
                    <w:sz w:val="20"/>
                  </w:rPr>
                  <w:t xml:space="preserve"> S, </w:t>
                </w:r>
                <w:proofErr w:type="spellStart"/>
                <w:r w:rsidRPr="007A1CF6">
                  <w:rPr>
                    <w:sz w:val="20"/>
                  </w:rPr>
                  <w:t>Suttorp</w:t>
                </w:r>
                <w:proofErr w:type="spellEnd"/>
                <w:r w:rsidRPr="007A1CF6">
                  <w:rPr>
                    <w:sz w:val="20"/>
                  </w:rPr>
                  <w:t xml:space="preserve"> M, Hu JH, </w:t>
                </w:r>
                <w:proofErr w:type="spellStart"/>
                <w:r w:rsidRPr="007A1CF6">
                  <w:rPr>
                    <w:sz w:val="20"/>
                  </w:rPr>
                  <w:t>Ewing</w:t>
                </w:r>
                <w:proofErr w:type="spellEnd"/>
                <w:r w:rsidRPr="007A1CF6">
                  <w:rPr>
                    <w:sz w:val="20"/>
                  </w:rPr>
                  <w:t xml:space="preserve"> B, et al. </w:t>
                </w:r>
                <w:proofErr w:type="spellStart"/>
                <w:r w:rsidRPr="007A1CF6">
                  <w:rPr>
                    <w:sz w:val="20"/>
                  </w:rPr>
                  <w:t>Efficacy</w:t>
                </w:r>
                <w:proofErr w:type="spellEnd"/>
                <w:r w:rsidRPr="007A1CF6">
                  <w:rPr>
                    <w:sz w:val="20"/>
                  </w:rPr>
                  <w:t xml:space="preserve"> and </w:t>
                </w:r>
                <w:proofErr w:type="spellStart"/>
                <w:r w:rsidRPr="007A1CF6">
                  <w:rPr>
                    <w:sz w:val="20"/>
                  </w:rPr>
                  <w:t>Comparative</w:t>
                </w:r>
                <w:proofErr w:type="spellEnd"/>
                <w:r w:rsidRPr="007A1CF6">
                  <w:rPr>
                    <w:sz w:val="20"/>
                  </w:rPr>
                  <w:t xml:space="preserve"> </w:t>
                </w:r>
                <w:proofErr w:type="spellStart"/>
                <w:r w:rsidRPr="007A1CF6">
                  <w:rPr>
                    <w:sz w:val="20"/>
                  </w:rPr>
                  <w:t>Effectiveness</w:t>
                </w:r>
                <w:proofErr w:type="spellEnd"/>
                <w:r w:rsidRPr="007A1CF6">
                  <w:rPr>
                    <w:sz w:val="20"/>
                  </w:rPr>
                  <w:t xml:space="preserve"> </w:t>
                </w:r>
                <w:proofErr w:type="spellStart"/>
                <w:r w:rsidRPr="007A1CF6">
                  <w:rPr>
                    <w:sz w:val="20"/>
                  </w:rPr>
                  <w:t>of</w:t>
                </w:r>
                <w:proofErr w:type="spellEnd"/>
                <w:r w:rsidRPr="007A1CF6">
                  <w:rPr>
                    <w:sz w:val="20"/>
                  </w:rPr>
                  <w:t xml:space="preserve"> </w:t>
                </w:r>
                <w:proofErr w:type="spellStart"/>
                <w:r w:rsidRPr="007A1CF6">
                  <w:rPr>
                    <w:sz w:val="20"/>
                  </w:rPr>
                  <w:t>Atypical</w:t>
                </w:r>
                <w:proofErr w:type="spellEnd"/>
                <w:r w:rsidRPr="007A1CF6">
                  <w:rPr>
                    <w:sz w:val="20"/>
                  </w:rPr>
                  <w:t xml:space="preserve"> </w:t>
                </w:r>
                <w:proofErr w:type="spellStart"/>
                <w:r w:rsidRPr="007A1CF6">
                  <w:rPr>
                    <w:sz w:val="20"/>
                  </w:rPr>
                  <w:t>Antipsychotic</w:t>
                </w:r>
                <w:proofErr w:type="spellEnd"/>
                <w:r w:rsidRPr="007A1CF6">
                  <w:rPr>
                    <w:sz w:val="20"/>
                  </w:rPr>
                  <w:t xml:space="preserve"> </w:t>
                </w:r>
                <w:proofErr w:type="spellStart"/>
                <w:r w:rsidRPr="007A1CF6">
                  <w:rPr>
                    <w:sz w:val="20"/>
                  </w:rPr>
                  <w:t>Medications</w:t>
                </w:r>
                <w:proofErr w:type="spellEnd"/>
                <w:r w:rsidRPr="007A1CF6">
                  <w:rPr>
                    <w:sz w:val="20"/>
                  </w:rPr>
                  <w:t xml:space="preserve"> </w:t>
                </w:r>
                <w:proofErr w:type="spellStart"/>
                <w:r w:rsidRPr="007A1CF6">
                  <w:rPr>
                    <w:sz w:val="20"/>
                  </w:rPr>
                  <w:t>for</w:t>
                </w:r>
                <w:proofErr w:type="spellEnd"/>
                <w:r w:rsidRPr="007A1CF6">
                  <w:rPr>
                    <w:sz w:val="20"/>
                  </w:rPr>
                  <w:t xml:space="preserve"> </w:t>
                </w:r>
                <w:proofErr w:type="spellStart"/>
                <w:r w:rsidRPr="007A1CF6">
                  <w:rPr>
                    <w:sz w:val="20"/>
                  </w:rPr>
                  <w:t>Off</w:t>
                </w:r>
                <w:proofErr w:type="spellEnd"/>
                <w:r w:rsidRPr="007A1CF6">
                  <w:rPr>
                    <w:sz w:val="20"/>
                  </w:rPr>
                  <w:t xml:space="preserve">-Label </w:t>
                </w:r>
                <w:proofErr w:type="spellStart"/>
                <w:r w:rsidRPr="007A1CF6">
                  <w:rPr>
                    <w:sz w:val="20"/>
                  </w:rPr>
                  <w:t>Uses</w:t>
                </w:r>
                <w:proofErr w:type="spellEnd"/>
                <w:r w:rsidRPr="007A1CF6">
                  <w:rPr>
                    <w:sz w:val="20"/>
                  </w:rPr>
                  <w:t xml:space="preserve"> in </w:t>
                </w:r>
                <w:proofErr w:type="spellStart"/>
                <w:r w:rsidRPr="007A1CF6">
                  <w:rPr>
                    <w:sz w:val="20"/>
                  </w:rPr>
                  <w:t>Adults</w:t>
                </w:r>
                <w:proofErr w:type="spellEnd"/>
                <w:r w:rsidRPr="007A1CF6">
                  <w:rPr>
                    <w:sz w:val="20"/>
                  </w:rPr>
                  <w:t xml:space="preserve">: A </w:t>
                </w:r>
                <w:proofErr w:type="spellStart"/>
                <w:r w:rsidRPr="007A1CF6">
                  <w:rPr>
                    <w:sz w:val="20"/>
                  </w:rPr>
                  <w:t>Systematic</w:t>
                </w:r>
                <w:proofErr w:type="spellEnd"/>
                <w:r w:rsidRPr="007A1CF6">
                  <w:rPr>
                    <w:sz w:val="20"/>
                  </w:rPr>
                  <w:t xml:space="preserve"> </w:t>
                </w:r>
                <w:proofErr w:type="spellStart"/>
                <w:r w:rsidRPr="007A1CF6">
                  <w:rPr>
                    <w:sz w:val="20"/>
                  </w:rPr>
                  <w:t>Review</w:t>
                </w:r>
                <w:proofErr w:type="spellEnd"/>
                <w:r w:rsidRPr="007A1CF6">
                  <w:rPr>
                    <w:sz w:val="20"/>
                  </w:rPr>
                  <w:t xml:space="preserve"> and Meta-</w:t>
                </w:r>
                <w:proofErr w:type="spellStart"/>
                <w:r w:rsidRPr="007A1CF6">
                  <w:rPr>
                    <w:sz w:val="20"/>
                  </w:rPr>
                  <w:t>analysis</w:t>
                </w:r>
                <w:proofErr w:type="spellEnd"/>
                <w:r w:rsidRPr="007A1CF6">
                  <w:rPr>
                    <w:sz w:val="20"/>
                  </w:rPr>
                  <w:t xml:space="preserve">. JAMA [Internet]. 2011 </w:t>
                </w:r>
                <w:proofErr w:type="spellStart"/>
                <w:r w:rsidRPr="007A1CF6">
                  <w:rPr>
                    <w:sz w:val="20"/>
                  </w:rPr>
                  <w:t>Sep</w:t>
                </w:r>
                <w:proofErr w:type="spellEnd"/>
                <w:r w:rsidRPr="007A1CF6">
                  <w:rPr>
                    <w:sz w:val="20"/>
                  </w:rPr>
                  <w:t xml:space="preserve"> 28 [</w:t>
                </w:r>
                <w:proofErr w:type="spellStart"/>
                <w:r w:rsidRPr="007A1CF6">
                  <w:rPr>
                    <w:sz w:val="20"/>
                  </w:rPr>
                  <w:t>cited</w:t>
                </w:r>
                <w:proofErr w:type="spellEnd"/>
                <w:r w:rsidRPr="007A1CF6">
                  <w:rPr>
                    <w:sz w:val="20"/>
                  </w:rPr>
                  <w:t xml:space="preserve"> 2023 Jul 12];306(12):1359–69. </w:t>
                </w:r>
                <w:proofErr w:type="spellStart"/>
                <w:r w:rsidRPr="007A1CF6">
                  <w:rPr>
                    <w:sz w:val="20"/>
                  </w:rPr>
                  <w:t>Available</w:t>
                </w:r>
                <w:proofErr w:type="spellEnd"/>
                <w:r w:rsidRPr="007A1CF6">
                  <w:rPr>
                    <w:sz w:val="20"/>
                  </w:rPr>
                  <w:t xml:space="preserve"> </w:t>
                </w:r>
                <w:proofErr w:type="spellStart"/>
                <w:r w:rsidRPr="007A1CF6">
                  <w:rPr>
                    <w:sz w:val="20"/>
                  </w:rPr>
                  <w:t>from</w:t>
                </w:r>
                <w:proofErr w:type="spellEnd"/>
                <w:r w:rsidRPr="007A1CF6">
                  <w:rPr>
                    <w:sz w:val="20"/>
                  </w:rPr>
                  <w:t>: https://jamanetwork.com/journals/jama/fullarticle/1104423</w:t>
                </w:r>
              </w:p>
              <w:p w14:paraId="0C3CF26E" w14:textId="77777777" w:rsidR="007A1CF6" w:rsidRPr="007A1CF6" w:rsidRDefault="007A1CF6">
                <w:pPr>
                  <w:autoSpaceDE w:val="0"/>
                  <w:autoSpaceDN w:val="0"/>
                  <w:ind w:hanging="640"/>
                  <w:divId w:val="504171920"/>
                  <w:rPr>
                    <w:sz w:val="20"/>
                  </w:rPr>
                </w:pPr>
                <w:r w:rsidRPr="007A1CF6">
                  <w:rPr>
                    <w:sz w:val="20"/>
                  </w:rPr>
                  <w:t>23.</w:t>
                </w:r>
                <w:r w:rsidRPr="007A1CF6">
                  <w:rPr>
                    <w:sz w:val="20"/>
                  </w:rPr>
                  <w:tab/>
                </w:r>
                <w:proofErr w:type="spellStart"/>
                <w:r w:rsidRPr="007A1CF6">
                  <w:rPr>
                    <w:sz w:val="20"/>
                  </w:rPr>
                  <w:t>Bonta</w:t>
                </w:r>
                <w:proofErr w:type="spellEnd"/>
                <w:r w:rsidRPr="007A1CF6">
                  <w:rPr>
                    <w:sz w:val="20"/>
                  </w:rPr>
                  <w:t xml:space="preserve"> J, </w:t>
                </w:r>
                <w:proofErr w:type="spellStart"/>
                <w:r w:rsidRPr="007A1CF6">
                  <w:rPr>
                    <w:sz w:val="20"/>
                  </w:rPr>
                  <w:t>Andrews</w:t>
                </w:r>
                <w:proofErr w:type="spellEnd"/>
                <w:r w:rsidRPr="007A1CF6">
                  <w:rPr>
                    <w:sz w:val="20"/>
                  </w:rPr>
                  <w:t xml:space="preserve"> D. Risk-</w:t>
                </w:r>
                <w:proofErr w:type="spellStart"/>
                <w:r w:rsidRPr="007A1CF6">
                  <w:rPr>
                    <w:sz w:val="20"/>
                  </w:rPr>
                  <w:t>need</w:t>
                </w:r>
                <w:proofErr w:type="spellEnd"/>
                <w:r w:rsidRPr="007A1CF6">
                  <w:rPr>
                    <w:sz w:val="20"/>
                  </w:rPr>
                  <w:t>-</w:t>
                </w:r>
                <w:proofErr w:type="spellStart"/>
                <w:r w:rsidRPr="007A1CF6">
                  <w:rPr>
                    <w:sz w:val="20"/>
                  </w:rPr>
                  <w:t>responsivity</w:t>
                </w:r>
                <w:proofErr w:type="spellEnd"/>
                <w:r w:rsidRPr="007A1CF6">
                  <w:rPr>
                    <w:sz w:val="20"/>
                  </w:rPr>
                  <w:t xml:space="preserve"> model </w:t>
                </w:r>
                <w:proofErr w:type="spellStart"/>
                <w:r w:rsidRPr="007A1CF6">
                  <w:rPr>
                    <w:sz w:val="20"/>
                  </w:rPr>
                  <w:t>for</w:t>
                </w:r>
                <w:proofErr w:type="spellEnd"/>
                <w:r w:rsidRPr="007A1CF6">
                  <w:rPr>
                    <w:sz w:val="20"/>
                  </w:rPr>
                  <w:t xml:space="preserve"> </w:t>
                </w:r>
                <w:proofErr w:type="spellStart"/>
                <w:r w:rsidRPr="007A1CF6">
                  <w:rPr>
                    <w:sz w:val="20"/>
                  </w:rPr>
                  <w:t>offender</w:t>
                </w:r>
                <w:proofErr w:type="spellEnd"/>
                <w:r w:rsidRPr="007A1CF6">
                  <w:rPr>
                    <w:sz w:val="20"/>
                  </w:rPr>
                  <w:t xml:space="preserve"> </w:t>
                </w:r>
                <w:proofErr w:type="spellStart"/>
                <w:r w:rsidRPr="007A1CF6">
                  <w:rPr>
                    <w:sz w:val="20"/>
                  </w:rPr>
                  <w:t>assessment</w:t>
                </w:r>
                <w:proofErr w:type="spellEnd"/>
                <w:r w:rsidRPr="007A1CF6">
                  <w:rPr>
                    <w:sz w:val="20"/>
                  </w:rPr>
                  <w:t xml:space="preserve"> and </w:t>
                </w:r>
                <w:proofErr w:type="spellStart"/>
                <w:r w:rsidRPr="007A1CF6">
                  <w:rPr>
                    <w:sz w:val="20"/>
                  </w:rPr>
                  <w:t>rehabilitation</w:t>
                </w:r>
                <w:proofErr w:type="spellEnd"/>
                <w:r w:rsidRPr="007A1CF6">
                  <w:rPr>
                    <w:sz w:val="20"/>
                  </w:rPr>
                  <w:t xml:space="preserve">. </w:t>
                </w:r>
                <w:proofErr w:type="spellStart"/>
                <w:r w:rsidRPr="007A1CF6">
                  <w:rPr>
                    <w:sz w:val="20"/>
                  </w:rPr>
                  <w:t>Rehabilitation</w:t>
                </w:r>
                <w:proofErr w:type="spellEnd"/>
                <w:r w:rsidRPr="007A1CF6">
                  <w:rPr>
                    <w:sz w:val="20"/>
                  </w:rPr>
                  <w:t xml:space="preserve">. 2007; </w:t>
                </w:r>
              </w:p>
              <w:p w14:paraId="192D1BD6" w14:textId="77777777" w:rsidR="007A1CF6" w:rsidRPr="007A1CF6" w:rsidRDefault="007A1CF6">
                <w:pPr>
                  <w:autoSpaceDE w:val="0"/>
                  <w:autoSpaceDN w:val="0"/>
                  <w:ind w:hanging="640"/>
                  <w:divId w:val="1383941360"/>
                  <w:rPr>
                    <w:sz w:val="20"/>
                  </w:rPr>
                </w:pPr>
                <w:r w:rsidRPr="007A1CF6">
                  <w:rPr>
                    <w:sz w:val="20"/>
                  </w:rPr>
                  <w:t>24.</w:t>
                </w:r>
                <w:r w:rsidRPr="007A1CF6">
                  <w:rPr>
                    <w:sz w:val="20"/>
                  </w:rPr>
                  <w:tab/>
                  <w:t xml:space="preserve">Halouzková L, Sejbalová P, Páv M, </w:t>
                </w:r>
                <w:proofErr w:type="spellStart"/>
                <w:r w:rsidRPr="007A1CF6">
                  <w:rPr>
                    <w:sz w:val="20"/>
                  </w:rPr>
                  <w:t>Vňuková</w:t>
                </w:r>
                <w:proofErr w:type="spellEnd"/>
                <w:r w:rsidRPr="007A1CF6">
                  <w:rPr>
                    <w:sz w:val="20"/>
                  </w:rPr>
                  <w:t xml:space="preserve"> M, Ptáček R. SVR-20, Česká adaptace: </w:t>
                </w:r>
                <w:proofErr w:type="spellStart"/>
                <w:r w:rsidRPr="007A1CF6">
                  <w:rPr>
                    <w:sz w:val="20"/>
                  </w:rPr>
                  <w:t>Boer</w:t>
                </w:r>
                <w:proofErr w:type="spellEnd"/>
                <w:r w:rsidRPr="007A1CF6">
                  <w:rPr>
                    <w:sz w:val="20"/>
                  </w:rPr>
                  <w:t xml:space="preserve">, Douglas P., SVR 20 V2 </w:t>
                </w:r>
                <w:proofErr w:type="spellStart"/>
                <w:r w:rsidRPr="007A1CF6">
                  <w:rPr>
                    <w:sz w:val="20"/>
                  </w:rPr>
                  <w:t>manual</w:t>
                </w:r>
                <w:proofErr w:type="spellEnd"/>
                <w:r w:rsidRPr="007A1CF6">
                  <w:rPr>
                    <w:sz w:val="20"/>
                  </w:rPr>
                  <w:t xml:space="preserve"> </w:t>
                </w:r>
                <w:proofErr w:type="spellStart"/>
                <w:r w:rsidRPr="007A1CF6">
                  <w:rPr>
                    <w:sz w:val="20"/>
                  </w:rPr>
                  <w:t>for</w:t>
                </w:r>
                <w:proofErr w:type="spellEnd"/>
                <w:r w:rsidRPr="007A1CF6">
                  <w:rPr>
                    <w:sz w:val="20"/>
                  </w:rPr>
                  <w:t xml:space="preserve"> </w:t>
                </w:r>
                <w:proofErr w:type="spellStart"/>
                <w:r w:rsidRPr="007A1CF6">
                  <w:rPr>
                    <w:sz w:val="20"/>
                  </w:rPr>
                  <w:t>version</w:t>
                </w:r>
                <w:proofErr w:type="spellEnd"/>
                <w:r w:rsidRPr="007A1CF6">
                  <w:rPr>
                    <w:sz w:val="20"/>
                  </w:rPr>
                  <w:t xml:space="preserve"> 2 </w:t>
                </w:r>
                <w:proofErr w:type="spellStart"/>
                <w:r w:rsidRPr="007A1CF6">
                  <w:rPr>
                    <w:sz w:val="20"/>
                  </w:rPr>
                  <w:t>of</w:t>
                </w:r>
                <w:proofErr w:type="spellEnd"/>
                <w:r w:rsidRPr="007A1CF6">
                  <w:rPr>
                    <w:sz w:val="20"/>
                  </w:rPr>
                  <w:t xml:space="preserve"> </w:t>
                </w:r>
                <w:proofErr w:type="spellStart"/>
                <w:r w:rsidRPr="007A1CF6">
                  <w:rPr>
                    <w:sz w:val="20"/>
                  </w:rPr>
                  <w:t>the</w:t>
                </w:r>
                <w:proofErr w:type="spellEnd"/>
                <w:r w:rsidRPr="007A1CF6">
                  <w:rPr>
                    <w:sz w:val="20"/>
                  </w:rPr>
                  <w:t xml:space="preserve"> </w:t>
                </w:r>
                <w:proofErr w:type="spellStart"/>
                <w:r w:rsidRPr="007A1CF6">
                  <w:rPr>
                    <w:sz w:val="20"/>
                  </w:rPr>
                  <w:t>sexual</w:t>
                </w:r>
                <w:proofErr w:type="spellEnd"/>
                <w:r w:rsidRPr="007A1CF6">
                  <w:rPr>
                    <w:sz w:val="20"/>
                  </w:rPr>
                  <w:t xml:space="preserve"> </w:t>
                </w:r>
                <w:proofErr w:type="spellStart"/>
                <w:r w:rsidRPr="007A1CF6">
                  <w:rPr>
                    <w:sz w:val="20"/>
                  </w:rPr>
                  <w:t>violence</w:t>
                </w:r>
                <w:proofErr w:type="spellEnd"/>
                <w:r w:rsidRPr="007A1CF6">
                  <w:rPr>
                    <w:sz w:val="20"/>
                  </w:rPr>
                  <w:t xml:space="preserve"> risk-20. Praha: Ministerstvo zdravotnictví ČR; 2020. 96 p. </w:t>
                </w:r>
              </w:p>
              <w:p w14:paraId="7291AB38" w14:textId="77777777" w:rsidR="007A1CF6" w:rsidRPr="007A1CF6" w:rsidRDefault="007A1CF6">
                <w:pPr>
                  <w:autoSpaceDE w:val="0"/>
                  <w:autoSpaceDN w:val="0"/>
                  <w:ind w:hanging="640"/>
                  <w:divId w:val="1207645615"/>
                  <w:rPr>
                    <w:sz w:val="20"/>
                  </w:rPr>
                </w:pPr>
                <w:r w:rsidRPr="007A1CF6">
                  <w:rPr>
                    <w:sz w:val="20"/>
                  </w:rPr>
                  <w:t>25.</w:t>
                </w:r>
                <w:r w:rsidRPr="007A1CF6">
                  <w:rPr>
                    <w:sz w:val="20"/>
                  </w:rPr>
                  <w:tab/>
                  <w:t xml:space="preserve">de </w:t>
                </w:r>
                <w:proofErr w:type="spellStart"/>
                <w:r w:rsidRPr="007A1CF6">
                  <w:rPr>
                    <w:sz w:val="20"/>
                  </w:rPr>
                  <w:t>Vries</w:t>
                </w:r>
                <w:proofErr w:type="spellEnd"/>
                <w:r w:rsidRPr="007A1CF6">
                  <w:rPr>
                    <w:sz w:val="20"/>
                  </w:rPr>
                  <w:t xml:space="preserve"> </w:t>
                </w:r>
                <w:proofErr w:type="spellStart"/>
                <w:r w:rsidRPr="007A1CF6">
                  <w:rPr>
                    <w:sz w:val="20"/>
                  </w:rPr>
                  <w:t>Robbé</w:t>
                </w:r>
                <w:proofErr w:type="spellEnd"/>
                <w:r w:rsidRPr="007A1CF6">
                  <w:rPr>
                    <w:sz w:val="20"/>
                  </w:rPr>
                  <w:t xml:space="preserve"> M, de Vogel V. A </w:t>
                </w:r>
                <w:proofErr w:type="spellStart"/>
                <w:r w:rsidRPr="007A1CF6">
                  <w:rPr>
                    <w:sz w:val="20"/>
                  </w:rPr>
                  <w:t>European</w:t>
                </w:r>
                <w:proofErr w:type="spellEnd"/>
                <w:r w:rsidRPr="007A1CF6">
                  <w:rPr>
                    <w:sz w:val="20"/>
                  </w:rPr>
                  <w:t xml:space="preserve"> </w:t>
                </w:r>
                <w:proofErr w:type="spellStart"/>
                <w:r w:rsidRPr="007A1CF6">
                  <w:rPr>
                    <w:sz w:val="20"/>
                  </w:rPr>
                  <w:t>Perspective</w:t>
                </w:r>
                <w:proofErr w:type="spellEnd"/>
                <w:r w:rsidRPr="007A1CF6">
                  <w:rPr>
                    <w:sz w:val="20"/>
                  </w:rPr>
                  <w:t xml:space="preserve"> on Risk </w:t>
                </w:r>
                <w:proofErr w:type="spellStart"/>
                <w:r w:rsidRPr="007A1CF6">
                  <w:rPr>
                    <w:sz w:val="20"/>
                  </w:rPr>
                  <w:t>Assessment</w:t>
                </w:r>
                <w:proofErr w:type="spellEnd"/>
                <w:r w:rsidRPr="007A1CF6">
                  <w:rPr>
                    <w:sz w:val="20"/>
                  </w:rPr>
                  <w:t xml:space="preserve"> </w:t>
                </w:r>
                <w:proofErr w:type="spellStart"/>
                <w:r w:rsidRPr="007A1CF6">
                  <w:rPr>
                    <w:sz w:val="20"/>
                  </w:rPr>
                  <w:t>Tools</w:t>
                </w:r>
                <w:proofErr w:type="spellEnd"/>
                <w:r w:rsidRPr="007A1CF6">
                  <w:rPr>
                    <w:sz w:val="20"/>
                  </w:rPr>
                  <w:t xml:space="preserve">. In: </w:t>
                </w:r>
                <w:proofErr w:type="spellStart"/>
                <w:r w:rsidRPr="007A1CF6">
                  <w:rPr>
                    <w:sz w:val="20"/>
                  </w:rPr>
                  <w:t>Goethals</w:t>
                </w:r>
                <w:proofErr w:type="spellEnd"/>
                <w:r w:rsidRPr="007A1CF6">
                  <w:rPr>
                    <w:sz w:val="20"/>
                  </w:rPr>
                  <w:t xml:space="preserve"> K, editor. </w:t>
                </w:r>
                <w:proofErr w:type="spellStart"/>
                <w:r w:rsidRPr="007A1CF6">
                  <w:rPr>
                    <w:sz w:val="20"/>
                  </w:rPr>
                  <w:t>Forensic</w:t>
                </w:r>
                <w:proofErr w:type="spellEnd"/>
                <w:r w:rsidRPr="007A1CF6">
                  <w:rPr>
                    <w:sz w:val="20"/>
                  </w:rPr>
                  <w:t xml:space="preserve"> Psychiatry and Psychology in </w:t>
                </w:r>
                <w:proofErr w:type="spellStart"/>
                <w:r w:rsidRPr="007A1CF6">
                  <w:rPr>
                    <w:sz w:val="20"/>
                  </w:rPr>
                  <w:t>Europe</w:t>
                </w:r>
                <w:proofErr w:type="spellEnd"/>
                <w:r w:rsidRPr="007A1CF6">
                  <w:rPr>
                    <w:sz w:val="20"/>
                  </w:rPr>
                  <w:t xml:space="preserve"> [Internet]. </w:t>
                </w:r>
                <w:proofErr w:type="spellStart"/>
                <w:r w:rsidRPr="007A1CF6">
                  <w:rPr>
                    <w:sz w:val="20"/>
                  </w:rPr>
                  <w:t>Cham</w:t>
                </w:r>
                <w:proofErr w:type="spellEnd"/>
                <w:r w:rsidRPr="007A1CF6">
                  <w:rPr>
                    <w:sz w:val="20"/>
                  </w:rPr>
                  <w:t xml:space="preserve">: Springer International </w:t>
                </w:r>
                <w:proofErr w:type="spellStart"/>
                <w:r w:rsidRPr="007A1CF6">
                  <w:rPr>
                    <w:sz w:val="20"/>
                  </w:rPr>
                  <w:t>Publishing</w:t>
                </w:r>
                <w:proofErr w:type="spellEnd"/>
                <w:r w:rsidRPr="007A1CF6">
                  <w:rPr>
                    <w:sz w:val="20"/>
                  </w:rPr>
                  <w:t>; 2018 [</w:t>
                </w:r>
                <w:proofErr w:type="spellStart"/>
                <w:r w:rsidRPr="007A1CF6">
                  <w:rPr>
                    <w:sz w:val="20"/>
                  </w:rPr>
                  <w:t>cited</w:t>
                </w:r>
                <w:proofErr w:type="spellEnd"/>
                <w:r w:rsidRPr="007A1CF6">
                  <w:rPr>
                    <w:sz w:val="20"/>
                  </w:rPr>
                  <w:t xml:space="preserve"> 2019 Jul 14]. p. 249–66. </w:t>
                </w:r>
                <w:proofErr w:type="spellStart"/>
                <w:r w:rsidRPr="007A1CF6">
                  <w:rPr>
                    <w:sz w:val="20"/>
                  </w:rPr>
                  <w:t>Available</w:t>
                </w:r>
                <w:proofErr w:type="spellEnd"/>
                <w:r w:rsidRPr="007A1CF6">
                  <w:rPr>
                    <w:sz w:val="20"/>
                  </w:rPr>
                  <w:t xml:space="preserve"> </w:t>
                </w:r>
                <w:proofErr w:type="spellStart"/>
                <w:r w:rsidRPr="007A1CF6">
                  <w:rPr>
                    <w:sz w:val="20"/>
                  </w:rPr>
                  <w:t>from</w:t>
                </w:r>
                <w:proofErr w:type="spellEnd"/>
                <w:r w:rsidRPr="007A1CF6">
                  <w:rPr>
                    <w:sz w:val="20"/>
                  </w:rPr>
                  <w:t>: http://link.springer.com/10.1007/978-3-319-74664-7_16</w:t>
                </w:r>
              </w:p>
              <w:p w14:paraId="59627250" w14:textId="77777777" w:rsidR="007A1CF6" w:rsidRPr="007A1CF6" w:rsidRDefault="007A1CF6">
                <w:pPr>
                  <w:autoSpaceDE w:val="0"/>
                  <w:autoSpaceDN w:val="0"/>
                  <w:ind w:hanging="640"/>
                  <w:divId w:val="233588989"/>
                  <w:rPr>
                    <w:sz w:val="20"/>
                  </w:rPr>
                </w:pPr>
                <w:r w:rsidRPr="007A1CF6">
                  <w:rPr>
                    <w:sz w:val="20"/>
                  </w:rPr>
                  <w:t>26.</w:t>
                </w:r>
                <w:r w:rsidRPr="007A1CF6">
                  <w:rPr>
                    <w:sz w:val="20"/>
                  </w:rPr>
                  <w:tab/>
                  <w:t xml:space="preserve">Douglas KS, Hart SD, </w:t>
                </w:r>
                <w:proofErr w:type="spellStart"/>
                <w:r w:rsidRPr="007A1CF6">
                  <w:rPr>
                    <w:sz w:val="20"/>
                  </w:rPr>
                  <w:t>Webster</w:t>
                </w:r>
                <w:proofErr w:type="spellEnd"/>
                <w:r w:rsidRPr="007A1CF6">
                  <w:rPr>
                    <w:sz w:val="20"/>
                  </w:rPr>
                  <w:t xml:space="preserve"> CD, </w:t>
                </w:r>
                <w:proofErr w:type="spellStart"/>
                <w:r w:rsidRPr="007A1CF6">
                  <w:rPr>
                    <w:sz w:val="20"/>
                  </w:rPr>
                  <w:t>Belfrage</w:t>
                </w:r>
                <w:proofErr w:type="spellEnd"/>
                <w:r w:rsidRPr="007A1CF6">
                  <w:rPr>
                    <w:sz w:val="20"/>
                  </w:rPr>
                  <w:t xml:space="preserve"> H. HCR-20v3: </w:t>
                </w:r>
                <w:proofErr w:type="spellStart"/>
                <w:r w:rsidRPr="007A1CF6">
                  <w:rPr>
                    <w:sz w:val="20"/>
                  </w:rPr>
                  <w:t>Assessing</w:t>
                </w:r>
                <w:proofErr w:type="spellEnd"/>
                <w:r w:rsidRPr="007A1CF6">
                  <w:rPr>
                    <w:sz w:val="20"/>
                  </w:rPr>
                  <w:t xml:space="preserve"> risk </w:t>
                </w:r>
                <w:proofErr w:type="spellStart"/>
                <w:r w:rsidRPr="007A1CF6">
                  <w:rPr>
                    <w:sz w:val="20"/>
                  </w:rPr>
                  <w:t>for</w:t>
                </w:r>
                <w:proofErr w:type="spellEnd"/>
                <w:r w:rsidRPr="007A1CF6">
                  <w:rPr>
                    <w:sz w:val="20"/>
                  </w:rPr>
                  <w:t xml:space="preserve"> </w:t>
                </w:r>
                <w:proofErr w:type="spellStart"/>
                <w:r w:rsidRPr="007A1CF6">
                  <w:rPr>
                    <w:sz w:val="20"/>
                  </w:rPr>
                  <w:t>violence</w:t>
                </w:r>
                <w:proofErr w:type="spellEnd"/>
                <w:r w:rsidRPr="007A1CF6">
                  <w:rPr>
                    <w:sz w:val="20"/>
                  </w:rPr>
                  <w:t xml:space="preserve">: User </w:t>
                </w:r>
                <w:proofErr w:type="spellStart"/>
                <w:r w:rsidRPr="007A1CF6">
                  <w:rPr>
                    <w:sz w:val="20"/>
                  </w:rPr>
                  <w:t>guide</w:t>
                </w:r>
                <w:proofErr w:type="spellEnd"/>
                <w:r w:rsidRPr="007A1CF6">
                  <w:rPr>
                    <w:sz w:val="20"/>
                  </w:rPr>
                  <w:t xml:space="preserve">. </w:t>
                </w:r>
                <w:proofErr w:type="spellStart"/>
                <w:r w:rsidRPr="007A1CF6">
                  <w:rPr>
                    <w:sz w:val="20"/>
                  </w:rPr>
                  <w:t>Mental</w:t>
                </w:r>
                <w:proofErr w:type="spellEnd"/>
                <w:r w:rsidRPr="007A1CF6">
                  <w:rPr>
                    <w:sz w:val="20"/>
                  </w:rPr>
                  <w:t xml:space="preserve"> </w:t>
                </w:r>
                <w:proofErr w:type="spellStart"/>
                <w:r w:rsidRPr="007A1CF6">
                  <w:rPr>
                    <w:sz w:val="20"/>
                  </w:rPr>
                  <w:t>Health</w:t>
                </w:r>
                <w:proofErr w:type="spellEnd"/>
                <w:r w:rsidRPr="007A1CF6">
                  <w:rPr>
                    <w:sz w:val="20"/>
                  </w:rPr>
                  <w:t xml:space="preserve">, </w:t>
                </w:r>
                <w:proofErr w:type="spellStart"/>
                <w:r w:rsidRPr="007A1CF6">
                  <w:rPr>
                    <w:sz w:val="20"/>
                  </w:rPr>
                  <w:t>Law</w:t>
                </w:r>
                <w:proofErr w:type="spellEnd"/>
                <w:r w:rsidRPr="007A1CF6">
                  <w:rPr>
                    <w:sz w:val="20"/>
                  </w:rPr>
                  <w:t xml:space="preserve">, and </w:t>
                </w:r>
                <w:proofErr w:type="spellStart"/>
                <w:r w:rsidRPr="007A1CF6">
                  <w:rPr>
                    <w:sz w:val="20"/>
                  </w:rPr>
                  <w:t>Policy</w:t>
                </w:r>
                <w:proofErr w:type="spellEnd"/>
                <w:r w:rsidRPr="007A1CF6">
                  <w:rPr>
                    <w:sz w:val="20"/>
                  </w:rPr>
                  <w:t xml:space="preserve"> Institute, Simon </w:t>
                </w:r>
                <w:proofErr w:type="spellStart"/>
                <w:r w:rsidRPr="007A1CF6">
                  <w:rPr>
                    <w:sz w:val="20"/>
                  </w:rPr>
                  <w:t>Fraser</w:t>
                </w:r>
                <w:proofErr w:type="spellEnd"/>
                <w:r w:rsidRPr="007A1CF6">
                  <w:rPr>
                    <w:sz w:val="20"/>
                  </w:rPr>
                  <w:t xml:space="preserve"> University. </w:t>
                </w:r>
                <w:proofErr w:type="spellStart"/>
                <w:r w:rsidRPr="007A1CF6">
                  <w:rPr>
                    <w:sz w:val="20"/>
                  </w:rPr>
                  <w:t>Mental</w:t>
                </w:r>
                <w:proofErr w:type="spellEnd"/>
                <w:r w:rsidRPr="007A1CF6">
                  <w:rPr>
                    <w:sz w:val="20"/>
                  </w:rPr>
                  <w:t xml:space="preserve"> </w:t>
                </w:r>
                <w:proofErr w:type="spellStart"/>
                <w:r w:rsidRPr="007A1CF6">
                  <w:rPr>
                    <w:sz w:val="20"/>
                  </w:rPr>
                  <w:t>Health</w:t>
                </w:r>
                <w:proofErr w:type="spellEnd"/>
                <w:r w:rsidRPr="007A1CF6">
                  <w:rPr>
                    <w:sz w:val="20"/>
                  </w:rPr>
                  <w:t xml:space="preserve">, </w:t>
                </w:r>
                <w:proofErr w:type="spellStart"/>
                <w:r w:rsidRPr="007A1CF6">
                  <w:rPr>
                    <w:sz w:val="20"/>
                  </w:rPr>
                  <w:t>Law</w:t>
                </w:r>
                <w:proofErr w:type="spellEnd"/>
                <w:r w:rsidRPr="007A1CF6">
                  <w:rPr>
                    <w:sz w:val="20"/>
                  </w:rPr>
                  <w:t xml:space="preserve"> and </w:t>
                </w:r>
                <w:proofErr w:type="spellStart"/>
                <w:r w:rsidRPr="007A1CF6">
                  <w:rPr>
                    <w:sz w:val="20"/>
                  </w:rPr>
                  <w:t>Policy</w:t>
                </w:r>
                <w:proofErr w:type="spellEnd"/>
                <w:r w:rsidRPr="007A1CF6">
                  <w:rPr>
                    <w:sz w:val="20"/>
                  </w:rPr>
                  <w:t xml:space="preserve"> Institute, Simon </w:t>
                </w:r>
                <w:proofErr w:type="spellStart"/>
                <w:r w:rsidRPr="007A1CF6">
                  <w:rPr>
                    <w:sz w:val="20"/>
                  </w:rPr>
                  <w:t>Fraser</w:t>
                </w:r>
                <w:proofErr w:type="spellEnd"/>
                <w:r w:rsidRPr="007A1CF6">
                  <w:rPr>
                    <w:sz w:val="20"/>
                  </w:rPr>
                  <w:t xml:space="preserve"> University; 2013. </w:t>
                </w:r>
              </w:p>
              <w:p w14:paraId="30C8415A" w14:textId="77777777" w:rsidR="007A1CF6" w:rsidRPr="007A1CF6" w:rsidRDefault="007A1CF6">
                <w:pPr>
                  <w:autoSpaceDE w:val="0"/>
                  <w:autoSpaceDN w:val="0"/>
                  <w:ind w:hanging="640"/>
                  <w:divId w:val="903442744"/>
                  <w:rPr>
                    <w:sz w:val="20"/>
                  </w:rPr>
                </w:pPr>
                <w:r w:rsidRPr="007A1CF6">
                  <w:rPr>
                    <w:sz w:val="20"/>
                  </w:rPr>
                  <w:t>27.</w:t>
                </w:r>
                <w:r w:rsidRPr="007A1CF6">
                  <w:rPr>
                    <w:sz w:val="20"/>
                  </w:rPr>
                  <w:tab/>
                  <w:t xml:space="preserve">Neil C, </w:t>
                </w:r>
                <w:proofErr w:type="spellStart"/>
                <w:r w:rsidRPr="007A1CF6">
                  <w:rPr>
                    <w:sz w:val="20"/>
                  </w:rPr>
                  <w:t>O’Rourke</w:t>
                </w:r>
                <w:proofErr w:type="spellEnd"/>
                <w:r w:rsidRPr="007A1CF6">
                  <w:rPr>
                    <w:sz w:val="20"/>
                  </w:rPr>
                  <w:t xml:space="preserve"> S, </w:t>
                </w:r>
                <w:proofErr w:type="spellStart"/>
                <w:r w:rsidRPr="007A1CF6">
                  <w:rPr>
                    <w:sz w:val="20"/>
                  </w:rPr>
                  <w:t>Ferreira</w:t>
                </w:r>
                <w:proofErr w:type="spellEnd"/>
                <w:r w:rsidRPr="007A1CF6">
                  <w:rPr>
                    <w:sz w:val="20"/>
                  </w:rPr>
                  <w:t xml:space="preserve"> N, </w:t>
                </w:r>
                <w:proofErr w:type="spellStart"/>
                <w:r w:rsidRPr="007A1CF6">
                  <w:rPr>
                    <w:sz w:val="20"/>
                  </w:rPr>
                  <w:t>Flynn</w:t>
                </w:r>
                <w:proofErr w:type="spellEnd"/>
                <w:r w:rsidRPr="007A1CF6">
                  <w:rPr>
                    <w:sz w:val="20"/>
                  </w:rPr>
                  <w:t xml:space="preserve"> L. </w:t>
                </w:r>
                <w:proofErr w:type="spellStart"/>
                <w:r w:rsidRPr="007A1CF6">
                  <w:rPr>
                    <w:sz w:val="20"/>
                  </w:rPr>
                  <w:t>Protective</w:t>
                </w:r>
                <w:proofErr w:type="spellEnd"/>
                <w:r w:rsidRPr="007A1CF6">
                  <w:rPr>
                    <w:sz w:val="20"/>
                  </w:rPr>
                  <w:t xml:space="preserve"> </w:t>
                </w:r>
                <w:proofErr w:type="spellStart"/>
                <w:r w:rsidRPr="007A1CF6">
                  <w:rPr>
                    <w:sz w:val="20"/>
                  </w:rPr>
                  <w:t>Factors</w:t>
                </w:r>
                <w:proofErr w:type="spellEnd"/>
                <w:r w:rsidRPr="007A1CF6">
                  <w:rPr>
                    <w:sz w:val="20"/>
                  </w:rPr>
                  <w:t xml:space="preserve"> in </w:t>
                </w:r>
                <w:proofErr w:type="spellStart"/>
                <w:r w:rsidRPr="007A1CF6">
                  <w:rPr>
                    <w:sz w:val="20"/>
                  </w:rPr>
                  <w:t>Violence</w:t>
                </w:r>
                <w:proofErr w:type="spellEnd"/>
                <w:r w:rsidRPr="007A1CF6">
                  <w:rPr>
                    <w:sz w:val="20"/>
                  </w:rPr>
                  <w:t xml:space="preserve"> Risk </w:t>
                </w:r>
                <w:proofErr w:type="spellStart"/>
                <w:r w:rsidRPr="007A1CF6">
                  <w:rPr>
                    <w:sz w:val="20"/>
                  </w:rPr>
                  <w:t>Assessment</w:t>
                </w:r>
                <w:proofErr w:type="spellEnd"/>
                <w:r w:rsidRPr="007A1CF6">
                  <w:rPr>
                    <w:sz w:val="20"/>
                  </w:rPr>
                  <w:t xml:space="preserve">: </w:t>
                </w:r>
                <w:proofErr w:type="spellStart"/>
                <w:r w:rsidRPr="007A1CF6">
                  <w:rPr>
                    <w:sz w:val="20"/>
                  </w:rPr>
                  <w:t>Predictive</w:t>
                </w:r>
                <w:proofErr w:type="spellEnd"/>
                <w:r w:rsidRPr="007A1CF6">
                  <w:rPr>
                    <w:sz w:val="20"/>
                  </w:rPr>
                  <w:t xml:space="preserve"> Validity </w:t>
                </w:r>
                <w:proofErr w:type="spellStart"/>
                <w:r w:rsidRPr="007A1CF6">
                  <w:rPr>
                    <w:sz w:val="20"/>
                  </w:rPr>
                  <w:t>of</w:t>
                </w:r>
                <w:proofErr w:type="spellEnd"/>
                <w:r w:rsidRPr="007A1CF6">
                  <w:rPr>
                    <w:sz w:val="20"/>
                  </w:rPr>
                  <w:t xml:space="preserve"> </w:t>
                </w:r>
                <w:proofErr w:type="spellStart"/>
                <w:r w:rsidRPr="007A1CF6">
                  <w:rPr>
                    <w:sz w:val="20"/>
                  </w:rPr>
                  <w:t>the</w:t>
                </w:r>
                <w:proofErr w:type="spellEnd"/>
                <w:r w:rsidRPr="007A1CF6">
                  <w:rPr>
                    <w:sz w:val="20"/>
                  </w:rPr>
                  <w:t xml:space="preserve"> SAPROF and HCR-20V3. </w:t>
                </w:r>
                <w:proofErr w:type="spellStart"/>
                <w:r w:rsidRPr="007A1CF6">
                  <w:rPr>
                    <w:sz w:val="20"/>
                  </w:rPr>
                  <w:t>Int</w:t>
                </w:r>
                <w:proofErr w:type="spellEnd"/>
                <w:r w:rsidRPr="007A1CF6">
                  <w:rPr>
                    <w:sz w:val="20"/>
                  </w:rPr>
                  <w:t xml:space="preserve"> J </w:t>
                </w:r>
                <w:proofErr w:type="spellStart"/>
                <w:r w:rsidRPr="007A1CF6">
                  <w:rPr>
                    <w:sz w:val="20"/>
                  </w:rPr>
                  <w:t>Forensic</w:t>
                </w:r>
                <w:proofErr w:type="spellEnd"/>
                <w:r w:rsidRPr="007A1CF6">
                  <w:rPr>
                    <w:sz w:val="20"/>
                  </w:rPr>
                  <w:t xml:space="preserve"> </w:t>
                </w:r>
                <w:proofErr w:type="spellStart"/>
                <w:r w:rsidRPr="007A1CF6">
                  <w:rPr>
                    <w:sz w:val="20"/>
                  </w:rPr>
                  <w:t>Ment</w:t>
                </w:r>
                <w:proofErr w:type="spellEnd"/>
                <w:r w:rsidRPr="007A1CF6">
                  <w:rPr>
                    <w:sz w:val="20"/>
                  </w:rPr>
                  <w:t xml:space="preserve"> </w:t>
                </w:r>
                <w:proofErr w:type="spellStart"/>
                <w:r w:rsidRPr="007A1CF6">
                  <w:rPr>
                    <w:sz w:val="20"/>
                  </w:rPr>
                  <w:t>Health</w:t>
                </w:r>
                <w:proofErr w:type="spellEnd"/>
                <w:r w:rsidRPr="007A1CF6">
                  <w:rPr>
                    <w:sz w:val="20"/>
                  </w:rPr>
                  <w:t xml:space="preserve"> [Internet]. 2020 Jan 2 [</w:t>
                </w:r>
                <w:proofErr w:type="spellStart"/>
                <w:r w:rsidRPr="007A1CF6">
                  <w:rPr>
                    <w:sz w:val="20"/>
                  </w:rPr>
                  <w:t>cited</w:t>
                </w:r>
                <w:proofErr w:type="spellEnd"/>
                <w:r w:rsidRPr="007A1CF6">
                  <w:rPr>
                    <w:sz w:val="20"/>
                  </w:rPr>
                  <w:t xml:space="preserve"> 2020 </w:t>
                </w:r>
                <w:proofErr w:type="spellStart"/>
                <w:r w:rsidRPr="007A1CF6">
                  <w:rPr>
                    <w:sz w:val="20"/>
                  </w:rPr>
                  <w:t>Oct</w:t>
                </w:r>
                <w:proofErr w:type="spellEnd"/>
                <w:r w:rsidRPr="007A1CF6">
                  <w:rPr>
                    <w:sz w:val="20"/>
                  </w:rPr>
                  <w:t xml:space="preserve"> 12];19(1):84–102. </w:t>
                </w:r>
                <w:proofErr w:type="spellStart"/>
                <w:r w:rsidRPr="007A1CF6">
                  <w:rPr>
                    <w:sz w:val="20"/>
                  </w:rPr>
                  <w:t>Available</w:t>
                </w:r>
                <w:proofErr w:type="spellEnd"/>
                <w:r w:rsidRPr="007A1CF6">
                  <w:rPr>
                    <w:sz w:val="20"/>
                  </w:rPr>
                  <w:t xml:space="preserve"> </w:t>
                </w:r>
                <w:proofErr w:type="spellStart"/>
                <w:r w:rsidRPr="007A1CF6">
                  <w:rPr>
                    <w:sz w:val="20"/>
                  </w:rPr>
                  <w:t>from</w:t>
                </w:r>
                <w:proofErr w:type="spellEnd"/>
                <w:r w:rsidRPr="007A1CF6">
                  <w:rPr>
                    <w:sz w:val="20"/>
                  </w:rPr>
                  <w:t xml:space="preserve">: </w:t>
                </w:r>
                <w:r w:rsidRPr="007A1CF6">
                  <w:rPr>
                    <w:sz w:val="20"/>
                  </w:rPr>
                  <w:lastRenderedPageBreak/>
                  <w:t>https://www.tandfonline.com/doi/abs/10.1080/14999013.2019.1643811</w:t>
                </w:r>
              </w:p>
              <w:p w14:paraId="0D7FEED1" w14:textId="77777777" w:rsidR="007A1CF6" w:rsidRPr="007A1CF6" w:rsidRDefault="007A1CF6">
                <w:pPr>
                  <w:autoSpaceDE w:val="0"/>
                  <w:autoSpaceDN w:val="0"/>
                  <w:ind w:hanging="640"/>
                  <w:divId w:val="200559881"/>
                  <w:rPr>
                    <w:sz w:val="20"/>
                  </w:rPr>
                </w:pPr>
                <w:r w:rsidRPr="007A1CF6">
                  <w:rPr>
                    <w:sz w:val="20"/>
                  </w:rPr>
                  <w:t>28.</w:t>
                </w:r>
                <w:r w:rsidRPr="007A1CF6">
                  <w:rPr>
                    <w:sz w:val="20"/>
                  </w:rPr>
                  <w:tab/>
                  <w:t xml:space="preserve">Páv M, Skřivánková P, </w:t>
                </w:r>
                <w:proofErr w:type="spellStart"/>
                <w:r w:rsidRPr="007A1CF6">
                  <w:rPr>
                    <w:sz w:val="20"/>
                  </w:rPr>
                  <w:t>Vňuková</w:t>
                </w:r>
                <w:proofErr w:type="spellEnd"/>
                <w:r w:rsidRPr="007A1CF6">
                  <w:rPr>
                    <w:sz w:val="20"/>
                  </w:rPr>
                  <w:t xml:space="preserve"> M, Ptáček R VJ. Hodnocení rizika násilného jednání. </w:t>
                </w:r>
                <w:proofErr w:type="spellStart"/>
                <w:r w:rsidRPr="007A1CF6">
                  <w:rPr>
                    <w:sz w:val="20"/>
                  </w:rPr>
                  <w:t>Ceska</w:t>
                </w:r>
                <w:proofErr w:type="spellEnd"/>
                <w:r w:rsidRPr="007A1CF6">
                  <w:rPr>
                    <w:sz w:val="20"/>
                  </w:rPr>
                  <w:t xml:space="preserve"> Slov Psychiatr [Internet]. 2020;116(2):66–73. </w:t>
                </w:r>
                <w:proofErr w:type="spellStart"/>
                <w:r w:rsidRPr="007A1CF6">
                  <w:rPr>
                    <w:sz w:val="20"/>
                  </w:rPr>
                  <w:t>Available</w:t>
                </w:r>
                <w:proofErr w:type="spellEnd"/>
                <w:r w:rsidRPr="007A1CF6">
                  <w:rPr>
                    <w:sz w:val="20"/>
                  </w:rPr>
                  <w:t xml:space="preserve"> </w:t>
                </w:r>
                <w:proofErr w:type="spellStart"/>
                <w:r w:rsidRPr="007A1CF6">
                  <w:rPr>
                    <w:sz w:val="20"/>
                  </w:rPr>
                  <w:t>from</w:t>
                </w:r>
                <w:proofErr w:type="spellEnd"/>
                <w:r w:rsidRPr="007A1CF6">
                  <w:rPr>
                    <w:sz w:val="20"/>
                  </w:rPr>
                  <w:t>: http://search.ebscohost.com/login.aspx?direct=true&amp;db=a9h&amp;AN=144311546&amp;site=eds-live</w:t>
                </w:r>
              </w:p>
              <w:p w14:paraId="7FF98896" w14:textId="77777777" w:rsidR="007A1CF6" w:rsidRPr="007A1CF6" w:rsidRDefault="007A1CF6">
                <w:pPr>
                  <w:autoSpaceDE w:val="0"/>
                  <w:autoSpaceDN w:val="0"/>
                  <w:ind w:hanging="640"/>
                  <w:divId w:val="1580171172"/>
                  <w:rPr>
                    <w:sz w:val="20"/>
                  </w:rPr>
                </w:pPr>
                <w:r w:rsidRPr="007A1CF6">
                  <w:rPr>
                    <w:sz w:val="20"/>
                  </w:rPr>
                  <w:t>29.</w:t>
                </w:r>
                <w:r w:rsidRPr="007A1CF6">
                  <w:rPr>
                    <w:sz w:val="20"/>
                  </w:rPr>
                  <w:tab/>
                </w:r>
                <w:proofErr w:type="spellStart"/>
                <w:r w:rsidRPr="007A1CF6">
                  <w:rPr>
                    <w:sz w:val="20"/>
                  </w:rPr>
                  <w:t>Ramesh</w:t>
                </w:r>
                <w:proofErr w:type="spellEnd"/>
                <w:r w:rsidRPr="007A1CF6">
                  <w:rPr>
                    <w:sz w:val="20"/>
                  </w:rPr>
                  <w:t xml:space="preserve"> T, </w:t>
                </w:r>
                <w:proofErr w:type="spellStart"/>
                <w:r w:rsidRPr="007A1CF6">
                  <w:rPr>
                    <w:sz w:val="20"/>
                  </w:rPr>
                  <w:t>Igoumenou</w:t>
                </w:r>
                <w:proofErr w:type="spellEnd"/>
                <w:r w:rsidRPr="007A1CF6">
                  <w:rPr>
                    <w:sz w:val="20"/>
                  </w:rPr>
                  <w:t xml:space="preserve"> A, </w:t>
                </w:r>
                <w:proofErr w:type="spellStart"/>
                <w:r w:rsidRPr="007A1CF6">
                  <w:rPr>
                    <w:sz w:val="20"/>
                  </w:rPr>
                  <w:t>Vazquez</w:t>
                </w:r>
                <w:proofErr w:type="spellEnd"/>
                <w:r w:rsidRPr="007A1CF6">
                  <w:rPr>
                    <w:sz w:val="20"/>
                  </w:rPr>
                  <w:t xml:space="preserve"> </w:t>
                </w:r>
                <w:proofErr w:type="spellStart"/>
                <w:r w:rsidRPr="007A1CF6">
                  <w:rPr>
                    <w:sz w:val="20"/>
                  </w:rPr>
                  <w:t>Montes</w:t>
                </w:r>
                <w:proofErr w:type="spellEnd"/>
                <w:r w:rsidRPr="007A1CF6">
                  <w:rPr>
                    <w:sz w:val="20"/>
                  </w:rPr>
                  <w:t xml:space="preserve"> M, </w:t>
                </w:r>
                <w:proofErr w:type="spellStart"/>
                <w:r w:rsidRPr="007A1CF6">
                  <w:rPr>
                    <w:sz w:val="20"/>
                  </w:rPr>
                  <w:t>Fazel</w:t>
                </w:r>
                <w:proofErr w:type="spellEnd"/>
                <w:r w:rsidRPr="007A1CF6">
                  <w:rPr>
                    <w:sz w:val="20"/>
                  </w:rPr>
                  <w:t xml:space="preserve"> S. Use </w:t>
                </w:r>
                <w:proofErr w:type="spellStart"/>
                <w:r w:rsidRPr="007A1CF6">
                  <w:rPr>
                    <w:sz w:val="20"/>
                  </w:rPr>
                  <w:t>of</w:t>
                </w:r>
                <w:proofErr w:type="spellEnd"/>
                <w:r w:rsidRPr="007A1CF6">
                  <w:rPr>
                    <w:sz w:val="20"/>
                  </w:rPr>
                  <w:t xml:space="preserve"> risk </w:t>
                </w:r>
                <w:proofErr w:type="spellStart"/>
                <w:r w:rsidRPr="007A1CF6">
                  <w:rPr>
                    <w:sz w:val="20"/>
                  </w:rPr>
                  <w:t>assessment</w:t>
                </w:r>
                <w:proofErr w:type="spellEnd"/>
                <w:r w:rsidRPr="007A1CF6">
                  <w:rPr>
                    <w:sz w:val="20"/>
                  </w:rPr>
                  <w:t xml:space="preserve"> </w:t>
                </w:r>
                <w:proofErr w:type="spellStart"/>
                <w:r w:rsidRPr="007A1CF6">
                  <w:rPr>
                    <w:sz w:val="20"/>
                  </w:rPr>
                  <w:t>instruments</w:t>
                </w:r>
                <w:proofErr w:type="spellEnd"/>
                <w:r w:rsidRPr="007A1CF6">
                  <w:rPr>
                    <w:sz w:val="20"/>
                  </w:rPr>
                  <w:t xml:space="preserve"> to </w:t>
                </w:r>
                <w:proofErr w:type="spellStart"/>
                <w:r w:rsidRPr="007A1CF6">
                  <w:rPr>
                    <w:sz w:val="20"/>
                  </w:rPr>
                  <w:t>predict</w:t>
                </w:r>
                <w:proofErr w:type="spellEnd"/>
                <w:r w:rsidRPr="007A1CF6">
                  <w:rPr>
                    <w:sz w:val="20"/>
                  </w:rPr>
                  <w:t xml:space="preserve"> </w:t>
                </w:r>
                <w:proofErr w:type="spellStart"/>
                <w:r w:rsidRPr="007A1CF6">
                  <w:rPr>
                    <w:sz w:val="20"/>
                  </w:rPr>
                  <w:t>violence</w:t>
                </w:r>
                <w:proofErr w:type="spellEnd"/>
                <w:r w:rsidRPr="007A1CF6">
                  <w:rPr>
                    <w:sz w:val="20"/>
                  </w:rPr>
                  <w:t xml:space="preserve"> in </w:t>
                </w:r>
                <w:proofErr w:type="spellStart"/>
                <w:r w:rsidRPr="007A1CF6">
                  <w:rPr>
                    <w:sz w:val="20"/>
                  </w:rPr>
                  <w:t>forensic</w:t>
                </w:r>
                <w:proofErr w:type="spellEnd"/>
                <w:r w:rsidRPr="007A1CF6">
                  <w:rPr>
                    <w:sz w:val="20"/>
                  </w:rPr>
                  <w:t xml:space="preserve"> </w:t>
                </w:r>
                <w:proofErr w:type="spellStart"/>
                <w:r w:rsidRPr="007A1CF6">
                  <w:rPr>
                    <w:sz w:val="20"/>
                  </w:rPr>
                  <w:t>psychiatric</w:t>
                </w:r>
                <w:proofErr w:type="spellEnd"/>
                <w:r w:rsidRPr="007A1CF6">
                  <w:rPr>
                    <w:sz w:val="20"/>
                  </w:rPr>
                  <w:t xml:space="preserve"> </w:t>
                </w:r>
                <w:proofErr w:type="spellStart"/>
                <w:r w:rsidRPr="007A1CF6">
                  <w:rPr>
                    <w:sz w:val="20"/>
                  </w:rPr>
                  <w:t>hospitals</w:t>
                </w:r>
                <w:proofErr w:type="spellEnd"/>
                <w:r w:rsidRPr="007A1CF6">
                  <w:rPr>
                    <w:sz w:val="20"/>
                  </w:rPr>
                  <w:t xml:space="preserve">: a </w:t>
                </w:r>
                <w:proofErr w:type="spellStart"/>
                <w:r w:rsidRPr="007A1CF6">
                  <w:rPr>
                    <w:sz w:val="20"/>
                  </w:rPr>
                  <w:t>systematic</w:t>
                </w:r>
                <w:proofErr w:type="spellEnd"/>
                <w:r w:rsidRPr="007A1CF6">
                  <w:rPr>
                    <w:sz w:val="20"/>
                  </w:rPr>
                  <w:t xml:space="preserve"> </w:t>
                </w:r>
                <w:proofErr w:type="spellStart"/>
                <w:r w:rsidRPr="007A1CF6">
                  <w:rPr>
                    <w:sz w:val="20"/>
                  </w:rPr>
                  <w:t>review</w:t>
                </w:r>
                <w:proofErr w:type="spellEnd"/>
                <w:r w:rsidRPr="007A1CF6">
                  <w:rPr>
                    <w:sz w:val="20"/>
                  </w:rPr>
                  <w:t xml:space="preserve"> and meta-</w:t>
                </w:r>
                <w:proofErr w:type="spellStart"/>
                <w:r w:rsidRPr="007A1CF6">
                  <w:rPr>
                    <w:sz w:val="20"/>
                  </w:rPr>
                  <w:t>analysis</w:t>
                </w:r>
                <w:proofErr w:type="spellEnd"/>
                <w:r w:rsidRPr="007A1CF6">
                  <w:rPr>
                    <w:sz w:val="20"/>
                  </w:rPr>
                  <w:t xml:space="preserve">. </w:t>
                </w:r>
                <w:proofErr w:type="spellStart"/>
                <w:r w:rsidRPr="007A1CF6">
                  <w:rPr>
                    <w:sz w:val="20"/>
                  </w:rPr>
                  <w:t>European</w:t>
                </w:r>
                <w:proofErr w:type="spellEnd"/>
                <w:r w:rsidRPr="007A1CF6">
                  <w:rPr>
                    <w:sz w:val="20"/>
                  </w:rPr>
                  <w:t xml:space="preserve"> Psychiatry [Internet]. 2018 </w:t>
                </w:r>
                <w:proofErr w:type="spellStart"/>
                <w:r w:rsidRPr="007A1CF6">
                  <w:rPr>
                    <w:sz w:val="20"/>
                  </w:rPr>
                  <w:t>Aug</w:t>
                </w:r>
                <w:proofErr w:type="spellEnd"/>
                <w:r w:rsidRPr="007A1CF6">
                  <w:rPr>
                    <w:sz w:val="20"/>
                  </w:rPr>
                  <w:t xml:space="preserve"> 1 [</w:t>
                </w:r>
                <w:proofErr w:type="spellStart"/>
                <w:r w:rsidRPr="007A1CF6">
                  <w:rPr>
                    <w:sz w:val="20"/>
                  </w:rPr>
                  <w:t>cited</w:t>
                </w:r>
                <w:proofErr w:type="spellEnd"/>
                <w:r w:rsidRPr="007A1CF6">
                  <w:rPr>
                    <w:sz w:val="20"/>
                  </w:rPr>
                  <w:t xml:space="preserve"> 2022 </w:t>
                </w:r>
                <w:proofErr w:type="spellStart"/>
                <w:r w:rsidRPr="007A1CF6">
                  <w:rPr>
                    <w:sz w:val="20"/>
                  </w:rPr>
                  <w:t>Oct</w:t>
                </w:r>
                <w:proofErr w:type="spellEnd"/>
                <w:r w:rsidRPr="007A1CF6">
                  <w:rPr>
                    <w:sz w:val="20"/>
                  </w:rPr>
                  <w:t xml:space="preserve"> 3];52:47–53. </w:t>
                </w:r>
                <w:proofErr w:type="spellStart"/>
                <w:r w:rsidRPr="007A1CF6">
                  <w:rPr>
                    <w:sz w:val="20"/>
                  </w:rPr>
                  <w:t>Available</w:t>
                </w:r>
                <w:proofErr w:type="spellEnd"/>
                <w:r w:rsidRPr="007A1CF6">
                  <w:rPr>
                    <w:sz w:val="20"/>
                  </w:rPr>
                  <w:t xml:space="preserve"> </w:t>
                </w:r>
                <w:proofErr w:type="spellStart"/>
                <w:r w:rsidRPr="007A1CF6">
                  <w:rPr>
                    <w:sz w:val="20"/>
                  </w:rPr>
                  <w:t>from</w:t>
                </w:r>
                <w:proofErr w:type="spellEnd"/>
                <w:r w:rsidRPr="007A1CF6">
                  <w:rPr>
                    <w:sz w:val="20"/>
                  </w:rPr>
                  <w:t>: https://www.cambridge.org/core/journals/european-psychiatry/article/use-of-risk-assessment-instruments-to-predict-violence-in-forensic-psychiatric-hospitals-a-systematic-review-and-metaanalysis/9D936C97254048C55BF0B057D4123026</w:t>
                </w:r>
              </w:p>
              <w:p w14:paraId="22F9D955" w14:textId="77777777" w:rsidR="007A1CF6" w:rsidRPr="007A1CF6" w:rsidRDefault="007A1CF6">
                <w:pPr>
                  <w:autoSpaceDE w:val="0"/>
                  <w:autoSpaceDN w:val="0"/>
                  <w:ind w:hanging="640"/>
                  <w:divId w:val="1467242604"/>
                  <w:rPr>
                    <w:sz w:val="20"/>
                  </w:rPr>
                </w:pPr>
                <w:r w:rsidRPr="007A1CF6">
                  <w:rPr>
                    <w:sz w:val="20"/>
                  </w:rPr>
                  <w:t>30.</w:t>
                </w:r>
                <w:r w:rsidRPr="007A1CF6">
                  <w:rPr>
                    <w:sz w:val="20"/>
                  </w:rPr>
                  <w:tab/>
                </w:r>
                <w:proofErr w:type="spellStart"/>
                <w:r w:rsidRPr="007A1CF6">
                  <w:rPr>
                    <w:sz w:val="20"/>
                  </w:rPr>
                  <w:t>Abidin</w:t>
                </w:r>
                <w:proofErr w:type="spellEnd"/>
                <w:r w:rsidRPr="007A1CF6">
                  <w:rPr>
                    <w:sz w:val="20"/>
                  </w:rPr>
                  <w:t xml:space="preserve"> Z, </w:t>
                </w:r>
                <w:proofErr w:type="spellStart"/>
                <w:r w:rsidRPr="007A1CF6">
                  <w:rPr>
                    <w:sz w:val="20"/>
                  </w:rPr>
                  <w:t>Davoren</w:t>
                </w:r>
                <w:proofErr w:type="spellEnd"/>
                <w:r w:rsidRPr="007A1CF6">
                  <w:rPr>
                    <w:sz w:val="20"/>
                  </w:rPr>
                  <w:t xml:space="preserve"> M, </w:t>
                </w:r>
                <w:proofErr w:type="spellStart"/>
                <w:r w:rsidRPr="007A1CF6">
                  <w:rPr>
                    <w:sz w:val="20"/>
                  </w:rPr>
                  <w:t>Naughton</w:t>
                </w:r>
                <w:proofErr w:type="spellEnd"/>
                <w:r w:rsidRPr="007A1CF6">
                  <w:rPr>
                    <w:sz w:val="20"/>
                  </w:rPr>
                  <w:t xml:space="preserve"> L, </w:t>
                </w:r>
                <w:proofErr w:type="spellStart"/>
                <w:r w:rsidRPr="007A1CF6">
                  <w:rPr>
                    <w:sz w:val="20"/>
                  </w:rPr>
                  <w:t>Gibbons</w:t>
                </w:r>
                <w:proofErr w:type="spellEnd"/>
                <w:r w:rsidRPr="007A1CF6">
                  <w:rPr>
                    <w:sz w:val="20"/>
                  </w:rPr>
                  <w:t xml:space="preserve"> O, </w:t>
                </w:r>
                <w:proofErr w:type="spellStart"/>
                <w:r w:rsidRPr="007A1CF6">
                  <w:rPr>
                    <w:sz w:val="20"/>
                  </w:rPr>
                  <w:t>Nulty</w:t>
                </w:r>
                <w:proofErr w:type="spellEnd"/>
                <w:r w:rsidRPr="007A1CF6">
                  <w:rPr>
                    <w:sz w:val="20"/>
                  </w:rPr>
                  <w:t xml:space="preserve"> A, Kennedy HG. Susceptibility (risk and </w:t>
                </w:r>
                <w:proofErr w:type="spellStart"/>
                <w:r w:rsidRPr="007A1CF6">
                  <w:rPr>
                    <w:sz w:val="20"/>
                  </w:rPr>
                  <w:t>protective</w:t>
                </w:r>
                <w:proofErr w:type="spellEnd"/>
                <w:r w:rsidRPr="007A1CF6">
                  <w:rPr>
                    <w:sz w:val="20"/>
                  </w:rPr>
                  <w:t xml:space="preserve">) </w:t>
                </w:r>
                <w:proofErr w:type="spellStart"/>
                <w:r w:rsidRPr="007A1CF6">
                  <w:rPr>
                    <w:sz w:val="20"/>
                  </w:rPr>
                  <w:t>factors</w:t>
                </w:r>
                <w:proofErr w:type="spellEnd"/>
                <w:r w:rsidRPr="007A1CF6">
                  <w:rPr>
                    <w:sz w:val="20"/>
                  </w:rPr>
                  <w:t xml:space="preserve"> </w:t>
                </w:r>
                <w:proofErr w:type="spellStart"/>
                <w:r w:rsidRPr="007A1CF6">
                  <w:rPr>
                    <w:sz w:val="20"/>
                  </w:rPr>
                  <w:t>for</w:t>
                </w:r>
                <w:proofErr w:type="spellEnd"/>
                <w:r w:rsidRPr="007A1CF6">
                  <w:rPr>
                    <w:sz w:val="20"/>
                  </w:rPr>
                  <w:t xml:space="preserve"> in-</w:t>
                </w:r>
                <w:proofErr w:type="spellStart"/>
                <w:r w:rsidRPr="007A1CF6">
                  <w:rPr>
                    <w:sz w:val="20"/>
                  </w:rPr>
                  <w:t>patient</w:t>
                </w:r>
                <w:proofErr w:type="spellEnd"/>
                <w:r w:rsidRPr="007A1CF6">
                  <w:rPr>
                    <w:sz w:val="20"/>
                  </w:rPr>
                  <w:t xml:space="preserve"> </w:t>
                </w:r>
                <w:proofErr w:type="spellStart"/>
                <w:r w:rsidRPr="007A1CF6">
                  <w:rPr>
                    <w:sz w:val="20"/>
                  </w:rPr>
                  <w:t>violence</w:t>
                </w:r>
                <w:proofErr w:type="spellEnd"/>
                <w:r w:rsidRPr="007A1CF6">
                  <w:rPr>
                    <w:sz w:val="20"/>
                  </w:rPr>
                  <w:t xml:space="preserve"> and </w:t>
                </w:r>
                <w:proofErr w:type="spellStart"/>
                <w:r w:rsidRPr="007A1CF6">
                  <w:rPr>
                    <w:sz w:val="20"/>
                  </w:rPr>
                  <w:t>self-harm</w:t>
                </w:r>
                <w:proofErr w:type="spellEnd"/>
                <w:r w:rsidRPr="007A1CF6">
                  <w:rPr>
                    <w:sz w:val="20"/>
                  </w:rPr>
                  <w:t xml:space="preserve">: </w:t>
                </w:r>
                <w:proofErr w:type="spellStart"/>
                <w:r w:rsidRPr="007A1CF6">
                  <w:rPr>
                    <w:sz w:val="20"/>
                  </w:rPr>
                  <w:t>Prospective</w:t>
                </w:r>
                <w:proofErr w:type="spellEnd"/>
                <w:r w:rsidRPr="007A1CF6">
                  <w:rPr>
                    <w:sz w:val="20"/>
                  </w:rPr>
                  <w:t xml:space="preserve"> study </w:t>
                </w:r>
                <w:proofErr w:type="spellStart"/>
                <w:r w:rsidRPr="007A1CF6">
                  <w:rPr>
                    <w:sz w:val="20"/>
                  </w:rPr>
                  <w:t>of</w:t>
                </w:r>
                <w:proofErr w:type="spellEnd"/>
                <w:r w:rsidRPr="007A1CF6">
                  <w:rPr>
                    <w:sz w:val="20"/>
                  </w:rPr>
                  <w:t xml:space="preserve"> </w:t>
                </w:r>
                <w:proofErr w:type="spellStart"/>
                <w:r w:rsidRPr="007A1CF6">
                  <w:rPr>
                    <w:sz w:val="20"/>
                  </w:rPr>
                  <w:t>structured</w:t>
                </w:r>
                <w:proofErr w:type="spellEnd"/>
                <w:r w:rsidRPr="007A1CF6">
                  <w:rPr>
                    <w:sz w:val="20"/>
                  </w:rPr>
                  <w:t xml:space="preserve"> </w:t>
                </w:r>
                <w:proofErr w:type="spellStart"/>
                <w:r w:rsidRPr="007A1CF6">
                  <w:rPr>
                    <w:sz w:val="20"/>
                  </w:rPr>
                  <w:t>professional</w:t>
                </w:r>
                <w:proofErr w:type="spellEnd"/>
                <w:r w:rsidRPr="007A1CF6">
                  <w:rPr>
                    <w:sz w:val="20"/>
                  </w:rPr>
                  <w:t xml:space="preserve"> </w:t>
                </w:r>
                <w:proofErr w:type="spellStart"/>
                <w:r w:rsidRPr="007A1CF6">
                  <w:rPr>
                    <w:sz w:val="20"/>
                  </w:rPr>
                  <w:t>judgement</w:t>
                </w:r>
                <w:proofErr w:type="spellEnd"/>
                <w:r w:rsidRPr="007A1CF6">
                  <w:rPr>
                    <w:sz w:val="20"/>
                  </w:rPr>
                  <w:t xml:space="preserve"> </w:t>
                </w:r>
                <w:proofErr w:type="spellStart"/>
                <w:r w:rsidRPr="007A1CF6">
                  <w:rPr>
                    <w:sz w:val="20"/>
                  </w:rPr>
                  <w:t>instruments</w:t>
                </w:r>
                <w:proofErr w:type="spellEnd"/>
                <w:r w:rsidRPr="007A1CF6">
                  <w:rPr>
                    <w:sz w:val="20"/>
                  </w:rPr>
                  <w:t xml:space="preserve"> START and SAPROF, DUNDRUM-3 and DUNDRUM-4 in </w:t>
                </w:r>
                <w:proofErr w:type="spellStart"/>
                <w:r w:rsidRPr="007A1CF6">
                  <w:rPr>
                    <w:sz w:val="20"/>
                  </w:rPr>
                  <w:t>forensic</w:t>
                </w:r>
                <w:proofErr w:type="spellEnd"/>
                <w:r w:rsidRPr="007A1CF6">
                  <w:rPr>
                    <w:sz w:val="20"/>
                  </w:rPr>
                  <w:t xml:space="preserve"> </w:t>
                </w:r>
                <w:proofErr w:type="spellStart"/>
                <w:r w:rsidRPr="007A1CF6">
                  <w:rPr>
                    <w:sz w:val="20"/>
                  </w:rPr>
                  <w:t>mental</w:t>
                </w:r>
                <w:proofErr w:type="spellEnd"/>
                <w:r w:rsidRPr="007A1CF6">
                  <w:rPr>
                    <w:sz w:val="20"/>
                  </w:rPr>
                  <w:t xml:space="preserve"> </w:t>
                </w:r>
                <w:proofErr w:type="spellStart"/>
                <w:r w:rsidRPr="007A1CF6">
                  <w:rPr>
                    <w:sz w:val="20"/>
                  </w:rPr>
                  <w:t>health</w:t>
                </w:r>
                <w:proofErr w:type="spellEnd"/>
                <w:r w:rsidRPr="007A1CF6">
                  <w:rPr>
                    <w:sz w:val="20"/>
                  </w:rPr>
                  <w:t xml:space="preserve"> </w:t>
                </w:r>
                <w:proofErr w:type="spellStart"/>
                <w:r w:rsidRPr="007A1CF6">
                  <w:rPr>
                    <w:sz w:val="20"/>
                  </w:rPr>
                  <w:t>services</w:t>
                </w:r>
                <w:proofErr w:type="spellEnd"/>
                <w:r w:rsidRPr="007A1CF6">
                  <w:rPr>
                    <w:sz w:val="20"/>
                  </w:rPr>
                  <w:t>. BMC Psychiatry [Internet]. 2013 Jul 27 [</w:t>
                </w:r>
                <w:proofErr w:type="spellStart"/>
                <w:r w:rsidRPr="007A1CF6">
                  <w:rPr>
                    <w:sz w:val="20"/>
                  </w:rPr>
                  <w:t>cited</w:t>
                </w:r>
                <w:proofErr w:type="spellEnd"/>
                <w:r w:rsidRPr="007A1CF6">
                  <w:rPr>
                    <w:sz w:val="20"/>
                  </w:rPr>
                  <w:t xml:space="preserve"> 2020 </w:t>
                </w:r>
                <w:proofErr w:type="spellStart"/>
                <w:r w:rsidRPr="007A1CF6">
                  <w:rPr>
                    <w:sz w:val="20"/>
                  </w:rPr>
                  <w:t>Oct</w:t>
                </w:r>
                <w:proofErr w:type="spellEnd"/>
                <w:r w:rsidRPr="007A1CF6">
                  <w:rPr>
                    <w:sz w:val="20"/>
                  </w:rPr>
                  <w:t xml:space="preserve"> 12];13(1):1–18. </w:t>
                </w:r>
                <w:proofErr w:type="spellStart"/>
                <w:r w:rsidRPr="007A1CF6">
                  <w:rPr>
                    <w:sz w:val="20"/>
                  </w:rPr>
                  <w:t>Available</w:t>
                </w:r>
                <w:proofErr w:type="spellEnd"/>
                <w:r w:rsidRPr="007A1CF6">
                  <w:rPr>
                    <w:sz w:val="20"/>
                  </w:rPr>
                  <w:t xml:space="preserve"> </w:t>
                </w:r>
                <w:proofErr w:type="spellStart"/>
                <w:r w:rsidRPr="007A1CF6">
                  <w:rPr>
                    <w:sz w:val="20"/>
                  </w:rPr>
                  <w:t>from</w:t>
                </w:r>
                <w:proofErr w:type="spellEnd"/>
                <w:r w:rsidRPr="007A1CF6">
                  <w:rPr>
                    <w:sz w:val="20"/>
                  </w:rPr>
                  <w:t>: https://link.springer.com/articles/10.1186/1471-244X-13-197</w:t>
                </w:r>
              </w:p>
              <w:p w14:paraId="661348A6" w14:textId="77777777" w:rsidR="007A1CF6" w:rsidRPr="007A1CF6" w:rsidRDefault="007A1CF6">
                <w:pPr>
                  <w:autoSpaceDE w:val="0"/>
                  <w:autoSpaceDN w:val="0"/>
                  <w:ind w:hanging="640"/>
                  <w:divId w:val="1523282215"/>
                  <w:rPr>
                    <w:sz w:val="20"/>
                  </w:rPr>
                </w:pPr>
                <w:r w:rsidRPr="007A1CF6">
                  <w:rPr>
                    <w:sz w:val="20"/>
                  </w:rPr>
                  <w:t>31.</w:t>
                </w:r>
                <w:r w:rsidRPr="007A1CF6">
                  <w:rPr>
                    <w:sz w:val="20"/>
                  </w:rPr>
                  <w:tab/>
                </w:r>
                <w:proofErr w:type="spellStart"/>
                <w:r w:rsidRPr="007A1CF6">
                  <w:rPr>
                    <w:sz w:val="20"/>
                  </w:rPr>
                  <w:t>Viljoen</w:t>
                </w:r>
                <w:proofErr w:type="spellEnd"/>
                <w:r w:rsidRPr="007A1CF6">
                  <w:rPr>
                    <w:sz w:val="20"/>
                  </w:rPr>
                  <w:t xml:space="preserve"> JL, </w:t>
                </w:r>
                <w:proofErr w:type="spellStart"/>
                <w:r w:rsidRPr="007A1CF6">
                  <w:rPr>
                    <w:sz w:val="20"/>
                  </w:rPr>
                  <w:t>Beneteau</w:t>
                </w:r>
                <w:proofErr w:type="spellEnd"/>
                <w:r w:rsidRPr="007A1CF6">
                  <w:rPr>
                    <w:sz w:val="20"/>
                  </w:rPr>
                  <w:t xml:space="preserve"> JL, </w:t>
                </w:r>
                <w:proofErr w:type="spellStart"/>
                <w:r w:rsidRPr="007A1CF6">
                  <w:rPr>
                    <w:sz w:val="20"/>
                  </w:rPr>
                  <w:t>Gulbransen</w:t>
                </w:r>
                <w:proofErr w:type="spellEnd"/>
                <w:r w:rsidRPr="007A1CF6">
                  <w:rPr>
                    <w:sz w:val="20"/>
                  </w:rPr>
                  <w:t xml:space="preserve"> E, </w:t>
                </w:r>
                <w:proofErr w:type="spellStart"/>
                <w:r w:rsidRPr="007A1CF6">
                  <w:rPr>
                    <w:sz w:val="20"/>
                  </w:rPr>
                  <w:t>Brodersen</w:t>
                </w:r>
                <w:proofErr w:type="spellEnd"/>
                <w:r w:rsidRPr="007A1CF6">
                  <w:rPr>
                    <w:sz w:val="20"/>
                  </w:rPr>
                  <w:t xml:space="preserve"> E, </w:t>
                </w:r>
                <w:proofErr w:type="spellStart"/>
                <w:r w:rsidRPr="007A1CF6">
                  <w:rPr>
                    <w:sz w:val="20"/>
                  </w:rPr>
                  <w:t>Desmarais</w:t>
                </w:r>
                <w:proofErr w:type="spellEnd"/>
                <w:r w:rsidRPr="007A1CF6">
                  <w:rPr>
                    <w:sz w:val="20"/>
                  </w:rPr>
                  <w:t xml:space="preserve"> SL, </w:t>
                </w:r>
                <w:proofErr w:type="spellStart"/>
                <w:r w:rsidRPr="007A1CF6">
                  <w:rPr>
                    <w:sz w:val="20"/>
                  </w:rPr>
                  <w:t>Nicholls</w:t>
                </w:r>
                <w:proofErr w:type="spellEnd"/>
                <w:r w:rsidRPr="007A1CF6">
                  <w:rPr>
                    <w:sz w:val="20"/>
                  </w:rPr>
                  <w:t xml:space="preserve"> TL, et al. </w:t>
                </w:r>
                <w:proofErr w:type="spellStart"/>
                <w:r w:rsidRPr="007A1CF6">
                  <w:rPr>
                    <w:sz w:val="20"/>
                  </w:rPr>
                  <w:t>Assessment</w:t>
                </w:r>
                <w:proofErr w:type="spellEnd"/>
                <w:r w:rsidRPr="007A1CF6">
                  <w:rPr>
                    <w:sz w:val="20"/>
                  </w:rPr>
                  <w:t xml:space="preserve"> </w:t>
                </w:r>
                <w:proofErr w:type="spellStart"/>
                <w:r w:rsidRPr="007A1CF6">
                  <w:rPr>
                    <w:sz w:val="20"/>
                  </w:rPr>
                  <w:t>of</w:t>
                </w:r>
                <w:proofErr w:type="spellEnd"/>
                <w:r w:rsidRPr="007A1CF6">
                  <w:rPr>
                    <w:sz w:val="20"/>
                  </w:rPr>
                  <w:t xml:space="preserve"> </w:t>
                </w:r>
                <w:proofErr w:type="spellStart"/>
                <w:r w:rsidRPr="007A1CF6">
                  <w:rPr>
                    <w:sz w:val="20"/>
                  </w:rPr>
                  <w:t>Multiple</w:t>
                </w:r>
                <w:proofErr w:type="spellEnd"/>
                <w:r w:rsidRPr="007A1CF6">
                  <w:rPr>
                    <w:sz w:val="20"/>
                  </w:rPr>
                  <w:t xml:space="preserve"> Risk </w:t>
                </w:r>
                <w:proofErr w:type="spellStart"/>
                <w:r w:rsidRPr="007A1CF6">
                  <w:rPr>
                    <w:sz w:val="20"/>
                  </w:rPr>
                  <w:t>Outcomes</w:t>
                </w:r>
                <w:proofErr w:type="spellEnd"/>
                <w:r w:rsidRPr="007A1CF6">
                  <w:rPr>
                    <w:sz w:val="20"/>
                  </w:rPr>
                  <w:t xml:space="preserve">, </w:t>
                </w:r>
                <w:proofErr w:type="spellStart"/>
                <w:r w:rsidRPr="007A1CF6">
                  <w:rPr>
                    <w:sz w:val="20"/>
                  </w:rPr>
                  <w:t>Strengths</w:t>
                </w:r>
                <w:proofErr w:type="spellEnd"/>
                <w:r w:rsidRPr="007A1CF6">
                  <w:rPr>
                    <w:sz w:val="20"/>
                  </w:rPr>
                  <w:t xml:space="preserve">, and </w:t>
                </w:r>
                <w:proofErr w:type="spellStart"/>
                <w:r w:rsidRPr="007A1CF6">
                  <w:rPr>
                    <w:sz w:val="20"/>
                  </w:rPr>
                  <w:t>Change</w:t>
                </w:r>
                <w:proofErr w:type="spellEnd"/>
                <w:r w:rsidRPr="007A1CF6">
                  <w:rPr>
                    <w:sz w:val="20"/>
                  </w:rPr>
                  <w:t xml:space="preserve"> </w:t>
                </w:r>
                <w:proofErr w:type="spellStart"/>
                <w:r w:rsidRPr="007A1CF6">
                  <w:rPr>
                    <w:sz w:val="20"/>
                  </w:rPr>
                  <w:t>with</w:t>
                </w:r>
                <w:proofErr w:type="spellEnd"/>
                <w:r w:rsidRPr="007A1CF6">
                  <w:rPr>
                    <w:sz w:val="20"/>
                  </w:rPr>
                  <w:t xml:space="preserve"> </w:t>
                </w:r>
                <w:proofErr w:type="spellStart"/>
                <w:r w:rsidRPr="007A1CF6">
                  <w:rPr>
                    <w:sz w:val="20"/>
                  </w:rPr>
                  <w:t>the</w:t>
                </w:r>
                <w:proofErr w:type="spellEnd"/>
                <w:r w:rsidRPr="007A1CF6">
                  <w:rPr>
                    <w:sz w:val="20"/>
                  </w:rPr>
                  <w:t xml:space="preserve"> START:AV: A </w:t>
                </w:r>
                <w:proofErr w:type="spellStart"/>
                <w:r w:rsidRPr="007A1CF6">
                  <w:rPr>
                    <w:sz w:val="20"/>
                  </w:rPr>
                  <w:t>Short</w:t>
                </w:r>
                <w:proofErr w:type="spellEnd"/>
                <w:r w:rsidRPr="007A1CF6">
                  <w:rPr>
                    <w:sz w:val="20"/>
                  </w:rPr>
                  <w:t xml:space="preserve">-Term </w:t>
                </w:r>
                <w:proofErr w:type="spellStart"/>
                <w:r w:rsidRPr="007A1CF6">
                  <w:rPr>
                    <w:sz w:val="20"/>
                  </w:rPr>
                  <w:t>Prospective</w:t>
                </w:r>
                <w:proofErr w:type="spellEnd"/>
                <w:r w:rsidRPr="007A1CF6">
                  <w:rPr>
                    <w:sz w:val="20"/>
                  </w:rPr>
                  <w:t xml:space="preserve"> Study </w:t>
                </w:r>
                <w:proofErr w:type="spellStart"/>
                <w:r w:rsidRPr="007A1CF6">
                  <w:rPr>
                    <w:sz w:val="20"/>
                  </w:rPr>
                  <w:t>with</w:t>
                </w:r>
                <w:proofErr w:type="spellEnd"/>
                <w:r w:rsidRPr="007A1CF6">
                  <w:rPr>
                    <w:sz w:val="20"/>
                  </w:rPr>
                  <w:t xml:space="preserve"> Adolescent </w:t>
                </w:r>
                <w:proofErr w:type="spellStart"/>
                <w:r w:rsidRPr="007A1CF6">
                  <w:rPr>
                    <w:sz w:val="20"/>
                  </w:rPr>
                  <w:t>Offenders</w:t>
                </w:r>
                <w:proofErr w:type="spellEnd"/>
                <w:r w:rsidRPr="007A1CF6">
                  <w:rPr>
                    <w:sz w:val="20"/>
                  </w:rPr>
                  <w:t xml:space="preserve">. </w:t>
                </w:r>
                <w:proofErr w:type="spellStart"/>
                <w:r w:rsidRPr="007A1CF6">
                  <w:rPr>
                    <w:sz w:val="20"/>
                  </w:rPr>
                  <w:t>Int</w:t>
                </w:r>
                <w:proofErr w:type="spellEnd"/>
                <w:r w:rsidRPr="007A1CF6">
                  <w:rPr>
                    <w:sz w:val="20"/>
                  </w:rPr>
                  <w:t xml:space="preserve"> J </w:t>
                </w:r>
                <w:proofErr w:type="spellStart"/>
                <w:r w:rsidRPr="007A1CF6">
                  <w:rPr>
                    <w:sz w:val="20"/>
                  </w:rPr>
                  <w:t>Forensic</w:t>
                </w:r>
                <w:proofErr w:type="spellEnd"/>
                <w:r w:rsidRPr="007A1CF6">
                  <w:rPr>
                    <w:sz w:val="20"/>
                  </w:rPr>
                  <w:t xml:space="preserve"> </w:t>
                </w:r>
                <w:proofErr w:type="spellStart"/>
                <w:r w:rsidRPr="007A1CF6">
                  <w:rPr>
                    <w:sz w:val="20"/>
                  </w:rPr>
                  <w:t>Ment</w:t>
                </w:r>
                <w:proofErr w:type="spellEnd"/>
                <w:r w:rsidRPr="007A1CF6">
                  <w:rPr>
                    <w:sz w:val="20"/>
                  </w:rPr>
                  <w:t xml:space="preserve"> </w:t>
                </w:r>
                <w:proofErr w:type="spellStart"/>
                <w:r w:rsidRPr="007A1CF6">
                  <w:rPr>
                    <w:sz w:val="20"/>
                  </w:rPr>
                  <w:t>Health</w:t>
                </w:r>
                <w:proofErr w:type="spellEnd"/>
                <w:r w:rsidRPr="007A1CF6">
                  <w:rPr>
                    <w:sz w:val="20"/>
                  </w:rPr>
                  <w:t xml:space="preserve"> [Internet]. 2012 Jul [</w:t>
                </w:r>
                <w:proofErr w:type="spellStart"/>
                <w:r w:rsidRPr="007A1CF6">
                  <w:rPr>
                    <w:sz w:val="20"/>
                  </w:rPr>
                  <w:t>cited</w:t>
                </w:r>
                <w:proofErr w:type="spellEnd"/>
                <w:r w:rsidRPr="007A1CF6">
                  <w:rPr>
                    <w:sz w:val="20"/>
                  </w:rPr>
                  <w:t xml:space="preserve"> 2019 Jul 14];11(3):165–80. </w:t>
                </w:r>
                <w:proofErr w:type="spellStart"/>
                <w:r w:rsidRPr="007A1CF6">
                  <w:rPr>
                    <w:sz w:val="20"/>
                  </w:rPr>
                  <w:t>Available</w:t>
                </w:r>
                <w:proofErr w:type="spellEnd"/>
                <w:r w:rsidRPr="007A1CF6">
                  <w:rPr>
                    <w:sz w:val="20"/>
                  </w:rPr>
                  <w:t xml:space="preserve"> </w:t>
                </w:r>
                <w:proofErr w:type="spellStart"/>
                <w:r w:rsidRPr="007A1CF6">
                  <w:rPr>
                    <w:sz w:val="20"/>
                  </w:rPr>
                  <w:t>from</w:t>
                </w:r>
                <w:proofErr w:type="spellEnd"/>
                <w:r w:rsidRPr="007A1CF6">
                  <w:rPr>
                    <w:sz w:val="20"/>
                  </w:rPr>
                  <w:t>: http://www.ncbi.nlm.nih.gov/pubmed/23436983</w:t>
                </w:r>
              </w:p>
              <w:p w14:paraId="0CD7000B" w14:textId="77777777" w:rsidR="007A1CF6" w:rsidRPr="007A1CF6" w:rsidRDefault="007A1CF6">
                <w:pPr>
                  <w:autoSpaceDE w:val="0"/>
                  <w:autoSpaceDN w:val="0"/>
                  <w:ind w:hanging="640"/>
                  <w:divId w:val="201747576"/>
                  <w:rPr>
                    <w:sz w:val="20"/>
                  </w:rPr>
                </w:pPr>
                <w:r w:rsidRPr="007A1CF6">
                  <w:rPr>
                    <w:sz w:val="20"/>
                  </w:rPr>
                  <w:t>32.</w:t>
                </w:r>
                <w:r w:rsidRPr="007A1CF6">
                  <w:rPr>
                    <w:sz w:val="20"/>
                  </w:rPr>
                  <w:tab/>
                </w:r>
                <w:proofErr w:type="spellStart"/>
                <w:r w:rsidRPr="007A1CF6">
                  <w:rPr>
                    <w:sz w:val="20"/>
                  </w:rPr>
                  <w:t>O’Shea</w:t>
                </w:r>
                <w:proofErr w:type="spellEnd"/>
                <w:r w:rsidRPr="007A1CF6">
                  <w:rPr>
                    <w:sz w:val="20"/>
                  </w:rPr>
                  <w:t xml:space="preserve"> LE, Dickens GL. </w:t>
                </w:r>
                <w:proofErr w:type="spellStart"/>
                <w:r w:rsidRPr="007A1CF6">
                  <w:rPr>
                    <w:sz w:val="20"/>
                  </w:rPr>
                  <w:t>Short</w:t>
                </w:r>
                <w:proofErr w:type="spellEnd"/>
                <w:r w:rsidRPr="007A1CF6">
                  <w:rPr>
                    <w:sz w:val="20"/>
                  </w:rPr>
                  <w:t xml:space="preserve">-Term </w:t>
                </w:r>
                <w:proofErr w:type="spellStart"/>
                <w:r w:rsidRPr="007A1CF6">
                  <w:rPr>
                    <w:sz w:val="20"/>
                  </w:rPr>
                  <w:t>Assessment</w:t>
                </w:r>
                <w:proofErr w:type="spellEnd"/>
                <w:r w:rsidRPr="007A1CF6">
                  <w:rPr>
                    <w:sz w:val="20"/>
                  </w:rPr>
                  <w:t xml:space="preserve"> </w:t>
                </w:r>
                <w:proofErr w:type="spellStart"/>
                <w:r w:rsidRPr="007A1CF6">
                  <w:rPr>
                    <w:sz w:val="20"/>
                  </w:rPr>
                  <w:t>of</w:t>
                </w:r>
                <w:proofErr w:type="spellEnd"/>
                <w:r w:rsidRPr="007A1CF6">
                  <w:rPr>
                    <w:sz w:val="20"/>
                  </w:rPr>
                  <w:t xml:space="preserve"> Risk and </w:t>
                </w:r>
                <w:proofErr w:type="spellStart"/>
                <w:r w:rsidRPr="007A1CF6">
                  <w:rPr>
                    <w:sz w:val="20"/>
                  </w:rPr>
                  <w:t>Treatability</w:t>
                </w:r>
                <w:proofErr w:type="spellEnd"/>
                <w:r w:rsidRPr="007A1CF6">
                  <w:rPr>
                    <w:sz w:val="20"/>
                  </w:rPr>
                  <w:t xml:space="preserve"> (START): </w:t>
                </w:r>
                <w:proofErr w:type="spellStart"/>
                <w:r w:rsidRPr="007A1CF6">
                  <w:rPr>
                    <w:sz w:val="20"/>
                  </w:rPr>
                  <w:t>systematic</w:t>
                </w:r>
                <w:proofErr w:type="spellEnd"/>
                <w:r w:rsidRPr="007A1CF6">
                  <w:rPr>
                    <w:sz w:val="20"/>
                  </w:rPr>
                  <w:t xml:space="preserve"> </w:t>
                </w:r>
                <w:proofErr w:type="spellStart"/>
                <w:r w:rsidRPr="007A1CF6">
                  <w:rPr>
                    <w:sz w:val="20"/>
                  </w:rPr>
                  <w:t>review</w:t>
                </w:r>
                <w:proofErr w:type="spellEnd"/>
                <w:r w:rsidRPr="007A1CF6">
                  <w:rPr>
                    <w:sz w:val="20"/>
                  </w:rPr>
                  <w:t xml:space="preserve"> and meta-</w:t>
                </w:r>
                <w:proofErr w:type="spellStart"/>
                <w:r w:rsidRPr="007A1CF6">
                  <w:rPr>
                    <w:sz w:val="20"/>
                  </w:rPr>
                  <w:t>analysis</w:t>
                </w:r>
                <w:proofErr w:type="spellEnd"/>
                <w:r w:rsidRPr="007A1CF6">
                  <w:rPr>
                    <w:sz w:val="20"/>
                  </w:rPr>
                  <w:t xml:space="preserve">. </w:t>
                </w:r>
                <w:proofErr w:type="spellStart"/>
                <w:r w:rsidRPr="007A1CF6">
                  <w:rPr>
                    <w:sz w:val="20"/>
                  </w:rPr>
                  <w:t>Psychol</w:t>
                </w:r>
                <w:proofErr w:type="spellEnd"/>
                <w:r w:rsidRPr="007A1CF6">
                  <w:rPr>
                    <w:sz w:val="20"/>
                  </w:rPr>
                  <w:t xml:space="preserve"> </w:t>
                </w:r>
                <w:proofErr w:type="spellStart"/>
                <w:r w:rsidRPr="007A1CF6">
                  <w:rPr>
                    <w:sz w:val="20"/>
                  </w:rPr>
                  <w:t>Assess</w:t>
                </w:r>
                <w:proofErr w:type="spellEnd"/>
                <w:r w:rsidRPr="007A1CF6">
                  <w:rPr>
                    <w:sz w:val="20"/>
                  </w:rPr>
                  <w:t xml:space="preserve">. 2014 </w:t>
                </w:r>
                <w:proofErr w:type="spellStart"/>
                <w:r w:rsidRPr="007A1CF6">
                  <w:rPr>
                    <w:sz w:val="20"/>
                  </w:rPr>
                  <w:t>Sep</w:t>
                </w:r>
                <w:proofErr w:type="spellEnd"/>
                <w:r w:rsidRPr="007A1CF6">
                  <w:rPr>
                    <w:sz w:val="20"/>
                  </w:rPr>
                  <w:t xml:space="preserve"> 1;26(3):990–1002. </w:t>
                </w:r>
              </w:p>
              <w:p w14:paraId="2F296383" w14:textId="77777777" w:rsidR="007A1CF6" w:rsidRPr="007A1CF6" w:rsidRDefault="007A1CF6">
                <w:pPr>
                  <w:autoSpaceDE w:val="0"/>
                  <w:autoSpaceDN w:val="0"/>
                  <w:ind w:hanging="640"/>
                  <w:divId w:val="1929919784"/>
                  <w:rPr>
                    <w:sz w:val="20"/>
                  </w:rPr>
                </w:pPr>
                <w:r w:rsidRPr="007A1CF6">
                  <w:rPr>
                    <w:sz w:val="20"/>
                  </w:rPr>
                  <w:t>33.</w:t>
                </w:r>
                <w:r w:rsidRPr="007A1CF6">
                  <w:rPr>
                    <w:sz w:val="20"/>
                  </w:rPr>
                  <w:tab/>
                </w:r>
                <w:proofErr w:type="spellStart"/>
                <w:r w:rsidRPr="007A1CF6">
                  <w:rPr>
                    <w:sz w:val="20"/>
                  </w:rPr>
                  <w:t>Singh</w:t>
                </w:r>
                <w:proofErr w:type="spellEnd"/>
                <w:r w:rsidRPr="007A1CF6">
                  <w:rPr>
                    <w:sz w:val="20"/>
                  </w:rPr>
                  <w:t xml:space="preserve"> JP, </w:t>
                </w:r>
                <w:proofErr w:type="spellStart"/>
                <w:r w:rsidRPr="007A1CF6">
                  <w:rPr>
                    <w:sz w:val="20"/>
                  </w:rPr>
                  <w:t>Grann</w:t>
                </w:r>
                <w:proofErr w:type="spellEnd"/>
                <w:r w:rsidRPr="007A1CF6">
                  <w:rPr>
                    <w:sz w:val="20"/>
                  </w:rPr>
                  <w:t xml:space="preserve"> M, </w:t>
                </w:r>
                <w:proofErr w:type="spellStart"/>
                <w:r w:rsidRPr="007A1CF6">
                  <w:rPr>
                    <w:sz w:val="20"/>
                  </w:rPr>
                  <w:t>Fazel</w:t>
                </w:r>
                <w:proofErr w:type="spellEnd"/>
                <w:r w:rsidRPr="007A1CF6">
                  <w:rPr>
                    <w:sz w:val="20"/>
                  </w:rPr>
                  <w:t xml:space="preserve"> S. A </w:t>
                </w:r>
                <w:proofErr w:type="spellStart"/>
                <w:r w:rsidRPr="007A1CF6">
                  <w:rPr>
                    <w:sz w:val="20"/>
                  </w:rPr>
                  <w:t>comparative</w:t>
                </w:r>
                <w:proofErr w:type="spellEnd"/>
                <w:r w:rsidRPr="007A1CF6">
                  <w:rPr>
                    <w:sz w:val="20"/>
                  </w:rPr>
                  <w:t xml:space="preserve"> study </w:t>
                </w:r>
                <w:proofErr w:type="spellStart"/>
                <w:r w:rsidRPr="007A1CF6">
                  <w:rPr>
                    <w:sz w:val="20"/>
                  </w:rPr>
                  <w:t>of</w:t>
                </w:r>
                <w:proofErr w:type="spellEnd"/>
                <w:r w:rsidRPr="007A1CF6">
                  <w:rPr>
                    <w:sz w:val="20"/>
                  </w:rPr>
                  <w:t xml:space="preserve"> </w:t>
                </w:r>
                <w:proofErr w:type="spellStart"/>
                <w:r w:rsidRPr="007A1CF6">
                  <w:rPr>
                    <w:sz w:val="20"/>
                  </w:rPr>
                  <w:t>violence</w:t>
                </w:r>
                <w:proofErr w:type="spellEnd"/>
                <w:r w:rsidRPr="007A1CF6">
                  <w:rPr>
                    <w:sz w:val="20"/>
                  </w:rPr>
                  <w:t xml:space="preserve"> risk </w:t>
                </w:r>
                <w:proofErr w:type="spellStart"/>
                <w:r w:rsidRPr="007A1CF6">
                  <w:rPr>
                    <w:sz w:val="20"/>
                  </w:rPr>
                  <w:t>assessment</w:t>
                </w:r>
                <w:proofErr w:type="spellEnd"/>
                <w:r w:rsidRPr="007A1CF6">
                  <w:rPr>
                    <w:sz w:val="20"/>
                  </w:rPr>
                  <w:t xml:space="preserve"> </w:t>
                </w:r>
                <w:proofErr w:type="spellStart"/>
                <w:r w:rsidRPr="007A1CF6">
                  <w:rPr>
                    <w:sz w:val="20"/>
                  </w:rPr>
                  <w:t>tools</w:t>
                </w:r>
                <w:proofErr w:type="spellEnd"/>
                <w:r w:rsidRPr="007A1CF6">
                  <w:rPr>
                    <w:sz w:val="20"/>
                  </w:rPr>
                  <w:t xml:space="preserve">: A </w:t>
                </w:r>
                <w:proofErr w:type="spellStart"/>
                <w:r w:rsidRPr="007A1CF6">
                  <w:rPr>
                    <w:sz w:val="20"/>
                  </w:rPr>
                  <w:t>systematic</w:t>
                </w:r>
                <w:proofErr w:type="spellEnd"/>
                <w:r w:rsidRPr="007A1CF6">
                  <w:rPr>
                    <w:sz w:val="20"/>
                  </w:rPr>
                  <w:t xml:space="preserve"> </w:t>
                </w:r>
                <w:proofErr w:type="spellStart"/>
                <w:r w:rsidRPr="007A1CF6">
                  <w:rPr>
                    <w:sz w:val="20"/>
                  </w:rPr>
                  <w:t>review</w:t>
                </w:r>
                <w:proofErr w:type="spellEnd"/>
                <w:r w:rsidRPr="007A1CF6">
                  <w:rPr>
                    <w:sz w:val="20"/>
                  </w:rPr>
                  <w:t xml:space="preserve"> and </w:t>
                </w:r>
                <w:proofErr w:type="spellStart"/>
                <w:r w:rsidRPr="007A1CF6">
                  <w:rPr>
                    <w:sz w:val="20"/>
                  </w:rPr>
                  <w:t>metaregression</w:t>
                </w:r>
                <w:proofErr w:type="spellEnd"/>
                <w:r w:rsidRPr="007A1CF6">
                  <w:rPr>
                    <w:sz w:val="20"/>
                  </w:rPr>
                  <w:t xml:space="preserve"> </w:t>
                </w:r>
                <w:proofErr w:type="spellStart"/>
                <w:r w:rsidRPr="007A1CF6">
                  <w:rPr>
                    <w:sz w:val="20"/>
                  </w:rPr>
                  <w:t>analysis</w:t>
                </w:r>
                <w:proofErr w:type="spellEnd"/>
                <w:r w:rsidRPr="007A1CF6">
                  <w:rPr>
                    <w:sz w:val="20"/>
                  </w:rPr>
                  <w:t xml:space="preserve"> </w:t>
                </w:r>
                <w:proofErr w:type="spellStart"/>
                <w:r w:rsidRPr="007A1CF6">
                  <w:rPr>
                    <w:sz w:val="20"/>
                  </w:rPr>
                  <w:t>of</w:t>
                </w:r>
                <w:proofErr w:type="spellEnd"/>
                <w:r w:rsidRPr="007A1CF6">
                  <w:rPr>
                    <w:sz w:val="20"/>
                  </w:rPr>
                  <w:t xml:space="preserve"> 68 </w:t>
                </w:r>
                <w:proofErr w:type="spellStart"/>
                <w:r w:rsidRPr="007A1CF6">
                  <w:rPr>
                    <w:sz w:val="20"/>
                  </w:rPr>
                  <w:t>studies</w:t>
                </w:r>
                <w:proofErr w:type="spellEnd"/>
                <w:r w:rsidRPr="007A1CF6">
                  <w:rPr>
                    <w:sz w:val="20"/>
                  </w:rPr>
                  <w:t xml:space="preserve"> </w:t>
                </w:r>
                <w:proofErr w:type="spellStart"/>
                <w:r w:rsidRPr="007A1CF6">
                  <w:rPr>
                    <w:sz w:val="20"/>
                  </w:rPr>
                  <w:t>involving</w:t>
                </w:r>
                <w:proofErr w:type="spellEnd"/>
                <w:r w:rsidRPr="007A1CF6">
                  <w:rPr>
                    <w:sz w:val="20"/>
                  </w:rPr>
                  <w:t xml:space="preserve"> 25,980 </w:t>
                </w:r>
                <w:proofErr w:type="spellStart"/>
                <w:r w:rsidRPr="007A1CF6">
                  <w:rPr>
                    <w:sz w:val="20"/>
                  </w:rPr>
                  <w:t>participants</w:t>
                </w:r>
                <w:proofErr w:type="spellEnd"/>
                <w:r w:rsidRPr="007A1CF6">
                  <w:rPr>
                    <w:sz w:val="20"/>
                  </w:rPr>
                  <w:t xml:space="preserve">. </w:t>
                </w:r>
                <w:proofErr w:type="spellStart"/>
                <w:r w:rsidRPr="007A1CF6">
                  <w:rPr>
                    <w:sz w:val="20"/>
                  </w:rPr>
                  <w:t>Clin</w:t>
                </w:r>
                <w:proofErr w:type="spellEnd"/>
                <w:r w:rsidRPr="007A1CF6">
                  <w:rPr>
                    <w:sz w:val="20"/>
                  </w:rPr>
                  <w:t xml:space="preserve"> </w:t>
                </w:r>
                <w:proofErr w:type="spellStart"/>
                <w:r w:rsidRPr="007A1CF6">
                  <w:rPr>
                    <w:sz w:val="20"/>
                  </w:rPr>
                  <w:t>Psychol</w:t>
                </w:r>
                <w:proofErr w:type="spellEnd"/>
                <w:r w:rsidRPr="007A1CF6">
                  <w:rPr>
                    <w:sz w:val="20"/>
                  </w:rPr>
                  <w:t xml:space="preserve"> </w:t>
                </w:r>
                <w:proofErr w:type="spellStart"/>
                <w:r w:rsidRPr="007A1CF6">
                  <w:rPr>
                    <w:sz w:val="20"/>
                  </w:rPr>
                  <w:t>Rev</w:t>
                </w:r>
                <w:proofErr w:type="spellEnd"/>
                <w:r w:rsidRPr="007A1CF6">
                  <w:rPr>
                    <w:sz w:val="20"/>
                  </w:rPr>
                  <w:t xml:space="preserve"> [Internet]. 2011 </w:t>
                </w:r>
                <w:proofErr w:type="spellStart"/>
                <w:r w:rsidRPr="007A1CF6">
                  <w:rPr>
                    <w:sz w:val="20"/>
                  </w:rPr>
                  <w:t>Apr</w:t>
                </w:r>
                <w:proofErr w:type="spellEnd"/>
                <w:r w:rsidRPr="007A1CF6">
                  <w:rPr>
                    <w:sz w:val="20"/>
                  </w:rPr>
                  <w:t xml:space="preserve"> 1 [</w:t>
                </w:r>
                <w:proofErr w:type="spellStart"/>
                <w:r w:rsidRPr="007A1CF6">
                  <w:rPr>
                    <w:sz w:val="20"/>
                  </w:rPr>
                  <w:t>cited</w:t>
                </w:r>
                <w:proofErr w:type="spellEnd"/>
                <w:r w:rsidRPr="007A1CF6">
                  <w:rPr>
                    <w:sz w:val="20"/>
                  </w:rPr>
                  <w:t xml:space="preserve"> 2019 Jul 14];31(3):499–513. </w:t>
                </w:r>
                <w:proofErr w:type="spellStart"/>
                <w:r w:rsidRPr="007A1CF6">
                  <w:rPr>
                    <w:sz w:val="20"/>
                  </w:rPr>
                  <w:t>Available</w:t>
                </w:r>
                <w:proofErr w:type="spellEnd"/>
                <w:r w:rsidRPr="007A1CF6">
                  <w:rPr>
                    <w:sz w:val="20"/>
                  </w:rPr>
                  <w:t xml:space="preserve"> </w:t>
                </w:r>
                <w:proofErr w:type="spellStart"/>
                <w:r w:rsidRPr="007A1CF6">
                  <w:rPr>
                    <w:sz w:val="20"/>
                  </w:rPr>
                  <w:t>from</w:t>
                </w:r>
                <w:proofErr w:type="spellEnd"/>
                <w:r w:rsidRPr="007A1CF6">
                  <w:rPr>
                    <w:sz w:val="20"/>
                  </w:rPr>
                  <w:t>: https://www.sciencedirect.com/science/article/pii/S0272735810001947</w:t>
                </w:r>
              </w:p>
              <w:p w14:paraId="61DB774C" w14:textId="77777777" w:rsidR="007A1CF6" w:rsidRPr="007A1CF6" w:rsidRDefault="007A1CF6">
                <w:pPr>
                  <w:autoSpaceDE w:val="0"/>
                  <w:autoSpaceDN w:val="0"/>
                  <w:ind w:hanging="640"/>
                  <w:divId w:val="1247425802"/>
                  <w:rPr>
                    <w:sz w:val="20"/>
                  </w:rPr>
                </w:pPr>
                <w:r w:rsidRPr="007A1CF6">
                  <w:rPr>
                    <w:sz w:val="20"/>
                  </w:rPr>
                  <w:t>34.</w:t>
                </w:r>
                <w:r w:rsidRPr="007A1CF6">
                  <w:rPr>
                    <w:sz w:val="20"/>
                  </w:rPr>
                  <w:tab/>
                </w:r>
                <w:proofErr w:type="spellStart"/>
                <w:r w:rsidRPr="007A1CF6">
                  <w:rPr>
                    <w:sz w:val="20"/>
                  </w:rPr>
                  <w:t>Singh</w:t>
                </w:r>
                <w:proofErr w:type="spellEnd"/>
                <w:r w:rsidRPr="007A1CF6">
                  <w:rPr>
                    <w:sz w:val="20"/>
                  </w:rPr>
                  <w:t xml:space="preserve"> JP, </w:t>
                </w:r>
                <w:proofErr w:type="spellStart"/>
                <w:r w:rsidRPr="007A1CF6">
                  <w:rPr>
                    <w:sz w:val="20"/>
                  </w:rPr>
                  <w:t>Desmarais</w:t>
                </w:r>
                <w:proofErr w:type="spellEnd"/>
                <w:r w:rsidRPr="007A1CF6">
                  <w:rPr>
                    <w:sz w:val="20"/>
                  </w:rPr>
                  <w:t xml:space="preserve"> SL, </w:t>
                </w:r>
                <w:proofErr w:type="spellStart"/>
                <w:r w:rsidRPr="007A1CF6">
                  <w:rPr>
                    <w:sz w:val="20"/>
                  </w:rPr>
                  <w:t>Hurducas</w:t>
                </w:r>
                <w:proofErr w:type="spellEnd"/>
                <w:r w:rsidRPr="007A1CF6">
                  <w:rPr>
                    <w:sz w:val="20"/>
                  </w:rPr>
                  <w:t xml:space="preserve"> C, </w:t>
                </w:r>
                <w:proofErr w:type="spellStart"/>
                <w:r w:rsidRPr="007A1CF6">
                  <w:rPr>
                    <w:sz w:val="20"/>
                  </w:rPr>
                  <w:t>Arbach-Lucioni</w:t>
                </w:r>
                <w:proofErr w:type="spellEnd"/>
                <w:r w:rsidRPr="007A1CF6">
                  <w:rPr>
                    <w:sz w:val="20"/>
                  </w:rPr>
                  <w:t xml:space="preserve"> K, </w:t>
                </w:r>
                <w:proofErr w:type="spellStart"/>
                <w:r w:rsidRPr="007A1CF6">
                  <w:rPr>
                    <w:sz w:val="20"/>
                  </w:rPr>
                  <w:t>Condemarin</w:t>
                </w:r>
                <w:proofErr w:type="spellEnd"/>
                <w:r w:rsidRPr="007A1CF6">
                  <w:rPr>
                    <w:sz w:val="20"/>
                  </w:rPr>
                  <w:t xml:space="preserve"> C, Dean K, et al. International </w:t>
                </w:r>
                <w:proofErr w:type="spellStart"/>
                <w:r w:rsidRPr="007A1CF6">
                  <w:rPr>
                    <w:sz w:val="20"/>
                  </w:rPr>
                  <w:t>Perspectives</w:t>
                </w:r>
                <w:proofErr w:type="spellEnd"/>
                <w:r w:rsidRPr="007A1CF6">
                  <w:rPr>
                    <w:sz w:val="20"/>
                  </w:rPr>
                  <w:t xml:space="preserve"> on </w:t>
                </w:r>
                <w:proofErr w:type="spellStart"/>
                <w:r w:rsidRPr="007A1CF6">
                  <w:rPr>
                    <w:sz w:val="20"/>
                  </w:rPr>
                  <w:t>the</w:t>
                </w:r>
                <w:proofErr w:type="spellEnd"/>
                <w:r w:rsidRPr="007A1CF6">
                  <w:rPr>
                    <w:sz w:val="20"/>
                  </w:rPr>
                  <w:t xml:space="preserve"> </w:t>
                </w:r>
                <w:proofErr w:type="spellStart"/>
                <w:r w:rsidRPr="007A1CF6">
                  <w:rPr>
                    <w:sz w:val="20"/>
                  </w:rPr>
                  <w:t>Practical</w:t>
                </w:r>
                <w:proofErr w:type="spellEnd"/>
                <w:r w:rsidRPr="007A1CF6">
                  <w:rPr>
                    <w:sz w:val="20"/>
                  </w:rPr>
                  <w:t xml:space="preserve"> </w:t>
                </w:r>
                <w:proofErr w:type="spellStart"/>
                <w:r w:rsidRPr="007A1CF6">
                  <w:rPr>
                    <w:sz w:val="20"/>
                  </w:rPr>
                  <w:t>Application</w:t>
                </w:r>
                <w:proofErr w:type="spellEnd"/>
                <w:r w:rsidRPr="007A1CF6">
                  <w:rPr>
                    <w:sz w:val="20"/>
                  </w:rPr>
                  <w:t xml:space="preserve"> </w:t>
                </w:r>
                <w:proofErr w:type="spellStart"/>
                <w:r w:rsidRPr="007A1CF6">
                  <w:rPr>
                    <w:sz w:val="20"/>
                  </w:rPr>
                  <w:t>of</w:t>
                </w:r>
                <w:proofErr w:type="spellEnd"/>
                <w:r w:rsidRPr="007A1CF6">
                  <w:rPr>
                    <w:sz w:val="20"/>
                  </w:rPr>
                  <w:t xml:space="preserve"> </w:t>
                </w:r>
                <w:proofErr w:type="spellStart"/>
                <w:r w:rsidRPr="007A1CF6">
                  <w:rPr>
                    <w:sz w:val="20"/>
                  </w:rPr>
                  <w:t>Violence</w:t>
                </w:r>
                <w:proofErr w:type="spellEnd"/>
                <w:r w:rsidRPr="007A1CF6">
                  <w:rPr>
                    <w:sz w:val="20"/>
                  </w:rPr>
                  <w:t xml:space="preserve"> Risk </w:t>
                </w:r>
                <w:proofErr w:type="spellStart"/>
                <w:r w:rsidRPr="007A1CF6">
                  <w:rPr>
                    <w:sz w:val="20"/>
                  </w:rPr>
                  <w:t>Assessment</w:t>
                </w:r>
                <w:proofErr w:type="spellEnd"/>
                <w:r w:rsidRPr="007A1CF6">
                  <w:rPr>
                    <w:sz w:val="20"/>
                  </w:rPr>
                  <w:t xml:space="preserve">: A </w:t>
                </w:r>
                <w:proofErr w:type="spellStart"/>
                <w:r w:rsidRPr="007A1CF6">
                  <w:rPr>
                    <w:sz w:val="20"/>
                  </w:rPr>
                  <w:t>Global</w:t>
                </w:r>
                <w:proofErr w:type="spellEnd"/>
                <w:r w:rsidRPr="007A1CF6">
                  <w:rPr>
                    <w:sz w:val="20"/>
                  </w:rPr>
                  <w:t xml:space="preserve"> </w:t>
                </w:r>
                <w:proofErr w:type="spellStart"/>
                <w:r w:rsidRPr="007A1CF6">
                  <w:rPr>
                    <w:sz w:val="20"/>
                  </w:rPr>
                  <w:t>Survey</w:t>
                </w:r>
                <w:proofErr w:type="spellEnd"/>
                <w:r w:rsidRPr="007A1CF6">
                  <w:rPr>
                    <w:sz w:val="20"/>
                  </w:rPr>
                  <w:t xml:space="preserve"> </w:t>
                </w:r>
                <w:proofErr w:type="spellStart"/>
                <w:r w:rsidRPr="007A1CF6">
                  <w:rPr>
                    <w:sz w:val="20"/>
                  </w:rPr>
                  <w:t>of</w:t>
                </w:r>
                <w:proofErr w:type="spellEnd"/>
                <w:r w:rsidRPr="007A1CF6">
                  <w:rPr>
                    <w:sz w:val="20"/>
                  </w:rPr>
                  <w:t xml:space="preserve"> 44 </w:t>
                </w:r>
                <w:proofErr w:type="spellStart"/>
                <w:r w:rsidRPr="007A1CF6">
                  <w:rPr>
                    <w:sz w:val="20"/>
                  </w:rPr>
                  <w:t>Countries</w:t>
                </w:r>
                <w:proofErr w:type="spellEnd"/>
                <w:r w:rsidRPr="007A1CF6">
                  <w:rPr>
                    <w:sz w:val="20"/>
                  </w:rPr>
                  <w:t xml:space="preserve">. </w:t>
                </w:r>
                <w:proofErr w:type="spellStart"/>
                <w:r w:rsidRPr="007A1CF6">
                  <w:rPr>
                    <w:sz w:val="20"/>
                  </w:rPr>
                  <w:t>Int</w:t>
                </w:r>
                <w:proofErr w:type="spellEnd"/>
                <w:r w:rsidRPr="007A1CF6">
                  <w:rPr>
                    <w:sz w:val="20"/>
                  </w:rPr>
                  <w:t xml:space="preserve"> J </w:t>
                </w:r>
                <w:proofErr w:type="spellStart"/>
                <w:r w:rsidRPr="007A1CF6">
                  <w:rPr>
                    <w:sz w:val="20"/>
                  </w:rPr>
                  <w:t>Forensic</w:t>
                </w:r>
                <w:proofErr w:type="spellEnd"/>
                <w:r w:rsidRPr="007A1CF6">
                  <w:rPr>
                    <w:sz w:val="20"/>
                  </w:rPr>
                  <w:t xml:space="preserve"> </w:t>
                </w:r>
                <w:proofErr w:type="spellStart"/>
                <w:r w:rsidRPr="007A1CF6">
                  <w:rPr>
                    <w:sz w:val="20"/>
                  </w:rPr>
                  <w:t>Ment</w:t>
                </w:r>
                <w:proofErr w:type="spellEnd"/>
                <w:r w:rsidRPr="007A1CF6">
                  <w:rPr>
                    <w:sz w:val="20"/>
                  </w:rPr>
                  <w:t xml:space="preserve"> </w:t>
                </w:r>
                <w:proofErr w:type="spellStart"/>
                <w:r w:rsidRPr="007A1CF6">
                  <w:rPr>
                    <w:sz w:val="20"/>
                  </w:rPr>
                  <w:t>Health</w:t>
                </w:r>
                <w:proofErr w:type="spellEnd"/>
                <w:r w:rsidRPr="007A1CF6">
                  <w:rPr>
                    <w:sz w:val="20"/>
                  </w:rPr>
                  <w:t xml:space="preserve"> [Internet]. 2014 Jul 3 [</w:t>
                </w:r>
                <w:proofErr w:type="spellStart"/>
                <w:r w:rsidRPr="007A1CF6">
                  <w:rPr>
                    <w:sz w:val="20"/>
                  </w:rPr>
                  <w:t>cited</w:t>
                </w:r>
                <w:proofErr w:type="spellEnd"/>
                <w:r w:rsidRPr="007A1CF6">
                  <w:rPr>
                    <w:sz w:val="20"/>
                  </w:rPr>
                  <w:t xml:space="preserve"> 2019 </w:t>
                </w:r>
                <w:proofErr w:type="spellStart"/>
                <w:r w:rsidRPr="007A1CF6">
                  <w:rPr>
                    <w:sz w:val="20"/>
                  </w:rPr>
                  <w:t>Oct</w:t>
                </w:r>
                <w:proofErr w:type="spellEnd"/>
                <w:r w:rsidRPr="007A1CF6">
                  <w:rPr>
                    <w:sz w:val="20"/>
                  </w:rPr>
                  <w:t xml:space="preserve"> 11];13(3):193–206. </w:t>
                </w:r>
                <w:proofErr w:type="spellStart"/>
                <w:r w:rsidRPr="007A1CF6">
                  <w:rPr>
                    <w:sz w:val="20"/>
                  </w:rPr>
                  <w:t>Available</w:t>
                </w:r>
                <w:proofErr w:type="spellEnd"/>
                <w:r w:rsidRPr="007A1CF6">
                  <w:rPr>
                    <w:sz w:val="20"/>
                  </w:rPr>
                  <w:t xml:space="preserve"> </w:t>
                </w:r>
                <w:proofErr w:type="spellStart"/>
                <w:r w:rsidRPr="007A1CF6">
                  <w:rPr>
                    <w:sz w:val="20"/>
                  </w:rPr>
                  <w:t>from</w:t>
                </w:r>
                <w:proofErr w:type="spellEnd"/>
                <w:r w:rsidRPr="007A1CF6">
                  <w:rPr>
                    <w:sz w:val="20"/>
                  </w:rPr>
                  <w:t>: http://www.tandfonline.com/doi/abs/10.1080/14999013.2014.922141</w:t>
                </w:r>
              </w:p>
              <w:p w14:paraId="3B7C8F3A" w14:textId="77777777" w:rsidR="007A1CF6" w:rsidRPr="007A1CF6" w:rsidRDefault="007A1CF6">
                <w:pPr>
                  <w:autoSpaceDE w:val="0"/>
                  <w:autoSpaceDN w:val="0"/>
                  <w:ind w:hanging="640"/>
                  <w:divId w:val="1499885829"/>
                  <w:rPr>
                    <w:sz w:val="20"/>
                  </w:rPr>
                </w:pPr>
                <w:r w:rsidRPr="007A1CF6">
                  <w:rPr>
                    <w:sz w:val="20"/>
                  </w:rPr>
                  <w:t>35.</w:t>
                </w:r>
                <w:r w:rsidRPr="007A1CF6">
                  <w:rPr>
                    <w:sz w:val="20"/>
                  </w:rPr>
                  <w:tab/>
                </w:r>
                <w:proofErr w:type="spellStart"/>
                <w:r w:rsidRPr="007A1CF6">
                  <w:rPr>
                    <w:sz w:val="20"/>
                  </w:rPr>
                  <w:t>Hanson</w:t>
                </w:r>
                <w:proofErr w:type="spellEnd"/>
                <w:r w:rsidRPr="007A1CF6">
                  <w:rPr>
                    <w:sz w:val="20"/>
                  </w:rPr>
                  <w:t xml:space="preserve"> RK, </w:t>
                </w:r>
                <w:proofErr w:type="spellStart"/>
                <w:r w:rsidRPr="007A1CF6">
                  <w:rPr>
                    <w:sz w:val="20"/>
                  </w:rPr>
                  <w:t>Bourgon</w:t>
                </w:r>
                <w:proofErr w:type="spellEnd"/>
                <w:r w:rsidRPr="007A1CF6">
                  <w:rPr>
                    <w:sz w:val="20"/>
                  </w:rPr>
                  <w:t xml:space="preserve"> G, </w:t>
                </w:r>
                <w:proofErr w:type="spellStart"/>
                <w:r w:rsidRPr="007A1CF6">
                  <w:rPr>
                    <w:sz w:val="20"/>
                  </w:rPr>
                  <w:t>Safety</w:t>
                </w:r>
                <w:proofErr w:type="spellEnd"/>
                <w:r w:rsidRPr="007A1CF6">
                  <w:rPr>
                    <w:sz w:val="20"/>
                  </w:rPr>
                  <w:t xml:space="preserve"> P, Robert C, </w:t>
                </w:r>
                <w:proofErr w:type="spellStart"/>
                <w:r w:rsidRPr="007A1CF6">
                  <w:rPr>
                    <w:sz w:val="20"/>
                  </w:rPr>
                  <w:t>Mcgrath</w:t>
                </w:r>
                <w:proofErr w:type="spellEnd"/>
                <w:r w:rsidRPr="007A1CF6">
                  <w:rPr>
                    <w:sz w:val="20"/>
                  </w:rPr>
                  <w:t xml:space="preserve"> J, </w:t>
                </w:r>
                <w:proofErr w:type="spellStart"/>
                <w:r w:rsidRPr="007A1CF6">
                  <w:rPr>
                    <w:sz w:val="20"/>
                  </w:rPr>
                  <w:t>Kroner</w:t>
                </w:r>
                <w:proofErr w:type="spellEnd"/>
                <w:r w:rsidRPr="007A1CF6">
                  <w:rPr>
                    <w:sz w:val="20"/>
                  </w:rPr>
                  <w:t xml:space="preserve"> D, et al. A </w:t>
                </w:r>
                <w:proofErr w:type="spellStart"/>
                <w:r w:rsidRPr="007A1CF6">
                  <w:rPr>
                    <w:sz w:val="20"/>
                  </w:rPr>
                  <w:t>five</w:t>
                </w:r>
                <w:proofErr w:type="spellEnd"/>
                <w:r w:rsidRPr="007A1CF6">
                  <w:rPr>
                    <w:sz w:val="20"/>
                  </w:rPr>
                  <w:t xml:space="preserve">-level risk and </w:t>
                </w:r>
                <w:proofErr w:type="spellStart"/>
                <w:r w:rsidRPr="007A1CF6">
                  <w:rPr>
                    <w:sz w:val="20"/>
                  </w:rPr>
                  <w:t>needs</w:t>
                </w:r>
                <w:proofErr w:type="spellEnd"/>
                <w:r w:rsidRPr="007A1CF6">
                  <w:rPr>
                    <w:sz w:val="20"/>
                  </w:rPr>
                  <w:t xml:space="preserve"> </w:t>
                </w:r>
                <w:proofErr w:type="spellStart"/>
                <w:r w:rsidRPr="007A1CF6">
                  <w:rPr>
                    <w:sz w:val="20"/>
                  </w:rPr>
                  <w:t>system</w:t>
                </w:r>
                <w:proofErr w:type="spellEnd"/>
                <w:r w:rsidRPr="007A1CF6">
                  <w:rPr>
                    <w:sz w:val="20"/>
                  </w:rPr>
                  <w:t xml:space="preserve">: </w:t>
                </w:r>
                <w:proofErr w:type="spellStart"/>
                <w:r w:rsidRPr="007A1CF6">
                  <w:rPr>
                    <w:sz w:val="20"/>
                  </w:rPr>
                  <w:t>Maximizing</w:t>
                </w:r>
                <w:proofErr w:type="spellEnd"/>
                <w:r w:rsidRPr="007A1CF6">
                  <w:rPr>
                    <w:sz w:val="20"/>
                  </w:rPr>
                  <w:t xml:space="preserve"> </w:t>
                </w:r>
                <w:proofErr w:type="spellStart"/>
                <w:r w:rsidRPr="007A1CF6">
                  <w:rPr>
                    <w:sz w:val="20"/>
                  </w:rPr>
                  <w:t>assessment</w:t>
                </w:r>
                <w:proofErr w:type="spellEnd"/>
                <w:r w:rsidRPr="007A1CF6">
                  <w:rPr>
                    <w:sz w:val="20"/>
                  </w:rPr>
                  <w:t xml:space="preserve"> </w:t>
                </w:r>
                <w:proofErr w:type="spellStart"/>
                <w:r w:rsidRPr="007A1CF6">
                  <w:rPr>
                    <w:sz w:val="20"/>
                  </w:rPr>
                  <w:t>results</w:t>
                </w:r>
                <w:proofErr w:type="spellEnd"/>
                <w:r w:rsidRPr="007A1CF6">
                  <w:rPr>
                    <w:sz w:val="20"/>
                  </w:rPr>
                  <w:t xml:space="preserve"> in </w:t>
                </w:r>
                <w:proofErr w:type="spellStart"/>
                <w:r w:rsidRPr="007A1CF6">
                  <w:rPr>
                    <w:sz w:val="20"/>
                  </w:rPr>
                  <w:t>corrections</w:t>
                </w:r>
                <w:proofErr w:type="spellEnd"/>
                <w:r w:rsidRPr="007A1CF6">
                  <w:rPr>
                    <w:sz w:val="20"/>
                  </w:rPr>
                  <w:t xml:space="preserve"> </w:t>
                </w:r>
                <w:proofErr w:type="spellStart"/>
                <w:r w:rsidRPr="007A1CF6">
                  <w:rPr>
                    <w:sz w:val="20"/>
                  </w:rPr>
                  <w:t>through</w:t>
                </w:r>
                <w:proofErr w:type="spellEnd"/>
                <w:r w:rsidRPr="007A1CF6">
                  <w:rPr>
                    <w:sz w:val="20"/>
                  </w:rPr>
                  <w:t xml:space="preserve"> </w:t>
                </w:r>
                <w:proofErr w:type="spellStart"/>
                <w:r w:rsidRPr="007A1CF6">
                  <w:rPr>
                    <w:sz w:val="20"/>
                  </w:rPr>
                  <w:t>the</w:t>
                </w:r>
                <w:proofErr w:type="spellEnd"/>
                <w:r w:rsidRPr="007A1CF6">
                  <w:rPr>
                    <w:sz w:val="20"/>
                  </w:rPr>
                  <w:t xml:space="preserve"> development </w:t>
                </w:r>
                <w:proofErr w:type="spellStart"/>
                <w:r w:rsidRPr="007A1CF6">
                  <w:rPr>
                    <w:sz w:val="20"/>
                  </w:rPr>
                  <w:t>of</w:t>
                </w:r>
                <w:proofErr w:type="spellEnd"/>
                <w:r w:rsidRPr="007A1CF6">
                  <w:rPr>
                    <w:sz w:val="20"/>
                  </w:rPr>
                  <w:t xml:space="preserve"> a </w:t>
                </w:r>
                <w:proofErr w:type="spellStart"/>
                <w:r w:rsidRPr="007A1CF6">
                  <w:rPr>
                    <w:sz w:val="20"/>
                  </w:rPr>
                  <w:t>common</w:t>
                </w:r>
                <w:proofErr w:type="spellEnd"/>
                <w:r w:rsidRPr="007A1CF6">
                  <w:rPr>
                    <w:sz w:val="20"/>
                  </w:rPr>
                  <w:t xml:space="preserve"> </w:t>
                </w:r>
                <w:proofErr w:type="spellStart"/>
                <w:r w:rsidRPr="007A1CF6">
                  <w:rPr>
                    <w:sz w:val="20"/>
                  </w:rPr>
                  <w:t>language</w:t>
                </w:r>
                <w:proofErr w:type="spellEnd"/>
                <w:r w:rsidRPr="007A1CF6">
                  <w:rPr>
                    <w:sz w:val="20"/>
                  </w:rPr>
                  <w:t>. 2017 [</w:t>
                </w:r>
                <w:proofErr w:type="spellStart"/>
                <w:r w:rsidRPr="007A1CF6">
                  <w:rPr>
                    <w:sz w:val="20"/>
                  </w:rPr>
                  <w:t>cited</w:t>
                </w:r>
                <w:proofErr w:type="spellEnd"/>
                <w:r w:rsidRPr="007A1CF6">
                  <w:rPr>
                    <w:sz w:val="20"/>
                  </w:rPr>
                  <w:t xml:space="preserve"> 2023 </w:t>
                </w:r>
                <w:proofErr w:type="spellStart"/>
                <w:r w:rsidRPr="007A1CF6">
                  <w:rPr>
                    <w:sz w:val="20"/>
                  </w:rPr>
                  <w:t>Oct</w:t>
                </w:r>
                <w:proofErr w:type="spellEnd"/>
                <w:r w:rsidRPr="007A1CF6">
                  <w:rPr>
                    <w:sz w:val="20"/>
                  </w:rPr>
                  <w:t xml:space="preserve"> 30]; </w:t>
                </w:r>
                <w:proofErr w:type="spellStart"/>
                <w:r w:rsidRPr="007A1CF6">
                  <w:rPr>
                    <w:sz w:val="20"/>
                  </w:rPr>
                  <w:t>Available</w:t>
                </w:r>
                <w:proofErr w:type="spellEnd"/>
                <w:r w:rsidRPr="007A1CF6">
                  <w:rPr>
                    <w:sz w:val="20"/>
                  </w:rPr>
                  <w:t xml:space="preserve"> </w:t>
                </w:r>
                <w:proofErr w:type="spellStart"/>
                <w:r w:rsidRPr="007A1CF6">
                  <w:rPr>
                    <w:sz w:val="20"/>
                  </w:rPr>
                  <w:t>from</w:t>
                </w:r>
                <w:proofErr w:type="spellEnd"/>
                <w:r w:rsidRPr="007A1CF6">
                  <w:rPr>
                    <w:sz w:val="20"/>
                  </w:rPr>
                  <w:t>: https://saratso.org/pdf/A_Five_Level_Risk_and_Needs_System_Report.pdf</w:t>
                </w:r>
              </w:p>
              <w:p w14:paraId="348F7E23" w14:textId="77777777" w:rsidR="00332EE1" w:rsidRPr="007A1CF6" w:rsidRDefault="007A1CF6" w:rsidP="00332EE1">
                <w:pPr>
                  <w:widowControl w:val="0"/>
                  <w:jc w:val="both"/>
                  <w:rPr>
                    <w:rFonts w:cs="Arial"/>
                    <w:color w:val="333333"/>
                    <w:sz w:val="20"/>
                    <w:shd w:val="clear" w:color="auto" w:fill="FFFFFF"/>
                  </w:rPr>
                </w:pPr>
                <w:r w:rsidRPr="007A1CF6">
                  <w:rPr>
                    <w:sz w:val="20"/>
                  </w:rPr>
                  <w:t> </w:t>
                </w:r>
              </w:p>
            </w:sdtContent>
          </w:sdt>
          <w:p w14:paraId="7FE6C4ED" w14:textId="77777777" w:rsidR="00985716" w:rsidRDefault="00332EE1" w:rsidP="00332EE1">
            <w:pPr>
              <w:widowControl w:val="0"/>
              <w:spacing w:line="360" w:lineRule="auto"/>
              <w:jc w:val="both"/>
              <w:rPr>
                <w:rFonts w:cs="Arial"/>
                <w:color w:val="333333"/>
                <w:sz w:val="20"/>
                <w:shd w:val="clear" w:color="auto" w:fill="FFFFFF"/>
              </w:rPr>
            </w:pPr>
            <w:r>
              <w:rPr>
                <w:rFonts w:cs="Arial"/>
                <w:color w:val="333333"/>
                <w:sz w:val="20"/>
                <w:shd w:val="clear" w:color="auto" w:fill="FFFFFF"/>
              </w:rPr>
              <w:t xml:space="preserve"> </w:t>
            </w:r>
          </w:p>
          <w:p w14:paraId="531DAB7D" w14:textId="77777777" w:rsidR="009C400D" w:rsidRDefault="009C400D" w:rsidP="000709D5">
            <w:pPr>
              <w:widowControl w:val="0"/>
              <w:spacing w:line="360" w:lineRule="auto"/>
              <w:jc w:val="both"/>
              <w:rPr>
                <w:rFonts w:cs="Arial"/>
                <w:color w:val="333333"/>
                <w:sz w:val="20"/>
                <w:shd w:val="clear" w:color="auto" w:fill="FFFFFF"/>
              </w:rPr>
            </w:pPr>
          </w:p>
        </w:tc>
      </w:tr>
    </w:tbl>
    <w:p w14:paraId="62A55F07" w14:textId="77777777" w:rsidR="009C400D" w:rsidRDefault="009C400D" w:rsidP="000709D5">
      <w:pPr>
        <w:jc w:val="both"/>
        <w:rPr>
          <w:rFonts w:cs="Arial"/>
          <w:color w:val="333333"/>
          <w:sz w:val="20"/>
          <w:shd w:val="clear" w:color="auto" w:fill="FFFFFF"/>
        </w:rPr>
      </w:pPr>
    </w:p>
    <w:p w14:paraId="7D3B6A6D" w14:textId="77777777" w:rsidR="009C400D" w:rsidRDefault="00B110C1" w:rsidP="000709D5">
      <w:pPr>
        <w:numPr>
          <w:ilvl w:val="0"/>
          <w:numId w:val="2"/>
        </w:numPr>
        <w:jc w:val="both"/>
        <w:rPr>
          <w:rFonts w:ascii="Calibri" w:hAnsi="Calibri"/>
          <w:b/>
          <w:sz w:val="22"/>
          <w:szCs w:val="22"/>
          <w:u w:val="single"/>
        </w:rPr>
      </w:pPr>
      <w:r>
        <w:rPr>
          <w:rFonts w:ascii="Calibri" w:hAnsi="Calibri"/>
          <w:b/>
          <w:sz w:val="22"/>
          <w:szCs w:val="22"/>
          <w:u w:val="single"/>
        </w:rPr>
        <w:t>ZPRACOVATEL TOHOTO NÁVRHU</w:t>
      </w:r>
    </w:p>
    <w:p w14:paraId="6B6EE476" w14:textId="77777777" w:rsidR="009C400D" w:rsidRDefault="009C400D" w:rsidP="000709D5">
      <w:pPr>
        <w:jc w:val="both"/>
        <w:rPr>
          <w:rFonts w:ascii="Calibri" w:hAnsi="Calibri"/>
          <w:sz w:val="22"/>
          <w:szCs w:val="22"/>
        </w:rPr>
      </w:pPr>
    </w:p>
    <w:tbl>
      <w:tblPr>
        <w:tblpPr w:leftFromText="141" w:rightFromText="141" w:vertAnchor="text" w:horzAnchor="margin" w:tblpXSpec="right" w:tblpY="33"/>
        <w:tblW w:w="6869" w:type="dxa"/>
        <w:jc w:val="right"/>
        <w:tblLayout w:type="fixed"/>
        <w:tblLook w:val="01E0" w:firstRow="1" w:lastRow="1" w:firstColumn="1" w:lastColumn="1" w:noHBand="0" w:noVBand="0"/>
      </w:tblPr>
      <w:tblGrid>
        <w:gridCol w:w="6869"/>
      </w:tblGrid>
      <w:tr w:rsidR="009C400D" w14:paraId="549D3D6D" w14:textId="77777777">
        <w:trPr>
          <w:jc w:val="right"/>
        </w:trPr>
        <w:tc>
          <w:tcPr>
            <w:tcW w:w="6869" w:type="dxa"/>
            <w:tcBorders>
              <w:top w:val="single" w:sz="4" w:space="0" w:color="000000"/>
              <w:left w:val="single" w:sz="4" w:space="0" w:color="000000"/>
              <w:bottom w:val="single" w:sz="4" w:space="0" w:color="000000"/>
              <w:right w:val="single" w:sz="4" w:space="0" w:color="000000"/>
            </w:tcBorders>
          </w:tcPr>
          <w:p w14:paraId="183F6F4B" w14:textId="77777777" w:rsidR="009C400D" w:rsidRDefault="00B110C1" w:rsidP="000709D5">
            <w:pPr>
              <w:widowControl w:val="0"/>
              <w:jc w:val="both"/>
              <w:rPr>
                <w:rFonts w:ascii="Calibri" w:hAnsi="Calibri"/>
                <w:sz w:val="22"/>
                <w:szCs w:val="22"/>
              </w:rPr>
            </w:pPr>
            <w:r>
              <w:rPr>
                <w:rFonts w:ascii="Calibri" w:hAnsi="Calibri"/>
                <w:sz w:val="22"/>
                <w:szCs w:val="22"/>
              </w:rPr>
              <w:t>MUDr. Marek Páv, Ph.D., MUDr. Simona Papežová, MUDr. Jiří Švarc, Ph.D.</w:t>
            </w:r>
          </w:p>
        </w:tc>
      </w:tr>
    </w:tbl>
    <w:p w14:paraId="2F4A6CBE" w14:textId="77777777" w:rsidR="009C400D" w:rsidRDefault="00B110C1" w:rsidP="000709D5">
      <w:pPr>
        <w:tabs>
          <w:tab w:val="right" w:leader="dot" w:pos="8789"/>
        </w:tabs>
        <w:jc w:val="both"/>
        <w:rPr>
          <w:rFonts w:ascii="Calibri" w:hAnsi="Calibri"/>
          <w:sz w:val="22"/>
          <w:szCs w:val="22"/>
        </w:rPr>
      </w:pPr>
      <w:r>
        <w:rPr>
          <w:rFonts w:ascii="Calibri" w:hAnsi="Calibri"/>
          <w:sz w:val="22"/>
          <w:szCs w:val="22"/>
        </w:rPr>
        <w:t>Jméno autora:</w:t>
      </w:r>
    </w:p>
    <w:p w14:paraId="553A8F50" w14:textId="77777777" w:rsidR="009C400D" w:rsidRDefault="009C400D" w:rsidP="000709D5">
      <w:pPr>
        <w:tabs>
          <w:tab w:val="right" w:leader="dot" w:pos="8789"/>
        </w:tabs>
        <w:jc w:val="both"/>
        <w:rPr>
          <w:rFonts w:ascii="Calibri" w:hAnsi="Calibri"/>
          <w:sz w:val="22"/>
          <w:szCs w:val="22"/>
        </w:rPr>
      </w:pPr>
    </w:p>
    <w:p w14:paraId="4298C52E" w14:textId="77777777" w:rsidR="009C400D" w:rsidRDefault="009C400D" w:rsidP="000709D5">
      <w:pPr>
        <w:tabs>
          <w:tab w:val="right" w:leader="dot" w:pos="8789"/>
        </w:tabs>
        <w:jc w:val="both"/>
        <w:rPr>
          <w:rFonts w:ascii="Calibri" w:hAnsi="Calibri"/>
          <w:sz w:val="22"/>
          <w:szCs w:val="22"/>
        </w:rPr>
      </w:pPr>
    </w:p>
    <w:tbl>
      <w:tblPr>
        <w:tblpPr w:leftFromText="141" w:rightFromText="141" w:vertAnchor="text" w:horzAnchor="margin" w:tblpXSpec="right" w:tblpY="94"/>
        <w:tblW w:w="6869" w:type="dxa"/>
        <w:jc w:val="right"/>
        <w:tblLayout w:type="fixed"/>
        <w:tblLook w:val="01E0" w:firstRow="1" w:lastRow="1" w:firstColumn="1" w:lastColumn="1" w:noHBand="0" w:noVBand="0"/>
      </w:tblPr>
      <w:tblGrid>
        <w:gridCol w:w="6869"/>
      </w:tblGrid>
      <w:tr w:rsidR="009C400D" w14:paraId="6FDF8F21" w14:textId="77777777">
        <w:trPr>
          <w:jc w:val="right"/>
        </w:trPr>
        <w:tc>
          <w:tcPr>
            <w:tcW w:w="6869" w:type="dxa"/>
            <w:tcBorders>
              <w:top w:val="single" w:sz="4" w:space="0" w:color="000000"/>
              <w:left w:val="single" w:sz="4" w:space="0" w:color="000000"/>
              <w:bottom w:val="single" w:sz="4" w:space="0" w:color="000000"/>
              <w:right w:val="single" w:sz="4" w:space="0" w:color="000000"/>
            </w:tcBorders>
          </w:tcPr>
          <w:p w14:paraId="79D15CBC" w14:textId="77777777" w:rsidR="009C400D" w:rsidRDefault="00B110C1" w:rsidP="000709D5">
            <w:pPr>
              <w:widowControl w:val="0"/>
              <w:jc w:val="both"/>
              <w:rPr>
                <w:rFonts w:ascii="Calibri" w:hAnsi="Calibri"/>
                <w:sz w:val="22"/>
                <w:szCs w:val="22"/>
              </w:rPr>
            </w:pPr>
            <w:r>
              <w:rPr>
                <w:rFonts w:ascii="Calibri" w:hAnsi="Calibri"/>
                <w:sz w:val="22"/>
                <w:szCs w:val="22"/>
              </w:rPr>
              <w:t>Psychiatrická společnost, ČLS JEP</w:t>
            </w:r>
          </w:p>
        </w:tc>
      </w:tr>
    </w:tbl>
    <w:p w14:paraId="6E82E87C" w14:textId="77777777" w:rsidR="009C400D" w:rsidRDefault="00B110C1" w:rsidP="000709D5">
      <w:pPr>
        <w:tabs>
          <w:tab w:val="right" w:leader="dot" w:pos="8789"/>
        </w:tabs>
        <w:jc w:val="both"/>
        <w:rPr>
          <w:rFonts w:ascii="Calibri" w:hAnsi="Calibri"/>
          <w:sz w:val="22"/>
          <w:szCs w:val="22"/>
        </w:rPr>
      </w:pPr>
      <w:r>
        <w:rPr>
          <w:rFonts w:ascii="Calibri" w:hAnsi="Calibri"/>
          <w:sz w:val="22"/>
          <w:szCs w:val="22"/>
        </w:rPr>
        <w:t>Odborná společnost:</w:t>
      </w:r>
    </w:p>
    <w:p w14:paraId="2F1DD4DC" w14:textId="77777777" w:rsidR="009C400D" w:rsidRDefault="009C400D" w:rsidP="000709D5">
      <w:pPr>
        <w:tabs>
          <w:tab w:val="right" w:leader="dot" w:pos="8789"/>
        </w:tabs>
        <w:jc w:val="both"/>
        <w:rPr>
          <w:rFonts w:ascii="Calibri" w:hAnsi="Calibri"/>
          <w:sz w:val="22"/>
          <w:szCs w:val="22"/>
        </w:rPr>
      </w:pPr>
    </w:p>
    <w:tbl>
      <w:tblPr>
        <w:tblpPr w:leftFromText="141" w:rightFromText="141" w:vertAnchor="text" w:horzAnchor="margin" w:tblpXSpec="right" w:tblpY="-14"/>
        <w:tblW w:w="6868" w:type="dxa"/>
        <w:jc w:val="right"/>
        <w:tblLayout w:type="fixed"/>
        <w:tblLook w:val="01E0" w:firstRow="1" w:lastRow="1" w:firstColumn="1" w:lastColumn="1" w:noHBand="0" w:noVBand="0"/>
      </w:tblPr>
      <w:tblGrid>
        <w:gridCol w:w="6868"/>
      </w:tblGrid>
      <w:tr w:rsidR="009C400D" w14:paraId="7494103D" w14:textId="77777777">
        <w:trPr>
          <w:jc w:val="right"/>
        </w:trPr>
        <w:tc>
          <w:tcPr>
            <w:tcW w:w="6868" w:type="dxa"/>
            <w:tcBorders>
              <w:top w:val="single" w:sz="4" w:space="0" w:color="000000"/>
              <w:left w:val="single" w:sz="4" w:space="0" w:color="000000"/>
              <w:bottom w:val="single" w:sz="4" w:space="0" w:color="000000"/>
              <w:right w:val="single" w:sz="4" w:space="0" w:color="000000"/>
            </w:tcBorders>
          </w:tcPr>
          <w:p w14:paraId="267BC07C" w14:textId="77777777" w:rsidR="009C400D" w:rsidRDefault="00B110C1" w:rsidP="000709D5">
            <w:pPr>
              <w:widowControl w:val="0"/>
              <w:jc w:val="both"/>
              <w:rPr>
                <w:rFonts w:ascii="Calibri" w:hAnsi="Calibri"/>
                <w:sz w:val="22"/>
                <w:szCs w:val="22"/>
              </w:rPr>
            </w:pPr>
            <w:r>
              <w:rPr>
                <w:rFonts w:ascii="Calibri" w:hAnsi="Calibri"/>
                <w:sz w:val="22"/>
                <w:szCs w:val="22"/>
              </w:rPr>
              <w:t>31.12.2023</w:t>
            </w:r>
          </w:p>
        </w:tc>
      </w:tr>
    </w:tbl>
    <w:p w14:paraId="6F3FE107" w14:textId="77777777" w:rsidR="009C400D" w:rsidRDefault="00B110C1" w:rsidP="000709D5">
      <w:pPr>
        <w:tabs>
          <w:tab w:val="right" w:leader="dot" w:pos="8789"/>
        </w:tabs>
        <w:jc w:val="both"/>
        <w:rPr>
          <w:rFonts w:ascii="Calibri" w:hAnsi="Calibri"/>
          <w:sz w:val="22"/>
          <w:szCs w:val="22"/>
        </w:rPr>
      </w:pPr>
      <w:r>
        <w:rPr>
          <w:rFonts w:ascii="Calibri" w:hAnsi="Calibri"/>
          <w:sz w:val="22"/>
          <w:szCs w:val="22"/>
        </w:rPr>
        <w:t xml:space="preserve">Datum a podpis: </w:t>
      </w:r>
    </w:p>
    <w:p w14:paraId="00A8C6E7" w14:textId="77777777" w:rsidR="009C400D" w:rsidRDefault="009C400D" w:rsidP="000709D5">
      <w:pPr>
        <w:tabs>
          <w:tab w:val="right" w:leader="dot" w:pos="8789"/>
        </w:tabs>
        <w:jc w:val="both"/>
        <w:rPr>
          <w:rFonts w:ascii="Calibri" w:hAnsi="Calibri"/>
          <w:sz w:val="22"/>
          <w:szCs w:val="22"/>
        </w:rPr>
      </w:pPr>
    </w:p>
    <w:tbl>
      <w:tblPr>
        <w:tblpPr w:leftFromText="141" w:rightFromText="141" w:vertAnchor="text" w:horzAnchor="margin" w:tblpXSpec="right" w:tblpY="189"/>
        <w:tblW w:w="5134" w:type="dxa"/>
        <w:jc w:val="right"/>
        <w:tblLayout w:type="fixed"/>
        <w:tblLook w:val="01E0" w:firstRow="1" w:lastRow="1" w:firstColumn="1" w:lastColumn="1" w:noHBand="0" w:noVBand="0"/>
      </w:tblPr>
      <w:tblGrid>
        <w:gridCol w:w="5134"/>
      </w:tblGrid>
      <w:tr w:rsidR="009C400D" w14:paraId="595D1EDD" w14:textId="77777777">
        <w:trPr>
          <w:jc w:val="right"/>
        </w:trPr>
        <w:tc>
          <w:tcPr>
            <w:tcW w:w="5134" w:type="dxa"/>
            <w:tcBorders>
              <w:top w:val="single" w:sz="4" w:space="0" w:color="000000"/>
              <w:left w:val="single" w:sz="4" w:space="0" w:color="000000"/>
              <w:bottom w:val="single" w:sz="4" w:space="0" w:color="000000"/>
              <w:right w:val="single" w:sz="4" w:space="0" w:color="000000"/>
            </w:tcBorders>
          </w:tcPr>
          <w:p w14:paraId="65E33B0C" w14:textId="77777777" w:rsidR="009C400D" w:rsidRDefault="00B110C1" w:rsidP="000709D5">
            <w:pPr>
              <w:widowControl w:val="0"/>
              <w:jc w:val="both"/>
              <w:rPr>
                <w:rFonts w:ascii="Calibri" w:hAnsi="Calibri"/>
                <w:sz w:val="22"/>
                <w:szCs w:val="22"/>
              </w:rPr>
            </w:pPr>
            <w:r>
              <w:rPr>
                <w:rFonts w:ascii="Calibri" w:hAnsi="Calibri"/>
                <w:sz w:val="22"/>
                <w:szCs w:val="22"/>
              </w:rPr>
              <w:t>7.6.2023</w:t>
            </w:r>
          </w:p>
        </w:tc>
      </w:tr>
    </w:tbl>
    <w:p w14:paraId="6475F1FA" w14:textId="77777777" w:rsidR="009C400D" w:rsidRDefault="009C400D" w:rsidP="000709D5">
      <w:pPr>
        <w:tabs>
          <w:tab w:val="right" w:leader="dot" w:pos="8789"/>
        </w:tabs>
        <w:jc w:val="both"/>
        <w:rPr>
          <w:rFonts w:ascii="Calibri" w:hAnsi="Calibri"/>
          <w:sz w:val="22"/>
          <w:szCs w:val="22"/>
        </w:rPr>
      </w:pPr>
    </w:p>
    <w:p w14:paraId="1BD10107" w14:textId="77777777" w:rsidR="009C400D" w:rsidRDefault="00B110C1" w:rsidP="000709D5">
      <w:pPr>
        <w:tabs>
          <w:tab w:val="right" w:leader="dot" w:pos="8789"/>
        </w:tabs>
        <w:jc w:val="both"/>
        <w:rPr>
          <w:rFonts w:ascii="Calibri" w:hAnsi="Calibri"/>
          <w:sz w:val="22"/>
          <w:szCs w:val="22"/>
        </w:rPr>
      </w:pPr>
      <w:r>
        <w:rPr>
          <w:rFonts w:ascii="Calibri" w:hAnsi="Calibri"/>
          <w:sz w:val="22"/>
          <w:szCs w:val="22"/>
        </w:rPr>
        <w:t>Odborná společnost odsouhlasila dne:</w:t>
      </w:r>
    </w:p>
    <w:p w14:paraId="3C213106" w14:textId="77777777" w:rsidR="009C400D" w:rsidRDefault="009C400D" w:rsidP="000709D5">
      <w:pPr>
        <w:tabs>
          <w:tab w:val="right" w:leader="dot" w:pos="8789"/>
        </w:tabs>
        <w:jc w:val="both"/>
        <w:rPr>
          <w:rFonts w:ascii="Calibri" w:hAnsi="Calibri"/>
          <w:sz w:val="22"/>
          <w:szCs w:val="22"/>
        </w:rPr>
      </w:pPr>
    </w:p>
    <w:p w14:paraId="606297F5" w14:textId="77777777" w:rsidR="009C400D" w:rsidRDefault="009C400D" w:rsidP="000709D5">
      <w:pPr>
        <w:tabs>
          <w:tab w:val="right" w:leader="dot" w:pos="8789"/>
        </w:tabs>
        <w:jc w:val="both"/>
        <w:rPr>
          <w:rFonts w:ascii="Calibri" w:hAnsi="Calibri"/>
          <w:sz w:val="22"/>
          <w:szCs w:val="22"/>
        </w:rPr>
      </w:pPr>
    </w:p>
    <w:tbl>
      <w:tblPr>
        <w:tblpPr w:leftFromText="141" w:rightFromText="141" w:vertAnchor="text" w:horzAnchor="margin" w:tblpXSpec="right" w:tblpY="177"/>
        <w:tblW w:w="6869" w:type="dxa"/>
        <w:jc w:val="right"/>
        <w:tblLayout w:type="fixed"/>
        <w:tblLook w:val="01E0" w:firstRow="1" w:lastRow="1" w:firstColumn="1" w:lastColumn="1" w:noHBand="0" w:noVBand="0"/>
      </w:tblPr>
      <w:tblGrid>
        <w:gridCol w:w="6869"/>
      </w:tblGrid>
      <w:tr w:rsidR="009C400D" w14:paraId="79355AD5" w14:textId="77777777">
        <w:trPr>
          <w:jc w:val="right"/>
        </w:trPr>
        <w:tc>
          <w:tcPr>
            <w:tcW w:w="6869" w:type="dxa"/>
            <w:tcBorders>
              <w:top w:val="single" w:sz="4" w:space="0" w:color="000000"/>
              <w:left w:val="single" w:sz="4" w:space="0" w:color="000000"/>
              <w:bottom w:val="single" w:sz="4" w:space="0" w:color="000000"/>
              <w:right w:val="single" w:sz="4" w:space="0" w:color="000000"/>
            </w:tcBorders>
          </w:tcPr>
          <w:p w14:paraId="416C779B" w14:textId="77777777" w:rsidR="009C400D" w:rsidRDefault="009C400D" w:rsidP="000709D5">
            <w:pPr>
              <w:widowControl w:val="0"/>
              <w:jc w:val="both"/>
              <w:rPr>
                <w:rFonts w:ascii="Calibri" w:hAnsi="Calibri"/>
                <w:sz w:val="22"/>
                <w:szCs w:val="22"/>
              </w:rPr>
            </w:pPr>
          </w:p>
        </w:tc>
      </w:tr>
    </w:tbl>
    <w:p w14:paraId="0EEAA24E" w14:textId="77777777" w:rsidR="009C400D" w:rsidRDefault="009C400D" w:rsidP="000709D5">
      <w:pPr>
        <w:tabs>
          <w:tab w:val="right" w:leader="dot" w:pos="8789"/>
        </w:tabs>
        <w:jc w:val="both"/>
        <w:rPr>
          <w:rFonts w:ascii="Calibri" w:hAnsi="Calibri"/>
          <w:sz w:val="22"/>
          <w:szCs w:val="22"/>
        </w:rPr>
      </w:pPr>
    </w:p>
    <w:p w14:paraId="5A6146CD" w14:textId="77777777" w:rsidR="009C400D" w:rsidRDefault="00B110C1" w:rsidP="000709D5">
      <w:pPr>
        <w:tabs>
          <w:tab w:val="right" w:leader="dot" w:pos="8789"/>
        </w:tabs>
        <w:jc w:val="both"/>
        <w:rPr>
          <w:rFonts w:ascii="Calibri" w:hAnsi="Calibri"/>
          <w:sz w:val="22"/>
          <w:szCs w:val="22"/>
        </w:rPr>
      </w:pPr>
      <w:r>
        <w:rPr>
          <w:rFonts w:ascii="Calibri" w:hAnsi="Calibri"/>
          <w:sz w:val="22"/>
          <w:szCs w:val="22"/>
        </w:rPr>
        <w:lastRenderedPageBreak/>
        <w:t>Evidováno pod č.</w:t>
      </w:r>
    </w:p>
    <w:sectPr w:rsidR="009C400D" w:rsidSect="007A2F7D">
      <w:headerReference w:type="default" r:id="rId13"/>
      <w:footerReference w:type="default" r:id="rId14"/>
      <w:pgSz w:w="11906" w:h="16838"/>
      <w:pgMar w:top="2266" w:right="1132" w:bottom="1189" w:left="1416" w:header="1132" w:footer="1132" w:gutter="0"/>
      <w:pgBorders w:offsetFrom="page">
        <w:top w:val="single" w:sz="4" w:space="24" w:color="000000"/>
        <w:left w:val="single" w:sz="4" w:space="24" w:color="000000"/>
        <w:bottom w:val="single" w:sz="4" w:space="24" w:color="000000"/>
        <w:right w:val="single" w:sz="4" w:space="24" w:color="000000"/>
      </w:pgBorders>
      <w:cols w:space="708"/>
      <w:formProt w:val="0"/>
      <w:docGrid w:linePitch="10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4" w:author="Cetelová Martina, Ing." w:date="2024-02-13T10:03:00Z" w:initials="CMI">
    <w:p w14:paraId="78CEAE55" w14:textId="77777777" w:rsidR="000C50A6" w:rsidRDefault="000C50A6" w:rsidP="00F703AC">
      <w:pPr>
        <w:pStyle w:val="Textkomente"/>
      </w:pPr>
      <w:r>
        <w:rPr>
          <w:rStyle w:val="Odkaznakoment"/>
        </w:rPr>
        <w:annotationRef/>
      </w:r>
      <w:r>
        <w:t>Všeobecná sestra a sanitář jsou v režii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8CEAE5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75BCFB" w16cex:dateUtc="2024-02-13T09: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CEAE55" w16cid:durableId="2975BC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67E3E" w14:textId="77777777" w:rsidR="00606D40" w:rsidRDefault="00606D40">
      <w:r>
        <w:separator/>
      </w:r>
    </w:p>
  </w:endnote>
  <w:endnote w:type="continuationSeparator" w:id="0">
    <w:p w14:paraId="2F44DC4A" w14:textId="77777777" w:rsidR="00606D40" w:rsidRDefault="00606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60B10" w14:textId="77777777" w:rsidR="00606D40" w:rsidRDefault="007A2F7D">
    <w:pPr>
      <w:pStyle w:val="Zpat"/>
      <w:jc w:val="center"/>
      <w:rPr>
        <w:rFonts w:asciiTheme="minorHAnsi" w:hAnsiTheme="minorHAnsi"/>
        <w:sz w:val="20"/>
      </w:rPr>
    </w:pPr>
    <w:r>
      <w:rPr>
        <w:rFonts w:ascii="Calibri" w:hAnsi="Calibri"/>
        <w:sz w:val="20"/>
      </w:rPr>
      <w:fldChar w:fldCharType="begin"/>
    </w:r>
    <w:r w:rsidR="00606D40">
      <w:rPr>
        <w:rFonts w:ascii="Calibri" w:hAnsi="Calibri"/>
        <w:sz w:val="20"/>
      </w:rPr>
      <w:instrText xml:space="preserve"> PAGE </w:instrText>
    </w:r>
    <w:r>
      <w:rPr>
        <w:rFonts w:ascii="Calibri" w:hAnsi="Calibri"/>
        <w:sz w:val="20"/>
      </w:rPr>
      <w:fldChar w:fldCharType="separate"/>
    </w:r>
    <w:r w:rsidR="00492F1A">
      <w:rPr>
        <w:rFonts w:ascii="Calibri" w:hAnsi="Calibri"/>
        <w:noProof/>
        <w:sz w:val="20"/>
      </w:rPr>
      <w:t>9</w:t>
    </w:r>
    <w:r>
      <w:rPr>
        <w:rFonts w:ascii="Calibri" w:hAnsi="Calibri"/>
        <w:sz w:val="20"/>
      </w:rPr>
      <w:fldChar w:fldCharType="end"/>
    </w:r>
  </w:p>
  <w:p w14:paraId="68435DAB" w14:textId="77777777" w:rsidR="00606D40" w:rsidRDefault="00606D40">
    <w:pPr>
      <w:pStyle w:val="Zpat"/>
      <w:jc w:val="center"/>
      <w:rPr>
        <w:rFonts w:ascii="Calibri" w:hAnsi="Calibr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388FE" w14:textId="77777777" w:rsidR="00606D40" w:rsidRDefault="00606D40">
      <w:pPr>
        <w:rPr>
          <w:sz w:val="12"/>
        </w:rPr>
      </w:pPr>
      <w:r>
        <w:separator/>
      </w:r>
    </w:p>
  </w:footnote>
  <w:footnote w:type="continuationSeparator" w:id="0">
    <w:p w14:paraId="36164B57" w14:textId="77777777" w:rsidR="00606D40" w:rsidRDefault="00606D40">
      <w:pPr>
        <w:rPr>
          <w:sz w:val="12"/>
        </w:rPr>
      </w:pPr>
      <w:r>
        <w:continuationSeparator/>
      </w:r>
    </w:p>
  </w:footnote>
  <w:footnote w:id="1">
    <w:p w14:paraId="45C836C4" w14:textId="77777777" w:rsidR="00606D40" w:rsidRDefault="00606D40">
      <w:pPr>
        <w:rPr>
          <w:rFonts w:ascii="Calibri" w:hAnsi="Calibri"/>
          <w:i/>
          <w:sz w:val="22"/>
          <w:szCs w:val="22"/>
        </w:rPr>
      </w:pPr>
      <w:r>
        <w:rPr>
          <w:rStyle w:val="Znakypropoznmkupodarou"/>
        </w:rPr>
        <w:footnoteRef/>
      </w:r>
      <w:r>
        <w:rPr>
          <w:rFonts w:ascii="Calibri" w:hAnsi="Calibri"/>
          <w:i/>
          <w:sz w:val="22"/>
          <w:szCs w:val="22"/>
        </w:rPr>
        <w:t xml:space="preserve"> v případě, že se jedná o nový OD, uveďte návrh čísla výkonu</w:t>
      </w:r>
    </w:p>
  </w:footnote>
  <w:footnote w:id="2">
    <w:p w14:paraId="2CE9E6B4" w14:textId="77777777" w:rsidR="00606D40" w:rsidRDefault="00606D40">
      <w:pPr>
        <w:pStyle w:val="Textpoznpodarou"/>
        <w:spacing w:line="0" w:lineRule="atLeast"/>
      </w:pPr>
      <w:r>
        <w:rPr>
          <w:rStyle w:val="Znakypropoznmkupodarou"/>
        </w:rPr>
        <w:footnoteRef/>
      </w:r>
      <w:r>
        <w:t xml:space="preserve"> </w:t>
      </w:r>
      <w:r>
        <w:rPr>
          <w:sz w:val="16"/>
          <w:szCs w:val="16"/>
        </w:rPr>
        <w:t>Evropský soud pro lidská práva (ESLP) považuje za vhodné pro preventivní zadržování osob ve vazbě či ve forenzních zařízeních, které trpících duševními poruchami následující personální zajištění: 1 psychiatr, 4 psychologové, 5 sociálních pracovníků, 25 pracovníků obecné vězeňské služby či jiných pracovníků u 30 zadržených (Bergmann v. Německo, rozsudek ze dne 7. 1. 2016 - 23279/14)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E507D" w14:textId="77777777" w:rsidR="00606D40" w:rsidRDefault="00606D40">
    <w:pPr>
      <w:pStyle w:val="Zhlav"/>
    </w:pPr>
    <w:r>
      <w:rPr>
        <w:noProof/>
      </w:rPr>
      <w:drawing>
        <wp:anchor distT="0" distB="0" distL="0" distR="0" simplePos="0" relativeHeight="16" behindDoc="1" locked="0" layoutInCell="0" allowOverlap="1" wp14:anchorId="357EA0E2" wp14:editId="55EED0AC">
          <wp:simplePos x="0" y="0"/>
          <wp:positionH relativeFrom="page">
            <wp:posOffset>474345</wp:posOffset>
          </wp:positionH>
          <wp:positionV relativeFrom="page">
            <wp:posOffset>571500</wp:posOffset>
          </wp:positionV>
          <wp:extent cx="2846705" cy="281940"/>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pic:cNvPicPr>
                    <a:picLocks noChangeAspect="1" noChangeArrowheads="1"/>
                  </pic:cNvPicPr>
                </pic:nvPicPr>
                <pic:blipFill>
                  <a:blip r:embed="rId1"/>
                  <a:stretch>
                    <a:fillRect/>
                  </a:stretch>
                </pic:blipFill>
                <pic:spPr bwMode="auto">
                  <a:xfrm>
                    <a:off x="0" y="0"/>
                    <a:ext cx="2846705" cy="2819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94BAD"/>
    <w:multiLevelType w:val="multilevel"/>
    <w:tmpl w:val="E5767774"/>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3DA3549"/>
    <w:multiLevelType w:val="multilevel"/>
    <w:tmpl w:val="FEEE97B0"/>
    <w:lvl w:ilvl="0">
      <w:start w:val="1"/>
      <w:numFmt w:val="decimal"/>
      <w:pStyle w:val="Nadpis1"/>
      <w:lvlText w:val="%1."/>
      <w:lvlJc w:val="left"/>
      <w:pPr>
        <w:tabs>
          <w:tab w:val="num" w:pos="0"/>
        </w:tabs>
        <w:ind w:left="0" w:firstLine="0"/>
      </w:pPr>
    </w:lvl>
    <w:lvl w:ilvl="1">
      <w:start w:val="1"/>
      <w:numFmt w:val="decimal"/>
      <w:pStyle w:val="Nadpis2"/>
      <w:lvlText w:val="%1.%2."/>
      <w:lvlJc w:val="left"/>
      <w:pPr>
        <w:tabs>
          <w:tab w:val="num" w:pos="0"/>
        </w:tabs>
        <w:ind w:left="0" w:firstLine="0"/>
      </w:pPr>
    </w:lvl>
    <w:lvl w:ilvl="2">
      <w:start w:val="1"/>
      <w:numFmt w:val="decimal"/>
      <w:pStyle w:val="Nadpis3"/>
      <w:lvlText w:val="%1.%2..%3"/>
      <w:lvlJc w:val="left"/>
      <w:pPr>
        <w:tabs>
          <w:tab w:val="num" w:pos="0"/>
        </w:tabs>
        <w:ind w:left="0" w:firstLine="0"/>
      </w:pPr>
    </w:lvl>
    <w:lvl w:ilvl="3">
      <w:start w:val="1"/>
      <w:numFmt w:val="decimal"/>
      <w:pStyle w:val="Nadpis4"/>
      <w:lvlText w:val="%1.%2..%3.%4"/>
      <w:lvlJc w:val="left"/>
      <w:pPr>
        <w:tabs>
          <w:tab w:val="num" w:pos="0"/>
        </w:tabs>
        <w:ind w:left="0" w:firstLine="0"/>
      </w:pPr>
    </w:lvl>
    <w:lvl w:ilvl="4">
      <w:start w:val="1"/>
      <w:numFmt w:val="decimal"/>
      <w:pStyle w:val="Nadpis5"/>
      <w:lvlText w:val="%1.%2..%3.%4.%5"/>
      <w:lvlJc w:val="left"/>
      <w:pPr>
        <w:tabs>
          <w:tab w:val="num" w:pos="0"/>
        </w:tabs>
        <w:ind w:left="0" w:firstLine="0"/>
      </w:pPr>
    </w:lvl>
    <w:lvl w:ilvl="5">
      <w:start w:val="1"/>
      <w:numFmt w:val="decimal"/>
      <w:pStyle w:val="Nadpis6"/>
      <w:lvlText w:val="%1.%2..%3.%4.%5.%6"/>
      <w:lvlJc w:val="left"/>
      <w:pPr>
        <w:tabs>
          <w:tab w:val="num" w:pos="0"/>
        </w:tabs>
        <w:ind w:left="0" w:firstLine="0"/>
      </w:pPr>
    </w:lvl>
    <w:lvl w:ilvl="6">
      <w:start w:val="1"/>
      <w:numFmt w:val="decimal"/>
      <w:pStyle w:val="Nadpis7"/>
      <w:lvlText w:val="%1.%2..%3.%4.%5.%6.%7"/>
      <w:lvlJc w:val="left"/>
      <w:pPr>
        <w:tabs>
          <w:tab w:val="num" w:pos="0"/>
        </w:tabs>
        <w:ind w:left="0" w:firstLine="0"/>
      </w:pPr>
    </w:lvl>
    <w:lvl w:ilvl="7">
      <w:start w:val="1"/>
      <w:numFmt w:val="decimal"/>
      <w:pStyle w:val="Nadpis8"/>
      <w:lvlText w:val="%1.%2..%3.%4.%5.%6.%7.%8"/>
      <w:lvlJc w:val="left"/>
      <w:pPr>
        <w:tabs>
          <w:tab w:val="num" w:pos="0"/>
        </w:tabs>
        <w:ind w:left="0" w:firstLine="0"/>
      </w:pPr>
    </w:lvl>
    <w:lvl w:ilvl="8">
      <w:start w:val="1"/>
      <w:numFmt w:val="decimal"/>
      <w:pStyle w:val="Nadpis9"/>
      <w:lvlText w:val="%1.%2..%3.%4.%5.%6.%7.%8.%9"/>
      <w:lvlJc w:val="left"/>
      <w:pPr>
        <w:tabs>
          <w:tab w:val="num" w:pos="0"/>
        </w:tabs>
        <w:ind w:left="0" w:firstLine="0"/>
      </w:pPr>
    </w:lvl>
  </w:abstractNum>
  <w:abstractNum w:abstractNumId="2" w15:restartNumberingAfterBreak="0">
    <w:nsid w:val="26291AA7"/>
    <w:multiLevelType w:val="multilevel"/>
    <w:tmpl w:val="40CE720A"/>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E4B3AFC"/>
    <w:multiLevelType w:val="multilevel"/>
    <w:tmpl w:val="4F4A3980"/>
    <w:lvl w:ilvl="0">
      <w:start w:val="1"/>
      <w:numFmt w:val="bullet"/>
      <w:pStyle w:val="Seznamsodrkami"/>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B850AE9"/>
    <w:multiLevelType w:val="multilevel"/>
    <w:tmpl w:val="62889B90"/>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40D31973"/>
    <w:multiLevelType w:val="multilevel"/>
    <w:tmpl w:val="0A4EC68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CF579F3"/>
    <w:multiLevelType w:val="multilevel"/>
    <w:tmpl w:val="5AFA9872"/>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01B1AE8"/>
    <w:multiLevelType w:val="multilevel"/>
    <w:tmpl w:val="EEC0E9C2"/>
    <w:lvl w:ilvl="0">
      <w:start w:val="1"/>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440" w:hanging="360"/>
      </w:pPr>
      <w:rPr>
        <w:rFonts w:ascii="Calibri" w:hAnsi="Calibri" w:cs="Calibri"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2046714104">
    <w:abstractNumId w:val="1"/>
  </w:num>
  <w:num w:numId="2" w16cid:durableId="392121911">
    <w:abstractNumId w:val="6"/>
  </w:num>
  <w:num w:numId="3" w16cid:durableId="1441803928">
    <w:abstractNumId w:val="7"/>
  </w:num>
  <w:num w:numId="4" w16cid:durableId="1777752561">
    <w:abstractNumId w:val="3"/>
  </w:num>
  <w:num w:numId="5" w16cid:durableId="1658803415">
    <w:abstractNumId w:val="4"/>
  </w:num>
  <w:num w:numId="6" w16cid:durableId="792746773">
    <w:abstractNumId w:val="2"/>
  </w:num>
  <w:num w:numId="7" w16cid:durableId="1177500605">
    <w:abstractNumId w:val="5"/>
  </w:num>
  <w:num w:numId="8" w16cid:durableId="126768741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telová Martina, Ing.">
    <w15:presenceInfo w15:providerId="AD" w15:userId="S::cetelovam@mzcr.cz::ab4585b4-11e8-453a-b73b-34b4a8a114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400D"/>
    <w:rsid w:val="00051A5C"/>
    <w:rsid w:val="000709D5"/>
    <w:rsid w:val="000C50A6"/>
    <w:rsid w:val="00145F4E"/>
    <w:rsid w:val="00166139"/>
    <w:rsid w:val="002426B9"/>
    <w:rsid w:val="00285C8A"/>
    <w:rsid w:val="002A2D46"/>
    <w:rsid w:val="002E0DB7"/>
    <w:rsid w:val="002F6B87"/>
    <w:rsid w:val="00313888"/>
    <w:rsid w:val="00332EE1"/>
    <w:rsid w:val="003D5E81"/>
    <w:rsid w:val="003E28BE"/>
    <w:rsid w:val="00485887"/>
    <w:rsid w:val="00492F1A"/>
    <w:rsid w:val="00495AB9"/>
    <w:rsid w:val="004D4721"/>
    <w:rsid w:val="004F06A6"/>
    <w:rsid w:val="0052265E"/>
    <w:rsid w:val="005B4FE4"/>
    <w:rsid w:val="00606D40"/>
    <w:rsid w:val="00646EE3"/>
    <w:rsid w:val="006544F3"/>
    <w:rsid w:val="00693E5F"/>
    <w:rsid w:val="0069656F"/>
    <w:rsid w:val="0070114A"/>
    <w:rsid w:val="00781A9C"/>
    <w:rsid w:val="007A1CF6"/>
    <w:rsid w:val="007A2F7D"/>
    <w:rsid w:val="007E073A"/>
    <w:rsid w:val="00834D73"/>
    <w:rsid w:val="008F2AC2"/>
    <w:rsid w:val="00985716"/>
    <w:rsid w:val="009958B6"/>
    <w:rsid w:val="009B10BC"/>
    <w:rsid w:val="009C400D"/>
    <w:rsid w:val="00AD3EDB"/>
    <w:rsid w:val="00B110C1"/>
    <w:rsid w:val="00C00F77"/>
    <w:rsid w:val="00C32A20"/>
    <w:rsid w:val="00C5137C"/>
    <w:rsid w:val="00CF3C20"/>
    <w:rsid w:val="00D20353"/>
    <w:rsid w:val="00D36E4E"/>
    <w:rsid w:val="00D53E43"/>
    <w:rsid w:val="00E9504C"/>
    <w:rsid w:val="00E95A5B"/>
    <w:rsid w:val="00F23443"/>
    <w:rsid w:val="00F60E10"/>
    <w:rsid w:val="00F638B5"/>
    <w:rsid w:val="00FA71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D8131"/>
  <w15:docId w15:val="{2BBB5947-FAC7-41E9-A61F-A66504DF5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00C7"/>
    <w:rPr>
      <w:rFonts w:ascii="Arial" w:hAnsi="Arial"/>
      <w:sz w:val="24"/>
    </w:rPr>
  </w:style>
  <w:style w:type="paragraph" w:styleId="Nadpis1">
    <w:name w:val="heading 1"/>
    <w:basedOn w:val="Normln"/>
    <w:next w:val="Normln"/>
    <w:qFormat/>
    <w:rsid w:val="006C00C7"/>
    <w:pPr>
      <w:keepNext/>
      <w:numPr>
        <w:numId w:val="1"/>
      </w:numPr>
      <w:spacing w:before="240" w:after="240"/>
      <w:outlineLvl w:val="0"/>
    </w:pPr>
    <w:rPr>
      <w:b/>
      <w:caps/>
      <w:kern w:val="2"/>
      <w:sz w:val="28"/>
      <w:u w:val="single"/>
    </w:rPr>
  </w:style>
  <w:style w:type="paragraph" w:styleId="Nadpis2">
    <w:name w:val="heading 2"/>
    <w:basedOn w:val="Normln"/>
    <w:next w:val="Normln"/>
    <w:qFormat/>
    <w:rsid w:val="006C00C7"/>
    <w:pPr>
      <w:keepNext/>
      <w:numPr>
        <w:ilvl w:val="1"/>
        <w:numId w:val="1"/>
      </w:numPr>
      <w:spacing w:before="360"/>
      <w:ind w:right="85"/>
      <w:outlineLvl w:val="1"/>
    </w:pPr>
    <w:rPr>
      <w:b/>
      <w:u w:val="single"/>
    </w:rPr>
  </w:style>
  <w:style w:type="paragraph" w:styleId="Nadpis3">
    <w:name w:val="heading 3"/>
    <w:basedOn w:val="Normln"/>
    <w:next w:val="Normln"/>
    <w:qFormat/>
    <w:rsid w:val="006C00C7"/>
    <w:pPr>
      <w:keepNext/>
      <w:numPr>
        <w:ilvl w:val="2"/>
        <w:numId w:val="1"/>
      </w:numPr>
      <w:spacing w:before="240" w:after="240"/>
      <w:ind w:right="85"/>
      <w:outlineLvl w:val="2"/>
    </w:pPr>
    <w:rPr>
      <w:rFonts w:ascii="Times New Roman" w:hAnsi="Times New Roman"/>
      <w:b/>
      <w:u w:val="single"/>
    </w:rPr>
  </w:style>
  <w:style w:type="paragraph" w:styleId="Nadpis4">
    <w:name w:val="heading 4"/>
    <w:basedOn w:val="Normln"/>
    <w:next w:val="Normln"/>
    <w:qFormat/>
    <w:rsid w:val="006C00C7"/>
    <w:pPr>
      <w:keepNext/>
      <w:numPr>
        <w:ilvl w:val="3"/>
        <w:numId w:val="1"/>
      </w:numPr>
      <w:spacing w:before="240" w:after="240"/>
      <w:outlineLvl w:val="3"/>
    </w:pPr>
    <w:rPr>
      <w:rFonts w:ascii="Times New Roman" w:hAnsi="Times New Roman"/>
      <w:i/>
      <w:u w:val="single"/>
    </w:rPr>
  </w:style>
  <w:style w:type="paragraph" w:styleId="Nadpis5">
    <w:name w:val="heading 5"/>
    <w:basedOn w:val="Normln"/>
    <w:next w:val="Normln"/>
    <w:qFormat/>
    <w:rsid w:val="006C00C7"/>
    <w:pPr>
      <w:numPr>
        <w:ilvl w:val="4"/>
        <w:numId w:val="1"/>
      </w:numPr>
      <w:spacing w:before="240" w:after="60"/>
      <w:outlineLvl w:val="4"/>
    </w:pPr>
  </w:style>
  <w:style w:type="paragraph" w:styleId="Nadpis6">
    <w:name w:val="heading 6"/>
    <w:basedOn w:val="Normln"/>
    <w:next w:val="Normln"/>
    <w:qFormat/>
    <w:rsid w:val="006C00C7"/>
    <w:pPr>
      <w:numPr>
        <w:ilvl w:val="5"/>
        <w:numId w:val="1"/>
      </w:numPr>
      <w:spacing w:before="240" w:after="60"/>
      <w:outlineLvl w:val="5"/>
    </w:pPr>
    <w:rPr>
      <w:i/>
    </w:rPr>
  </w:style>
  <w:style w:type="paragraph" w:styleId="Nadpis7">
    <w:name w:val="heading 7"/>
    <w:basedOn w:val="Normln"/>
    <w:next w:val="Normln"/>
    <w:qFormat/>
    <w:rsid w:val="006C00C7"/>
    <w:pPr>
      <w:numPr>
        <w:ilvl w:val="6"/>
        <w:numId w:val="1"/>
      </w:numPr>
      <w:spacing w:before="240" w:after="60"/>
      <w:outlineLvl w:val="6"/>
    </w:pPr>
    <w:rPr>
      <w:sz w:val="20"/>
    </w:rPr>
  </w:style>
  <w:style w:type="paragraph" w:styleId="Nadpis8">
    <w:name w:val="heading 8"/>
    <w:basedOn w:val="Normln"/>
    <w:next w:val="Normln"/>
    <w:qFormat/>
    <w:rsid w:val="006C00C7"/>
    <w:pPr>
      <w:numPr>
        <w:ilvl w:val="7"/>
        <w:numId w:val="1"/>
      </w:numPr>
      <w:spacing w:before="240" w:after="60"/>
      <w:outlineLvl w:val="7"/>
    </w:pPr>
    <w:rPr>
      <w:i/>
      <w:sz w:val="20"/>
    </w:rPr>
  </w:style>
  <w:style w:type="paragraph" w:styleId="Nadpis9">
    <w:name w:val="heading 9"/>
    <w:basedOn w:val="Normln"/>
    <w:next w:val="Normln"/>
    <w:qFormat/>
    <w:rsid w:val="006C00C7"/>
    <w:pPr>
      <w:numPr>
        <w:ilvl w:val="8"/>
        <w:numId w:val="1"/>
      </w:numPr>
      <w:spacing w:before="240" w:after="60"/>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dku">
    <w:name w:val="line number"/>
    <w:semiHidden/>
    <w:qFormat/>
    <w:rsid w:val="006C00C7"/>
    <w:rPr>
      <w:rFonts w:ascii="Arial" w:hAnsi="Arial"/>
      <w:sz w:val="16"/>
    </w:rPr>
  </w:style>
  <w:style w:type="character" w:styleId="slostrnky">
    <w:name w:val="page number"/>
    <w:semiHidden/>
    <w:qFormat/>
    <w:rsid w:val="006C00C7"/>
    <w:rPr>
      <w:rFonts w:ascii="Arial" w:hAnsi="Arial"/>
    </w:rPr>
  </w:style>
  <w:style w:type="character" w:customStyle="1" w:styleId="Znakypropoznmkupodarou">
    <w:name w:val="Znaky pro poznámku pod čarou"/>
    <w:semiHidden/>
    <w:qFormat/>
    <w:rsid w:val="006C00C7"/>
    <w:rPr>
      <w:sz w:val="16"/>
      <w:vertAlign w:val="superscript"/>
    </w:rPr>
  </w:style>
  <w:style w:type="character" w:styleId="Znakapoznpodarou">
    <w:name w:val="footnote reference"/>
    <w:rsid w:val="007A2F7D"/>
    <w:rPr>
      <w:sz w:val="16"/>
      <w:vertAlign w:val="superscript"/>
    </w:rPr>
  </w:style>
  <w:style w:type="character" w:styleId="Hypertextovodkaz">
    <w:name w:val="Hyperlink"/>
    <w:rsid w:val="006C00C7"/>
    <w:rPr>
      <w:color w:val="0000FF"/>
      <w:u w:val="single"/>
    </w:rPr>
  </w:style>
  <w:style w:type="character" w:customStyle="1" w:styleId="TextbublinyChar">
    <w:name w:val="Text bubliny Char"/>
    <w:link w:val="Textbubliny"/>
    <w:uiPriority w:val="99"/>
    <w:semiHidden/>
    <w:qFormat/>
    <w:rsid w:val="00AE53DC"/>
    <w:rPr>
      <w:rFonts w:ascii="Tahoma" w:hAnsi="Tahoma" w:cs="Tahoma"/>
      <w:sz w:val="16"/>
      <w:szCs w:val="16"/>
    </w:rPr>
  </w:style>
  <w:style w:type="character" w:styleId="Odkaznakoment">
    <w:name w:val="annotation reference"/>
    <w:uiPriority w:val="99"/>
    <w:semiHidden/>
    <w:unhideWhenUsed/>
    <w:qFormat/>
    <w:rsid w:val="00855CC1"/>
    <w:rPr>
      <w:sz w:val="16"/>
      <w:szCs w:val="16"/>
    </w:rPr>
  </w:style>
  <w:style w:type="character" w:customStyle="1" w:styleId="TextkomenteChar">
    <w:name w:val="Text komentáře Char"/>
    <w:link w:val="Textkomente"/>
    <w:uiPriority w:val="99"/>
    <w:qFormat/>
    <w:rsid w:val="00855CC1"/>
    <w:rPr>
      <w:rFonts w:ascii="Arial" w:hAnsi="Arial"/>
    </w:rPr>
  </w:style>
  <w:style w:type="character" w:customStyle="1" w:styleId="PedmtkomenteChar">
    <w:name w:val="Předmět komentáře Char"/>
    <w:link w:val="Pedmtkomente"/>
    <w:uiPriority w:val="99"/>
    <w:semiHidden/>
    <w:qFormat/>
    <w:rsid w:val="00855CC1"/>
    <w:rPr>
      <w:rFonts w:ascii="Arial" w:hAnsi="Arial"/>
      <w:b/>
      <w:bCs/>
    </w:rPr>
  </w:style>
  <w:style w:type="character" w:customStyle="1" w:styleId="ZpatChar">
    <w:name w:val="Zápatí Char"/>
    <w:link w:val="Zpat"/>
    <w:uiPriority w:val="99"/>
    <w:qFormat/>
    <w:rsid w:val="00F61196"/>
    <w:rPr>
      <w:rFonts w:ascii="Arial" w:hAnsi="Arial"/>
      <w:sz w:val="24"/>
    </w:rPr>
  </w:style>
  <w:style w:type="character" w:customStyle="1" w:styleId="FormtovanvHTMLChar">
    <w:name w:val="Formátovaný v HTML Char"/>
    <w:basedOn w:val="Standardnpsmoodstavce"/>
    <w:link w:val="FormtovanvHTML"/>
    <w:uiPriority w:val="99"/>
    <w:semiHidden/>
    <w:qFormat/>
    <w:rsid w:val="000D01F7"/>
    <w:rPr>
      <w:rFonts w:ascii="Courier New" w:eastAsiaTheme="minorHAnsi" w:hAnsi="Courier New" w:cs="Courier New"/>
    </w:rPr>
  </w:style>
  <w:style w:type="character" w:styleId="Zstupntext">
    <w:name w:val="Placeholder Text"/>
    <w:basedOn w:val="Standardnpsmoodstavce"/>
    <w:uiPriority w:val="99"/>
    <w:semiHidden/>
    <w:qFormat/>
    <w:rsid w:val="006B2239"/>
    <w:rPr>
      <w:color w:val="808080"/>
    </w:rPr>
  </w:style>
  <w:style w:type="character" w:styleId="PromnnHTML">
    <w:name w:val="HTML Variable"/>
    <w:uiPriority w:val="99"/>
    <w:semiHidden/>
    <w:unhideWhenUsed/>
    <w:qFormat/>
    <w:rsid w:val="00E93614"/>
    <w:rPr>
      <w:i/>
      <w:iCs/>
    </w:rPr>
  </w:style>
  <w:style w:type="character" w:customStyle="1" w:styleId="Znakyprovysvtlivky">
    <w:name w:val="Znaky pro vysvětlivky"/>
    <w:qFormat/>
    <w:rsid w:val="007A2F7D"/>
    <w:rPr>
      <w:vertAlign w:val="superscript"/>
    </w:rPr>
  </w:style>
  <w:style w:type="character" w:styleId="Odkaznavysvtlivky">
    <w:name w:val="endnote reference"/>
    <w:rsid w:val="007A2F7D"/>
    <w:rPr>
      <w:vertAlign w:val="superscript"/>
    </w:rPr>
  </w:style>
  <w:style w:type="paragraph" w:customStyle="1" w:styleId="Nadpis">
    <w:name w:val="Nadpis"/>
    <w:basedOn w:val="Normln"/>
    <w:next w:val="Zkladntext"/>
    <w:qFormat/>
    <w:rsid w:val="007A2F7D"/>
    <w:pPr>
      <w:keepNext/>
      <w:spacing w:before="240" w:after="120"/>
    </w:pPr>
    <w:rPr>
      <w:rFonts w:ascii="Liberation Sans" w:eastAsia="Microsoft YaHei" w:hAnsi="Liberation Sans" w:cs="Lucida Sans"/>
      <w:sz w:val="28"/>
      <w:szCs w:val="28"/>
    </w:rPr>
  </w:style>
  <w:style w:type="paragraph" w:styleId="Zkladntext">
    <w:name w:val="Body Text"/>
    <w:basedOn w:val="Normln"/>
    <w:semiHidden/>
    <w:rsid w:val="006C00C7"/>
  </w:style>
  <w:style w:type="paragraph" w:styleId="Seznam">
    <w:name w:val="List"/>
    <w:basedOn w:val="Zkladntext"/>
    <w:rsid w:val="007A2F7D"/>
    <w:rPr>
      <w:rFonts w:cs="Lucida Sans"/>
    </w:rPr>
  </w:style>
  <w:style w:type="paragraph" w:styleId="Titulek">
    <w:name w:val="caption"/>
    <w:basedOn w:val="Normln"/>
    <w:qFormat/>
    <w:rsid w:val="007A2F7D"/>
    <w:pPr>
      <w:suppressLineNumbers/>
      <w:spacing w:before="120" w:after="120"/>
    </w:pPr>
    <w:rPr>
      <w:rFonts w:cs="Lucida Sans"/>
      <w:i/>
      <w:iCs/>
      <w:szCs w:val="24"/>
    </w:rPr>
  </w:style>
  <w:style w:type="paragraph" w:customStyle="1" w:styleId="Rejstk">
    <w:name w:val="Rejstřík"/>
    <w:basedOn w:val="Normln"/>
    <w:qFormat/>
    <w:rsid w:val="007A2F7D"/>
    <w:pPr>
      <w:suppressLineNumbers/>
    </w:pPr>
    <w:rPr>
      <w:rFonts w:cs="Lucida Sans"/>
    </w:rPr>
  </w:style>
  <w:style w:type="paragraph" w:customStyle="1" w:styleId="Zhlavazpat">
    <w:name w:val="Záhlaví a zápatí"/>
    <w:basedOn w:val="Normln"/>
    <w:qFormat/>
    <w:rsid w:val="007A2F7D"/>
  </w:style>
  <w:style w:type="paragraph" w:styleId="Zpat">
    <w:name w:val="footer"/>
    <w:basedOn w:val="Normln"/>
    <w:link w:val="ZpatChar"/>
    <w:uiPriority w:val="99"/>
    <w:rsid w:val="006C00C7"/>
    <w:pPr>
      <w:tabs>
        <w:tab w:val="center" w:pos="4819"/>
        <w:tab w:val="right" w:pos="9071"/>
      </w:tabs>
    </w:pPr>
  </w:style>
  <w:style w:type="paragraph" w:styleId="Zhlav">
    <w:name w:val="header"/>
    <w:basedOn w:val="Normln"/>
    <w:semiHidden/>
    <w:rsid w:val="006C00C7"/>
    <w:pPr>
      <w:tabs>
        <w:tab w:val="center" w:pos="4536"/>
        <w:tab w:val="right" w:pos="9072"/>
      </w:tabs>
    </w:pPr>
  </w:style>
  <w:style w:type="paragraph" w:styleId="Zptenadresanaoblku">
    <w:name w:val="envelope return"/>
    <w:basedOn w:val="Normln"/>
    <w:semiHidden/>
    <w:qFormat/>
    <w:rsid w:val="006C00C7"/>
  </w:style>
  <w:style w:type="paragraph" w:styleId="Normlnodsazen">
    <w:name w:val="Normal Indent"/>
    <w:basedOn w:val="Normln"/>
    <w:semiHidden/>
    <w:qFormat/>
    <w:rsid w:val="006C00C7"/>
    <w:pPr>
      <w:ind w:left="708"/>
    </w:pPr>
  </w:style>
  <w:style w:type="paragraph" w:styleId="Pokraovnseznamu2">
    <w:name w:val="List Continue 2"/>
    <w:basedOn w:val="Normln"/>
    <w:semiHidden/>
    <w:qFormat/>
    <w:rsid w:val="006C00C7"/>
    <w:pPr>
      <w:ind w:left="566"/>
    </w:pPr>
  </w:style>
  <w:style w:type="paragraph" w:styleId="Seznamsodrkami3">
    <w:name w:val="List Bullet 3"/>
    <w:basedOn w:val="Normln"/>
    <w:semiHidden/>
    <w:qFormat/>
    <w:rsid w:val="006C00C7"/>
    <w:pPr>
      <w:ind w:left="566" w:hanging="283"/>
    </w:pPr>
  </w:style>
  <w:style w:type="paragraph" w:styleId="Seznamsodrkami2">
    <w:name w:val="List Bullet 2"/>
    <w:basedOn w:val="Normln"/>
    <w:semiHidden/>
    <w:qFormat/>
    <w:rsid w:val="006C00C7"/>
    <w:pPr>
      <w:ind w:left="566" w:hanging="283"/>
    </w:pPr>
  </w:style>
  <w:style w:type="paragraph" w:styleId="Nzev">
    <w:name w:val="Title"/>
    <w:basedOn w:val="Normln"/>
    <w:next w:val="Normln"/>
    <w:qFormat/>
    <w:rsid w:val="006C00C7"/>
    <w:pPr>
      <w:spacing w:before="240" w:after="480"/>
      <w:jc w:val="center"/>
    </w:pPr>
    <w:rPr>
      <w:b/>
      <w:kern w:val="2"/>
      <w:sz w:val="32"/>
    </w:rPr>
  </w:style>
  <w:style w:type="paragraph" w:styleId="Zkladntext3">
    <w:name w:val="Body Text 3"/>
    <w:basedOn w:val="Zkladntextodsazen"/>
    <w:semiHidden/>
    <w:qFormat/>
    <w:rsid w:val="006C00C7"/>
  </w:style>
  <w:style w:type="paragraph" w:styleId="Zkladntextodsazen">
    <w:name w:val="Body Text Indent"/>
    <w:basedOn w:val="Normln"/>
    <w:semiHidden/>
    <w:rsid w:val="006C00C7"/>
    <w:pPr>
      <w:ind w:left="283"/>
    </w:pPr>
  </w:style>
  <w:style w:type="paragraph" w:customStyle="1" w:styleId="Tabulka">
    <w:name w:val="Tabulka"/>
    <w:basedOn w:val="Normln"/>
    <w:qFormat/>
    <w:rsid w:val="006C00C7"/>
    <w:pPr>
      <w:keepNext/>
      <w:keepLines/>
    </w:pPr>
    <w:rPr>
      <w:color w:val="000000"/>
      <w:sz w:val="20"/>
    </w:rPr>
  </w:style>
  <w:style w:type="paragraph" w:customStyle="1" w:styleId="Petit">
    <w:name w:val="Petit"/>
    <w:basedOn w:val="Zkladntext"/>
    <w:qFormat/>
    <w:rsid w:val="006C00C7"/>
    <w:rPr>
      <w:i/>
      <w:sz w:val="20"/>
    </w:rPr>
  </w:style>
  <w:style w:type="paragraph" w:customStyle="1" w:styleId="Seznamssly">
    <w:name w:val="Seznam s čísly"/>
    <w:basedOn w:val="Seznamsodrkami2"/>
    <w:qFormat/>
    <w:rsid w:val="006C00C7"/>
  </w:style>
  <w:style w:type="paragraph" w:styleId="Textpoznpodarou">
    <w:name w:val="footnote text"/>
    <w:basedOn w:val="Normln"/>
    <w:semiHidden/>
    <w:rsid w:val="006C00C7"/>
    <w:rPr>
      <w:sz w:val="20"/>
    </w:rPr>
  </w:style>
  <w:style w:type="paragraph" w:customStyle="1" w:styleId="Skryt">
    <w:name w:val="Skrytý"/>
    <w:basedOn w:val="Normln"/>
    <w:qFormat/>
    <w:rsid w:val="006C00C7"/>
    <w:pPr>
      <w:ind w:firstLine="708"/>
    </w:pPr>
    <w:rPr>
      <w:i/>
      <w:vanish/>
      <w:color w:val="0000FF"/>
      <w:sz w:val="22"/>
    </w:rPr>
  </w:style>
  <w:style w:type="paragraph" w:styleId="Textbubliny">
    <w:name w:val="Balloon Text"/>
    <w:basedOn w:val="Normln"/>
    <w:link w:val="TextbublinyChar"/>
    <w:uiPriority w:val="99"/>
    <w:semiHidden/>
    <w:unhideWhenUsed/>
    <w:qFormat/>
    <w:rsid w:val="00AE53DC"/>
    <w:rPr>
      <w:rFonts w:ascii="Tahoma" w:hAnsi="Tahoma" w:cs="Tahoma"/>
      <w:sz w:val="16"/>
      <w:szCs w:val="16"/>
    </w:rPr>
  </w:style>
  <w:style w:type="paragraph" w:styleId="Textkomente">
    <w:name w:val="annotation text"/>
    <w:basedOn w:val="Normln"/>
    <w:link w:val="TextkomenteChar"/>
    <w:uiPriority w:val="99"/>
    <w:unhideWhenUsed/>
    <w:qFormat/>
    <w:rsid w:val="00855CC1"/>
    <w:rPr>
      <w:sz w:val="20"/>
    </w:rPr>
  </w:style>
  <w:style w:type="paragraph" w:styleId="Pedmtkomente">
    <w:name w:val="annotation subject"/>
    <w:basedOn w:val="Textkomente"/>
    <w:next w:val="Textkomente"/>
    <w:link w:val="PedmtkomenteChar"/>
    <w:uiPriority w:val="99"/>
    <w:semiHidden/>
    <w:unhideWhenUsed/>
    <w:qFormat/>
    <w:rsid w:val="00855CC1"/>
    <w:rPr>
      <w:b/>
      <w:bCs/>
    </w:rPr>
  </w:style>
  <w:style w:type="paragraph" w:styleId="Normlnweb">
    <w:name w:val="Normal (Web)"/>
    <w:basedOn w:val="Normln"/>
    <w:uiPriority w:val="99"/>
    <w:semiHidden/>
    <w:unhideWhenUsed/>
    <w:qFormat/>
    <w:rsid w:val="004C4D3C"/>
    <w:pPr>
      <w:spacing w:beforeAutospacing="1" w:afterAutospacing="1"/>
    </w:pPr>
    <w:rPr>
      <w:rFonts w:ascii="Times New Roman" w:hAnsi="Times New Roman"/>
      <w:szCs w:val="24"/>
    </w:rPr>
  </w:style>
  <w:style w:type="paragraph" w:customStyle="1" w:styleId="Default">
    <w:name w:val="Default"/>
    <w:qFormat/>
    <w:rsid w:val="008E352A"/>
    <w:pPr>
      <w:widowControl w:val="0"/>
    </w:pPr>
    <w:rPr>
      <w:rFonts w:eastAsiaTheme="minorEastAsia"/>
      <w:color w:val="000000"/>
      <w:sz w:val="24"/>
      <w:szCs w:val="24"/>
    </w:rPr>
  </w:style>
  <w:style w:type="paragraph" w:styleId="FormtovanvHTML">
    <w:name w:val="HTML Preformatted"/>
    <w:basedOn w:val="Normln"/>
    <w:link w:val="FormtovanvHTMLChar"/>
    <w:uiPriority w:val="99"/>
    <w:semiHidden/>
    <w:unhideWhenUsed/>
    <w:qFormat/>
    <w:rsid w:val="000D0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rPr>
  </w:style>
  <w:style w:type="paragraph" w:styleId="Odstavecseseznamem">
    <w:name w:val="List Paragraph"/>
    <w:basedOn w:val="Normln"/>
    <w:uiPriority w:val="34"/>
    <w:qFormat/>
    <w:rsid w:val="00357559"/>
    <w:pPr>
      <w:ind w:left="720"/>
    </w:pPr>
    <w:rPr>
      <w:rFonts w:ascii="Calibri" w:eastAsiaTheme="minorHAnsi" w:hAnsi="Calibri" w:cs="Calibri"/>
      <w:sz w:val="22"/>
      <w:szCs w:val="22"/>
    </w:rPr>
  </w:style>
  <w:style w:type="paragraph" w:customStyle="1" w:styleId="xmsonormal">
    <w:name w:val="x_msonormal"/>
    <w:basedOn w:val="Normln"/>
    <w:qFormat/>
    <w:rsid w:val="00BF427E"/>
    <w:pPr>
      <w:spacing w:beforeAutospacing="1" w:afterAutospacing="1"/>
    </w:pPr>
    <w:rPr>
      <w:rFonts w:ascii="Times New Roman" w:hAnsi="Times New Roman"/>
      <w:szCs w:val="24"/>
    </w:rPr>
  </w:style>
  <w:style w:type="paragraph" w:styleId="Seznamsodrkami">
    <w:name w:val="List Bullet"/>
    <w:basedOn w:val="Normln"/>
    <w:uiPriority w:val="99"/>
    <w:unhideWhenUsed/>
    <w:qFormat/>
    <w:rsid w:val="00AA6178"/>
    <w:pPr>
      <w:numPr>
        <w:numId w:val="4"/>
      </w:numPr>
      <w:contextualSpacing/>
    </w:pPr>
  </w:style>
  <w:style w:type="paragraph" w:customStyle="1" w:styleId="l4">
    <w:name w:val="l4"/>
    <w:basedOn w:val="Normln"/>
    <w:qFormat/>
    <w:rsid w:val="00E93614"/>
    <w:pPr>
      <w:spacing w:beforeAutospacing="1" w:afterAutospacing="1"/>
    </w:pPr>
    <w:rPr>
      <w:rFonts w:ascii="Times New Roman" w:hAnsi="Times New Roman"/>
      <w:szCs w:val="24"/>
    </w:rPr>
  </w:style>
  <w:style w:type="paragraph" w:customStyle="1" w:styleId="l2">
    <w:name w:val="l2"/>
    <w:basedOn w:val="Normln"/>
    <w:qFormat/>
    <w:rsid w:val="00E93614"/>
    <w:pPr>
      <w:spacing w:beforeAutospacing="1" w:afterAutospacing="1"/>
    </w:pPr>
    <w:rPr>
      <w:rFonts w:ascii="Times New Roman" w:hAnsi="Times New Roman"/>
      <w:szCs w:val="24"/>
    </w:rPr>
  </w:style>
  <w:style w:type="paragraph" w:customStyle="1" w:styleId="l3">
    <w:name w:val="l3"/>
    <w:basedOn w:val="Normln"/>
    <w:qFormat/>
    <w:rsid w:val="00E93614"/>
    <w:pPr>
      <w:spacing w:beforeAutospacing="1" w:afterAutospacing="1"/>
    </w:pPr>
    <w:rPr>
      <w:rFonts w:ascii="Times New Roman" w:hAnsi="Times New Roman"/>
      <w:szCs w:val="24"/>
    </w:rPr>
  </w:style>
  <w:style w:type="paragraph" w:customStyle="1" w:styleId="Obsahrmce">
    <w:name w:val="Obsah rámce"/>
    <w:basedOn w:val="Normln"/>
    <w:qFormat/>
    <w:rsid w:val="007A2F7D"/>
  </w:style>
  <w:style w:type="table" w:styleId="Mkatabulky">
    <w:name w:val="Table Grid"/>
    <w:basedOn w:val="Normlntabulka"/>
    <w:uiPriority w:val="59"/>
    <w:rsid w:val="006A33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C50A6"/>
    <w:pPr>
      <w:suppressAutoHyphens w:val="0"/>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504808">
      <w:bodyDiv w:val="1"/>
      <w:marLeft w:val="0"/>
      <w:marRight w:val="0"/>
      <w:marTop w:val="0"/>
      <w:marBottom w:val="0"/>
      <w:divBdr>
        <w:top w:val="none" w:sz="0" w:space="0" w:color="auto"/>
        <w:left w:val="none" w:sz="0" w:space="0" w:color="auto"/>
        <w:bottom w:val="none" w:sz="0" w:space="0" w:color="auto"/>
        <w:right w:val="none" w:sz="0" w:space="0" w:color="auto"/>
      </w:divBdr>
      <w:divsChild>
        <w:div w:id="863324888">
          <w:marLeft w:val="640"/>
          <w:marRight w:val="0"/>
          <w:marTop w:val="0"/>
          <w:marBottom w:val="0"/>
          <w:divBdr>
            <w:top w:val="none" w:sz="0" w:space="0" w:color="auto"/>
            <w:left w:val="none" w:sz="0" w:space="0" w:color="auto"/>
            <w:bottom w:val="none" w:sz="0" w:space="0" w:color="auto"/>
            <w:right w:val="none" w:sz="0" w:space="0" w:color="auto"/>
          </w:divBdr>
        </w:div>
        <w:div w:id="1514176468">
          <w:marLeft w:val="640"/>
          <w:marRight w:val="0"/>
          <w:marTop w:val="0"/>
          <w:marBottom w:val="0"/>
          <w:divBdr>
            <w:top w:val="none" w:sz="0" w:space="0" w:color="auto"/>
            <w:left w:val="none" w:sz="0" w:space="0" w:color="auto"/>
            <w:bottom w:val="none" w:sz="0" w:space="0" w:color="auto"/>
            <w:right w:val="none" w:sz="0" w:space="0" w:color="auto"/>
          </w:divBdr>
        </w:div>
        <w:div w:id="420101996">
          <w:marLeft w:val="640"/>
          <w:marRight w:val="0"/>
          <w:marTop w:val="0"/>
          <w:marBottom w:val="0"/>
          <w:divBdr>
            <w:top w:val="none" w:sz="0" w:space="0" w:color="auto"/>
            <w:left w:val="none" w:sz="0" w:space="0" w:color="auto"/>
            <w:bottom w:val="none" w:sz="0" w:space="0" w:color="auto"/>
            <w:right w:val="none" w:sz="0" w:space="0" w:color="auto"/>
          </w:divBdr>
        </w:div>
      </w:divsChild>
    </w:div>
    <w:div w:id="1278834976">
      <w:bodyDiv w:val="1"/>
      <w:marLeft w:val="0"/>
      <w:marRight w:val="0"/>
      <w:marTop w:val="0"/>
      <w:marBottom w:val="0"/>
      <w:divBdr>
        <w:top w:val="none" w:sz="0" w:space="0" w:color="auto"/>
        <w:left w:val="none" w:sz="0" w:space="0" w:color="auto"/>
        <w:bottom w:val="none" w:sz="0" w:space="0" w:color="auto"/>
        <w:right w:val="none" w:sz="0" w:space="0" w:color="auto"/>
      </w:divBdr>
      <w:divsChild>
        <w:div w:id="1896618452">
          <w:marLeft w:val="640"/>
          <w:marRight w:val="0"/>
          <w:marTop w:val="0"/>
          <w:marBottom w:val="0"/>
          <w:divBdr>
            <w:top w:val="none" w:sz="0" w:space="0" w:color="auto"/>
            <w:left w:val="none" w:sz="0" w:space="0" w:color="auto"/>
            <w:bottom w:val="none" w:sz="0" w:space="0" w:color="auto"/>
            <w:right w:val="none" w:sz="0" w:space="0" w:color="auto"/>
          </w:divBdr>
        </w:div>
        <w:div w:id="1735082115">
          <w:marLeft w:val="640"/>
          <w:marRight w:val="0"/>
          <w:marTop w:val="0"/>
          <w:marBottom w:val="0"/>
          <w:divBdr>
            <w:top w:val="none" w:sz="0" w:space="0" w:color="auto"/>
            <w:left w:val="none" w:sz="0" w:space="0" w:color="auto"/>
            <w:bottom w:val="none" w:sz="0" w:space="0" w:color="auto"/>
            <w:right w:val="none" w:sz="0" w:space="0" w:color="auto"/>
          </w:divBdr>
        </w:div>
        <w:div w:id="1775395210">
          <w:marLeft w:val="640"/>
          <w:marRight w:val="0"/>
          <w:marTop w:val="0"/>
          <w:marBottom w:val="0"/>
          <w:divBdr>
            <w:top w:val="none" w:sz="0" w:space="0" w:color="auto"/>
            <w:left w:val="none" w:sz="0" w:space="0" w:color="auto"/>
            <w:bottom w:val="none" w:sz="0" w:space="0" w:color="auto"/>
            <w:right w:val="none" w:sz="0" w:space="0" w:color="auto"/>
          </w:divBdr>
        </w:div>
        <w:div w:id="10229062">
          <w:marLeft w:val="640"/>
          <w:marRight w:val="0"/>
          <w:marTop w:val="0"/>
          <w:marBottom w:val="0"/>
          <w:divBdr>
            <w:top w:val="none" w:sz="0" w:space="0" w:color="auto"/>
            <w:left w:val="none" w:sz="0" w:space="0" w:color="auto"/>
            <w:bottom w:val="none" w:sz="0" w:space="0" w:color="auto"/>
            <w:right w:val="none" w:sz="0" w:space="0" w:color="auto"/>
          </w:divBdr>
        </w:div>
        <w:div w:id="615984201">
          <w:marLeft w:val="640"/>
          <w:marRight w:val="0"/>
          <w:marTop w:val="0"/>
          <w:marBottom w:val="0"/>
          <w:divBdr>
            <w:top w:val="none" w:sz="0" w:space="0" w:color="auto"/>
            <w:left w:val="none" w:sz="0" w:space="0" w:color="auto"/>
            <w:bottom w:val="none" w:sz="0" w:space="0" w:color="auto"/>
            <w:right w:val="none" w:sz="0" w:space="0" w:color="auto"/>
          </w:divBdr>
        </w:div>
        <w:div w:id="156072566">
          <w:marLeft w:val="640"/>
          <w:marRight w:val="0"/>
          <w:marTop w:val="0"/>
          <w:marBottom w:val="0"/>
          <w:divBdr>
            <w:top w:val="none" w:sz="0" w:space="0" w:color="auto"/>
            <w:left w:val="none" w:sz="0" w:space="0" w:color="auto"/>
            <w:bottom w:val="none" w:sz="0" w:space="0" w:color="auto"/>
            <w:right w:val="none" w:sz="0" w:space="0" w:color="auto"/>
          </w:divBdr>
        </w:div>
        <w:div w:id="995960280">
          <w:marLeft w:val="640"/>
          <w:marRight w:val="0"/>
          <w:marTop w:val="0"/>
          <w:marBottom w:val="0"/>
          <w:divBdr>
            <w:top w:val="none" w:sz="0" w:space="0" w:color="auto"/>
            <w:left w:val="none" w:sz="0" w:space="0" w:color="auto"/>
            <w:bottom w:val="none" w:sz="0" w:space="0" w:color="auto"/>
            <w:right w:val="none" w:sz="0" w:space="0" w:color="auto"/>
          </w:divBdr>
        </w:div>
        <w:div w:id="1905144349">
          <w:marLeft w:val="640"/>
          <w:marRight w:val="0"/>
          <w:marTop w:val="0"/>
          <w:marBottom w:val="0"/>
          <w:divBdr>
            <w:top w:val="none" w:sz="0" w:space="0" w:color="auto"/>
            <w:left w:val="none" w:sz="0" w:space="0" w:color="auto"/>
            <w:bottom w:val="none" w:sz="0" w:space="0" w:color="auto"/>
            <w:right w:val="none" w:sz="0" w:space="0" w:color="auto"/>
          </w:divBdr>
        </w:div>
        <w:div w:id="644043107">
          <w:marLeft w:val="640"/>
          <w:marRight w:val="0"/>
          <w:marTop w:val="0"/>
          <w:marBottom w:val="0"/>
          <w:divBdr>
            <w:top w:val="none" w:sz="0" w:space="0" w:color="auto"/>
            <w:left w:val="none" w:sz="0" w:space="0" w:color="auto"/>
            <w:bottom w:val="none" w:sz="0" w:space="0" w:color="auto"/>
            <w:right w:val="none" w:sz="0" w:space="0" w:color="auto"/>
          </w:divBdr>
        </w:div>
        <w:div w:id="1492940676">
          <w:marLeft w:val="640"/>
          <w:marRight w:val="0"/>
          <w:marTop w:val="0"/>
          <w:marBottom w:val="0"/>
          <w:divBdr>
            <w:top w:val="none" w:sz="0" w:space="0" w:color="auto"/>
            <w:left w:val="none" w:sz="0" w:space="0" w:color="auto"/>
            <w:bottom w:val="none" w:sz="0" w:space="0" w:color="auto"/>
            <w:right w:val="none" w:sz="0" w:space="0" w:color="auto"/>
          </w:divBdr>
        </w:div>
        <w:div w:id="962729089">
          <w:marLeft w:val="640"/>
          <w:marRight w:val="0"/>
          <w:marTop w:val="0"/>
          <w:marBottom w:val="0"/>
          <w:divBdr>
            <w:top w:val="none" w:sz="0" w:space="0" w:color="auto"/>
            <w:left w:val="none" w:sz="0" w:space="0" w:color="auto"/>
            <w:bottom w:val="none" w:sz="0" w:space="0" w:color="auto"/>
            <w:right w:val="none" w:sz="0" w:space="0" w:color="auto"/>
          </w:divBdr>
        </w:div>
        <w:div w:id="500200896">
          <w:marLeft w:val="640"/>
          <w:marRight w:val="0"/>
          <w:marTop w:val="0"/>
          <w:marBottom w:val="0"/>
          <w:divBdr>
            <w:top w:val="none" w:sz="0" w:space="0" w:color="auto"/>
            <w:left w:val="none" w:sz="0" w:space="0" w:color="auto"/>
            <w:bottom w:val="none" w:sz="0" w:space="0" w:color="auto"/>
            <w:right w:val="none" w:sz="0" w:space="0" w:color="auto"/>
          </w:divBdr>
        </w:div>
        <w:div w:id="1610892903">
          <w:marLeft w:val="640"/>
          <w:marRight w:val="0"/>
          <w:marTop w:val="0"/>
          <w:marBottom w:val="0"/>
          <w:divBdr>
            <w:top w:val="none" w:sz="0" w:space="0" w:color="auto"/>
            <w:left w:val="none" w:sz="0" w:space="0" w:color="auto"/>
            <w:bottom w:val="none" w:sz="0" w:space="0" w:color="auto"/>
            <w:right w:val="none" w:sz="0" w:space="0" w:color="auto"/>
          </w:divBdr>
        </w:div>
        <w:div w:id="49573969">
          <w:marLeft w:val="640"/>
          <w:marRight w:val="0"/>
          <w:marTop w:val="0"/>
          <w:marBottom w:val="0"/>
          <w:divBdr>
            <w:top w:val="none" w:sz="0" w:space="0" w:color="auto"/>
            <w:left w:val="none" w:sz="0" w:space="0" w:color="auto"/>
            <w:bottom w:val="none" w:sz="0" w:space="0" w:color="auto"/>
            <w:right w:val="none" w:sz="0" w:space="0" w:color="auto"/>
          </w:divBdr>
        </w:div>
        <w:div w:id="1974673951">
          <w:marLeft w:val="640"/>
          <w:marRight w:val="0"/>
          <w:marTop w:val="0"/>
          <w:marBottom w:val="0"/>
          <w:divBdr>
            <w:top w:val="none" w:sz="0" w:space="0" w:color="auto"/>
            <w:left w:val="none" w:sz="0" w:space="0" w:color="auto"/>
            <w:bottom w:val="none" w:sz="0" w:space="0" w:color="auto"/>
            <w:right w:val="none" w:sz="0" w:space="0" w:color="auto"/>
          </w:divBdr>
        </w:div>
        <w:div w:id="65802576">
          <w:marLeft w:val="640"/>
          <w:marRight w:val="0"/>
          <w:marTop w:val="0"/>
          <w:marBottom w:val="0"/>
          <w:divBdr>
            <w:top w:val="none" w:sz="0" w:space="0" w:color="auto"/>
            <w:left w:val="none" w:sz="0" w:space="0" w:color="auto"/>
            <w:bottom w:val="none" w:sz="0" w:space="0" w:color="auto"/>
            <w:right w:val="none" w:sz="0" w:space="0" w:color="auto"/>
          </w:divBdr>
        </w:div>
        <w:div w:id="805123987">
          <w:marLeft w:val="640"/>
          <w:marRight w:val="0"/>
          <w:marTop w:val="0"/>
          <w:marBottom w:val="0"/>
          <w:divBdr>
            <w:top w:val="none" w:sz="0" w:space="0" w:color="auto"/>
            <w:left w:val="none" w:sz="0" w:space="0" w:color="auto"/>
            <w:bottom w:val="none" w:sz="0" w:space="0" w:color="auto"/>
            <w:right w:val="none" w:sz="0" w:space="0" w:color="auto"/>
          </w:divBdr>
        </w:div>
        <w:div w:id="251668299">
          <w:marLeft w:val="640"/>
          <w:marRight w:val="0"/>
          <w:marTop w:val="0"/>
          <w:marBottom w:val="0"/>
          <w:divBdr>
            <w:top w:val="none" w:sz="0" w:space="0" w:color="auto"/>
            <w:left w:val="none" w:sz="0" w:space="0" w:color="auto"/>
            <w:bottom w:val="none" w:sz="0" w:space="0" w:color="auto"/>
            <w:right w:val="none" w:sz="0" w:space="0" w:color="auto"/>
          </w:divBdr>
        </w:div>
        <w:div w:id="1983848781">
          <w:marLeft w:val="640"/>
          <w:marRight w:val="0"/>
          <w:marTop w:val="0"/>
          <w:marBottom w:val="0"/>
          <w:divBdr>
            <w:top w:val="none" w:sz="0" w:space="0" w:color="auto"/>
            <w:left w:val="none" w:sz="0" w:space="0" w:color="auto"/>
            <w:bottom w:val="none" w:sz="0" w:space="0" w:color="auto"/>
            <w:right w:val="none" w:sz="0" w:space="0" w:color="auto"/>
          </w:divBdr>
        </w:div>
        <w:div w:id="199127060">
          <w:marLeft w:val="640"/>
          <w:marRight w:val="0"/>
          <w:marTop w:val="0"/>
          <w:marBottom w:val="0"/>
          <w:divBdr>
            <w:top w:val="none" w:sz="0" w:space="0" w:color="auto"/>
            <w:left w:val="none" w:sz="0" w:space="0" w:color="auto"/>
            <w:bottom w:val="none" w:sz="0" w:space="0" w:color="auto"/>
            <w:right w:val="none" w:sz="0" w:space="0" w:color="auto"/>
          </w:divBdr>
        </w:div>
        <w:div w:id="1360281627">
          <w:marLeft w:val="640"/>
          <w:marRight w:val="0"/>
          <w:marTop w:val="0"/>
          <w:marBottom w:val="0"/>
          <w:divBdr>
            <w:top w:val="none" w:sz="0" w:space="0" w:color="auto"/>
            <w:left w:val="none" w:sz="0" w:space="0" w:color="auto"/>
            <w:bottom w:val="none" w:sz="0" w:space="0" w:color="auto"/>
            <w:right w:val="none" w:sz="0" w:space="0" w:color="auto"/>
          </w:divBdr>
        </w:div>
        <w:div w:id="1474835577">
          <w:marLeft w:val="640"/>
          <w:marRight w:val="0"/>
          <w:marTop w:val="0"/>
          <w:marBottom w:val="0"/>
          <w:divBdr>
            <w:top w:val="none" w:sz="0" w:space="0" w:color="auto"/>
            <w:left w:val="none" w:sz="0" w:space="0" w:color="auto"/>
            <w:bottom w:val="none" w:sz="0" w:space="0" w:color="auto"/>
            <w:right w:val="none" w:sz="0" w:space="0" w:color="auto"/>
          </w:divBdr>
        </w:div>
        <w:div w:id="220555956">
          <w:marLeft w:val="640"/>
          <w:marRight w:val="0"/>
          <w:marTop w:val="0"/>
          <w:marBottom w:val="0"/>
          <w:divBdr>
            <w:top w:val="none" w:sz="0" w:space="0" w:color="auto"/>
            <w:left w:val="none" w:sz="0" w:space="0" w:color="auto"/>
            <w:bottom w:val="none" w:sz="0" w:space="0" w:color="auto"/>
            <w:right w:val="none" w:sz="0" w:space="0" w:color="auto"/>
          </w:divBdr>
        </w:div>
        <w:div w:id="324819615">
          <w:marLeft w:val="640"/>
          <w:marRight w:val="0"/>
          <w:marTop w:val="0"/>
          <w:marBottom w:val="0"/>
          <w:divBdr>
            <w:top w:val="none" w:sz="0" w:space="0" w:color="auto"/>
            <w:left w:val="none" w:sz="0" w:space="0" w:color="auto"/>
            <w:bottom w:val="none" w:sz="0" w:space="0" w:color="auto"/>
            <w:right w:val="none" w:sz="0" w:space="0" w:color="auto"/>
          </w:divBdr>
        </w:div>
        <w:div w:id="947277212">
          <w:marLeft w:val="640"/>
          <w:marRight w:val="0"/>
          <w:marTop w:val="0"/>
          <w:marBottom w:val="0"/>
          <w:divBdr>
            <w:top w:val="none" w:sz="0" w:space="0" w:color="auto"/>
            <w:left w:val="none" w:sz="0" w:space="0" w:color="auto"/>
            <w:bottom w:val="none" w:sz="0" w:space="0" w:color="auto"/>
            <w:right w:val="none" w:sz="0" w:space="0" w:color="auto"/>
          </w:divBdr>
        </w:div>
        <w:div w:id="2020279884">
          <w:marLeft w:val="640"/>
          <w:marRight w:val="0"/>
          <w:marTop w:val="0"/>
          <w:marBottom w:val="0"/>
          <w:divBdr>
            <w:top w:val="none" w:sz="0" w:space="0" w:color="auto"/>
            <w:left w:val="none" w:sz="0" w:space="0" w:color="auto"/>
            <w:bottom w:val="none" w:sz="0" w:space="0" w:color="auto"/>
            <w:right w:val="none" w:sz="0" w:space="0" w:color="auto"/>
          </w:divBdr>
        </w:div>
        <w:div w:id="652829656">
          <w:marLeft w:val="640"/>
          <w:marRight w:val="0"/>
          <w:marTop w:val="0"/>
          <w:marBottom w:val="0"/>
          <w:divBdr>
            <w:top w:val="none" w:sz="0" w:space="0" w:color="auto"/>
            <w:left w:val="none" w:sz="0" w:space="0" w:color="auto"/>
            <w:bottom w:val="none" w:sz="0" w:space="0" w:color="auto"/>
            <w:right w:val="none" w:sz="0" w:space="0" w:color="auto"/>
          </w:divBdr>
        </w:div>
        <w:div w:id="95105885">
          <w:marLeft w:val="640"/>
          <w:marRight w:val="0"/>
          <w:marTop w:val="0"/>
          <w:marBottom w:val="0"/>
          <w:divBdr>
            <w:top w:val="none" w:sz="0" w:space="0" w:color="auto"/>
            <w:left w:val="none" w:sz="0" w:space="0" w:color="auto"/>
            <w:bottom w:val="none" w:sz="0" w:space="0" w:color="auto"/>
            <w:right w:val="none" w:sz="0" w:space="0" w:color="auto"/>
          </w:divBdr>
        </w:div>
        <w:div w:id="338435152">
          <w:marLeft w:val="640"/>
          <w:marRight w:val="0"/>
          <w:marTop w:val="0"/>
          <w:marBottom w:val="0"/>
          <w:divBdr>
            <w:top w:val="none" w:sz="0" w:space="0" w:color="auto"/>
            <w:left w:val="none" w:sz="0" w:space="0" w:color="auto"/>
            <w:bottom w:val="none" w:sz="0" w:space="0" w:color="auto"/>
            <w:right w:val="none" w:sz="0" w:space="0" w:color="auto"/>
          </w:divBdr>
        </w:div>
        <w:div w:id="686176479">
          <w:marLeft w:val="640"/>
          <w:marRight w:val="0"/>
          <w:marTop w:val="0"/>
          <w:marBottom w:val="0"/>
          <w:divBdr>
            <w:top w:val="none" w:sz="0" w:space="0" w:color="auto"/>
            <w:left w:val="none" w:sz="0" w:space="0" w:color="auto"/>
            <w:bottom w:val="none" w:sz="0" w:space="0" w:color="auto"/>
            <w:right w:val="none" w:sz="0" w:space="0" w:color="auto"/>
          </w:divBdr>
        </w:div>
        <w:div w:id="1263107389">
          <w:marLeft w:val="640"/>
          <w:marRight w:val="0"/>
          <w:marTop w:val="0"/>
          <w:marBottom w:val="0"/>
          <w:divBdr>
            <w:top w:val="none" w:sz="0" w:space="0" w:color="auto"/>
            <w:left w:val="none" w:sz="0" w:space="0" w:color="auto"/>
            <w:bottom w:val="none" w:sz="0" w:space="0" w:color="auto"/>
            <w:right w:val="none" w:sz="0" w:space="0" w:color="auto"/>
          </w:divBdr>
        </w:div>
        <w:div w:id="798648608">
          <w:marLeft w:val="640"/>
          <w:marRight w:val="0"/>
          <w:marTop w:val="0"/>
          <w:marBottom w:val="0"/>
          <w:divBdr>
            <w:top w:val="none" w:sz="0" w:space="0" w:color="auto"/>
            <w:left w:val="none" w:sz="0" w:space="0" w:color="auto"/>
            <w:bottom w:val="none" w:sz="0" w:space="0" w:color="auto"/>
            <w:right w:val="none" w:sz="0" w:space="0" w:color="auto"/>
          </w:divBdr>
        </w:div>
        <w:div w:id="208494882">
          <w:marLeft w:val="640"/>
          <w:marRight w:val="0"/>
          <w:marTop w:val="0"/>
          <w:marBottom w:val="0"/>
          <w:divBdr>
            <w:top w:val="none" w:sz="0" w:space="0" w:color="auto"/>
            <w:left w:val="none" w:sz="0" w:space="0" w:color="auto"/>
            <w:bottom w:val="none" w:sz="0" w:space="0" w:color="auto"/>
            <w:right w:val="none" w:sz="0" w:space="0" w:color="auto"/>
          </w:divBdr>
        </w:div>
        <w:div w:id="1998455462">
          <w:marLeft w:val="640"/>
          <w:marRight w:val="0"/>
          <w:marTop w:val="0"/>
          <w:marBottom w:val="0"/>
          <w:divBdr>
            <w:top w:val="none" w:sz="0" w:space="0" w:color="auto"/>
            <w:left w:val="none" w:sz="0" w:space="0" w:color="auto"/>
            <w:bottom w:val="none" w:sz="0" w:space="0" w:color="auto"/>
            <w:right w:val="none" w:sz="0" w:space="0" w:color="auto"/>
          </w:divBdr>
        </w:div>
        <w:div w:id="377702237">
          <w:marLeft w:val="640"/>
          <w:marRight w:val="0"/>
          <w:marTop w:val="0"/>
          <w:marBottom w:val="0"/>
          <w:divBdr>
            <w:top w:val="none" w:sz="0" w:space="0" w:color="auto"/>
            <w:left w:val="none" w:sz="0" w:space="0" w:color="auto"/>
            <w:bottom w:val="none" w:sz="0" w:space="0" w:color="auto"/>
            <w:right w:val="none" w:sz="0" w:space="0" w:color="auto"/>
          </w:divBdr>
        </w:div>
      </w:divsChild>
    </w:div>
    <w:div w:id="1693993115">
      <w:bodyDiv w:val="1"/>
      <w:marLeft w:val="0"/>
      <w:marRight w:val="0"/>
      <w:marTop w:val="0"/>
      <w:marBottom w:val="0"/>
      <w:divBdr>
        <w:top w:val="none" w:sz="0" w:space="0" w:color="auto"/>
        <w:left w:val="none" w:sz="0" w:space="0" w:color="auto"/>
        <w:bottom w:val="none" w:sz="0" w:space="0" w:color="auto"/>
        <w:right w:val="none" w:sz="0" w:space="0" w:color="auto"/>
      </w:divBdr>
      <w:divsChild>
        <w:div w:id="2091583861">
          <w:marLeft w:val="640"/>
          <w:marRight w:val="0"/>
          <w:marTop w:val="0"/>
          <w:marBottom w:val="0"/>
          <w:divBdr>
            <w:top w:val="none" w:sz="0" w:space="0" w:color="auto"/>
            <w:left w:val="none" w:sz="0" w:space="0" w:color="auto"/>
            <w:bottom w:val="none" w:sz="0" w:space="0" w:color="auto"/>
            <w:right w:val="none" w:sz="0" w:space="0" w:color="auto"/>
          </w:divBdr>
        </w:div>
        <w:div w:id="1463110876">
          <w:marLeft w:val="640"/>
          <w:marRight w:val="0"/>
          <w:marTop w:val="0"/>
          <w:marBottom w:val="0"/>
          <w:divBdr>
            <w:top w:val="none" w:sz="0" w:space="0" w:color="auto"/>
            <w:left w:val="none" w:sz="0" w:space="0" w:color="auto"/>
            <w:bottom w:val="none" w:sz="0" w:space="0" w:color="auto"/>
            <w:right w:val="none" w:sz="0" w:space="0" w:color="auto"/>
          </w:divBdr>
        </w:div>
        <w:div w:id="1153835725">
          <w:marLeft w:val="640"/>
          <w:marRight w:val="0"/>
          <w:marTop w:val="0"/>
          <w:marBottom w:val="0"/>
          <w:divBdr>
            <w:top w:val="none" w:sz="0" w:space="0" w:color="auto"/>
            <w:left w:val="none" w:sz="0" w:space="0" w:color="auto"/>
            <w:bottom w:val="none" w:sz="0" w:space="0" w:color="auto"/>
            <w:right w:val="none" w:sz="0" w:space="0" w:color="auto"/>
          </w:divBdr>
        </w:div>
        <w:div w:id="307787800">
          <w:marLeft w:val="640"/>
          <w:marRight w:val="0"/>
          <w:marTop w:val="0"/>
          <w:marBottom w:val="0"/>
          <w:divBdr>
            <w:top w:val="none" w:sz="0" w:space="0" w:color="auto"/>
            <w:left w:val="none" w:sz="0" w:space="0" w:color="auto"/>
            <w:bottom w:val="none" w:sz="0" w:space="0" w:color="auto"/>
            <w:right w:val="none" w:sz="0" w:space="0" w:color="auto"/>
          </w:divBdr>
        </w:div>
        <w:div w:id="1599488106">
          <w:marLeft w:val="640"/>
          <w:marRight w:val="0"/>
          <w:marTop w:val="0"/>
          <w:marBottom w:val="0"/>
          <w:divBdr>
            <w:top w:val="none" w:sz="0" w:space="0" w:color="auto"/>
            <w:left w:val="none" w:sz="0" w:space="0" w:color="auto"/>
            <w:bottom w:val="none" w:sz="0" w:space="0" w:color="auto"/>
            <w:right w:val="none" w:sz="0" w:space="0" w:color="auto"/>
          </w:divBdr>
        </w:div>
        <w:div w:id="1040941035">
          <w:marLeft w:val="640"/>
          <w:marRight w:val="0"/>
          <w:marTop w:val="0"/>
          <w:marBottom w:val="0"/>
          <w:divBdr>
            <w:top w:val="none" w:sz="0" w:space="0" w:color="auto"/>
            <w:left w:val="none" w:sz="0" w:space="0" w:color="auto"/>
            <w:bottom w:val="none" w:sz="0" w:space="0" w:color="auto"/>
            <w:right w:val="none" w:sz="0" w:space="0" w:color="auto"/>
          </w:divBdr>
        </w:div>
        <w:div w:id="405416244">
          <w:marLeft w:val="640"/>
          <w:marRight w:val="0"/>
          <w:marTop w:val="0"/>
          <w:marBottom w:val="0"/>
          <w:divBdr>
            <w:top w:val="none" w:sz="0" w:space="0" w:color="auto"/>
            <w:left w:val="none" w:sz="0" w:space="0" w:color="auto"/>
            <w:bottom w:val="none" w:sz="0" w:space="0" w:color="auto"/>
            <w:right w:val="none" w:sz="0" w:space="0" w:color="auto"/>
          </w:divBdr>
        </w:div>
        <w:div w:id="1093817088">
          <w:marLeft w:val="640"/>
          <w:marRight w:val="0"/>
          <w:marTop w:val="0"/>
          <w:marBottom w:val="0"/>
          <w:divBdr>
            <w:top w:val="none" w:sz="0" w:space="0" w:color="auto"/>
            <w:left w:val="none" w:sz="0" w:space="0" w:color="auto"/>
            <w:bottom w:val="none" w:sz="0" w:space="0" w:color="auto"/>
            <w:right w:val="none" w:sz="0" w:space="0" w:color="auto"/>
          </w:divBdr>
        </w:div>
        <w:div w:id="980117908">
          <w:marLeft w:val="640"/>
          <w:marRight w:val="0"/>
          <w:marTop w:val="0"/>
          <w:marBottom w:val="0"/>
          <w:divBdr>
            <w:top w:val="none" w:sz="0" w:space="0" w:color="auto"/>
            <w:left w:val="none" w:sz="0" w:space="0" w:color="auto"/>
            <w:bottom w:val="none" w:sz="0" w:space="0" w:color="auto"/>
            <w:right w:val="none" w:sz="0" w:space="0" w:color="auto"/>
          </w:divBdr>
        </w:div>
        <w:div w:id="183134850">
          <w:marLeft w:val="640"/>
          <w:marRight w:val="0"/>
          <w:marTop w:val="0"/>
          <w:marBottom w:val="0"/>
          <w:divBdr>
            <w:top w:val="none" w:sz="0" w:space="0" w:color="auto"/>
            <w:left w:val="none" w:sz="0" w:space="0" w:color="auto"/>
            <w:bottom w:val="none" w:sz="0" w:space="0" w:color="auto"/>
            <w:right w:val="none" w:sz="0" w:space="0" w:color="auto"/>
          </w:divBdr>
        </w:div>
        <w:div w:id="419376247">
          <w:marLeft w:val="640"/>
          <w:marRight w:val="0"/>
          <w:marTop w:val="0"/>
          <w:marBottom w:val="0"/>
          <w:divBdr>
            <w:top w:val="none" w:sz="0" w:space="0" w:color="auto"/>
            <w:left w:val="none" w:sz="0" w:space="0" w:color="auto"/>
            <w:bottom w:val="none" w:sz="0" w:space="0" w:color="auto"/>
            <w:right w:val="none" w:sz="0" w:space="0" w:color="auto"/>
          </w:divBdr>
        </w:div>
        <w:div w:id="1713722675">
          <w:marLeft w:val="640"/>
          <w:marRight w:val="0"/>
          <w:marTop w:val="0"/>
          <w:marBottom w:val="0"/>
          <w:divBdr>
            <w:top w:val="none" w:sz="0" w:space="0" w:color="auto"/>
            <w:left w:val="none" w:sz="0" w:space="0" w:color="auto"/>
            <w:bottom w:val="none" w:sz="0" w:space="0" w:color="auto"/>
            <w:right w:val="none" w:sz="0" w:space="0" w:color="auto"/>
          </w:divBdr>
        </w:div>
        <w:div w:id="421068810">
          <w:marLeft w:val="640"/>
          <w:marRight w:val="0"/>
          <w:marTop w:val="0"/>
          <w:marBottom w:val="0"/>
          <w:divBdr>
            <w:top w:val="none" w:sz="0" w:space="0" w:color="auto"/>
            <w:left w:val="none" w:sz="0" w:space="0" w:color="auto"/>
            <w:bottom w:val="none" w:sz="0" w:space="0" w:color="auto"/>
            <w:right w:val="none" w:sz="0" w:space="0" w:color="auto"/>
          </w:divBdr>
        </w:div>
        <w:div w:id="1956905293">
          <w:marLeft w:val="640"/>
          <w:marRight w:val="0"/>
          <w:marTop w:val="0"/>
          <w:marBottom w:val="0"/>
          <w:divBdr>
            <w:top w:val="none" w:sz="0" w:space="0" w:color="auto"/>
            <w:left w:val="none" w:sz="0" w:space="0" w:color="auto"/>
            <w:bottom w:val="none" w:sz="0" w:space="0" w:color="auto"/>
            <w:right w:val="none" w:sz="0" w:space="0" w:color="auto"/>
          </w:divBdr>
        </w:div>
        <w:div w:id="1928145872">
          <w:marLeft w:val="640"/>
          <w:marRight w:val="0"/>
          <w:marTop w:val="0"/>
          <w:marBottom w:val="0"/>
          <w:divBdr>
            <w:top w:val="none" w:sz="0" w:space="0" w:color="auto"/>
            <w:left w:val="none" w:sz="0" w:space="0" w:color="auto"/>
            <w:bottom w:val="none" w:sz="0" w:space="0" w:color="auto"/>
            <w:right w:val="none" w:sz="0" w:space="0" w:color="auto"/>
          </w:divBdr>
        </w:div>
        <w:div w:id="1399207441">
          <w:marLeft w:val="640"/>
          <w:marRight w:val="0"/>
          <w:marTop w:val="0"/>
          <w:marBottom w:val="0"/>
          <w:divBdr>
            <w:top w:val="none" w:sz="0" w:space="0" w:color="auto"/>
            <w:left w:val="none" w:sz="0" w:space="0" w:color="auto"/>
            <w:bottom w:val="none" w:sz="0" w:space="0" w:color="auto"/>
            <w:right w:val="none" w:sz="0" w:space="0" w:color="auto"/>
          </w:divBdr>
        </w:div>
        <w:div w:id="1158957059">
          <w:marLeft w:val="640"/>
          <w:marRight w:val="0"/>
          <w:marTop w:val="0"/>
          <w:marBottom w:val="0"/>
          <w:divBdr>
            <w:top w:val="none" w:sz="0" w:space="0" w:color="auto"/>
            <w:left w:val="none" w:sz="0" w:space="0" w:color="auto"/>
            <w:bottom w:val="none" w:sz="0" w:space="0" w:color="auto"/>
            <w:right w:val="none" w:sz="0" w:space="0" w:color="auto"/>
          </w:divBdr>
        </w:div>
        <w:div w:id="689331176">
          <w:marLeft w:val="640"/>
          <w:marRight w:val="0"/>
          <w:marTop w:val="0"/>
          <w:marBottom w:val="0"/>
          <w:divBdr>
            <w:top w:val="none" w:sz="0" w:space="0" w:color="auto"/>
            <w:left w:val="none" w:sz="0" w:space="0" w:color="auto"/>
            <w:bottom w:val="none" w:sz="0" w:space="0" w:color="auto"/>
            <w:right w:val="none" w:sz="0" w:space="0" w:color="auto"/>
          </w:divBdr>
        </w:div>
        <w:div w:id="138303816">
          <w:marLeft w:val="640"/>
          <w:marRight w:val="0"/>
          <w:marTop w:val="0"/>
          <w:marBottom w:val="0"/>
          <w:divBdr>
            <w:top w:val="none" w:sz="0" w:space="0" w:color="auto"/>
            <w:left w:val="none" w:sz="0" w:space="0" w:color="auto"/>
            <w:bottom w:val="none" w:sz="0" w:space="0" w:color="auto"/>
            <w:right w:val="none" w:sz="0" w:space="0" w:color="auto"/>
          </w:divBdr>
        </w:div>
        <w:div w:id="853766202">
          <w:marLeft w:val="640"/>
          <w:marRight w:val="0"/>
          <w:marTop w:val="0"/>
          <w:marBottom w:val="0"/>
          <w:divBdr>
            <w:top w:val="none" w:sz="0" w:space="0" w:color="auto"/>
            <w:left w:val="none" w:sz="0" w:space="0" w:color="auto"/>
            <w:bottom w:val="none" w:sz="0" w:space="0" w:color="auto"/>
            <w:right w:val="none" w:sz="0" w:space="0" w:color="auto"/>
          </w:divBdr>
        </w:div>
        <w:div w:id="183598932">
          <w:marLeft w:val="640"/>
          <w:marRight w:val="0"/>
          <w:marTop w:val="0"/>
          <w:marBottom w:val="0"/>
          <w:divBdr>
            <w:top w:val="none" w:sz="0" w:space="0" w:color="auto"/>
            <w:left w:val="none" w:sz="0" w:space="0" w:color="auto"/>
            <w:bottom w:val="none" w:sz="0" w:space="0" w:color="auto"/>
            <w:right w:val="none" w:sz="0" w:space="0" w:color="auto"/>
          </w:divBdr>
        </w:div>
        <w:div w:id="1601839709">
          <w:marLeft w:val="640"/>
          <w:marRight w:val="0"/>
          <w:marTop w:val="0"/>
          <w:marBottom w:val="0"/>
          <w:divBdr>
            <w:top w:val="none" w:sz="0" w:space="0" w:color="auto"/>
            <w:left w:val="none" w:sz="0" w:space="0" w:color="auto"/>
            <w:bottom w:val="none" w:sz="0" w:space="0" w:color="auto"/>
            <w:right w:val="none" w:sz="0" w:space="0" w:color="auto"/>
          </w:divBdr>
        </w:div>
        <w:div w:id="1745645061">
          <w:marLeft w:val="640"/>
          <w:marRight w:val="0"/>
          <w:marTop w:val="0"/>
          <w:marBottom w:val="0"/>
          <w:divBdr>
            <w:top w:val="none" w:sz="0" w:space="0" w:color="auto"/>
            <w:left w:val="none" w:sz="0" w:space="0" w:color="auto"/>
            <w:bottom w:val="none" w:sz="0" w:space="0" w:color="auto"/>
            <w:right w:val="none" w:sz="0" w:space="0" w:color="auto"/>
          </w:divBdr>
        </w:div>
        <w:div w:id="1776822798">
          <w:marLeft w:val="640"/>
          <w:marRight w:val="0"/>
          <w:marTop w:val="0"/>
          <w:marBottom w:val="0"/>
          <w:divBdr>
            <w:top w:val="none" w:sz="0" w:space="0" w:color="auto"/>
            <w:left w:val="none" w:sz="0" w:space="0" w:color="auto"/>
            <w:bottom w:val="none" w:sz="0" w:space="0" w:color="auto"/>
            <w:right w:val="none" w:sz="0" w:space="0" w:color="auto"/>
          </w:divBdr>
        </w:div>
        <w:div w:id="1763574408">
          <w:marLeft w:val="640"/>
          <w:marRight w:val="0"/>
          <w:marTop w:val="0"/>
          <w:marBottom w:val="0"/>
          <w:divBdr>
            <w:top w:val="none" w:sz="0" w:space="0" w:color="auto"/>
            <w:left w:val="none" w:sz="0" w:space="0" w:color="auto"/>
            <w:bottom w:val="none" w:sz="0" w:space="0" w:color="auto"/>
            <w:right w:val="none" w:sz="0" w:space="0" w:color="auto"/>
          </w:divBdr>
        </w:div>
        <w:div w:id="553078155">
          <w:marLeft w:val="640"/>
          <w:marRight w:val="0"/>
          <w:marTop w:val="0"/>
          <w:marBottom w:val="0"/>
          <w:divBdr>
            <w:top w:val="none" w:sz="0" w:space="0" w:color="auto"/>
            <w:left w:val="none" w:sz="0" w:space="0" w:color="auto"/>
            <w:bottom w:val="none" w:sz="0" w:space="0" w:color="auto"/>
            <w:right w:val="none" w:sz="0" w:space="0" w:color="auto"/>
          </w:divBdr>
        </w:div>
        <w:div w:id="1914780058">
          <w:marLeft w:val="640"/>
          <w:marRight w:val="0"/>
          <w:marTop w:val="0"/>
          <w:marBottom w:val="0"/>
          <w:divBdr>
            <w:top w:val="none" w:sz="0" w:space="0" w:color="auto"/>
            <w:left w:val="none" w:sz="0" w:space="0" w:color="auto"/>
            <w:bottom w:val="none" w:sz="0" w:space="0" w:color="auto"/>
            <w:right w:val="none" w:sz="0" w:space="0" w:color="auto"/>
          </w:divBdr>
        </w:div>
        <w:div w:id="1678656162">
          <w:marLeft w:val="640"/>
          <w:marRight w:val="0"/>
          <w:marTop w:val="0"/>
          <w:marBottom w:val="0"/>
          <w:divBdr>
            <w:top w:val="none" w:sz="0" w:space="0" w:color="auto"/>
            <w:left w:val="none" w:sz="0" w:space="0" w:color="auto"/>
            <w:bottom w:val="none" w:sz="0" w:space="0" w:color="auto"/>
            <w:right w:val="none" w:sz="0" w:space="0" w:color="auto"/>
          </w:divBdr>
        </w:div>
        <w:div w:id="1600484004">
          <w:marLeft w:val="640"/>
          <w:marRight w:val="0"/>
          <w:marTop w:val="0"/>
          <w:marBottom w:val="0"/>
          <w:divBdr>
            <w:top w:val="none" w:sz="0" w:space="0" w:color="auto"/>
            <w:left w:val="none" w:sz="0" w:space="0" w:color="auto"/>
            <w:bottom w:val="none" w:sz="0" w:space="0" w:color="auto"/>
            <w:right w:val="none" w:sz="0" w:space="0" w:color="auto"/>
          </w:divBdr>
        </w:div>
        <w:div w:id="463430592">
          <w:marLeft w:val="640"/>
          <w:marRight w:val="0"/>
          <w:marTop w:val="0"/>
          <w:marBottom w:val="0"/>
          <w:divBdr>
            <w:top w:val="none" w:sz="0" w:space="0" w:color="auto"/>
            <w:left w:val="none" w:sz="0" w:space="0" w:color="auto"/>
            <w:bottom w:val="none" w:sz="0" w:space="0" w:color="auto"/>
            <w:right w:val="none" w:sz="0" w:space="0" w:color="auto"/>
          </w:divBdr>
        </w:div>
        <w:div w:id="1662153760">
          <w:marLeft w:val="640"/>
          <w:marRight w:val="0"/>
          <w:marTop w:val="0"/>
          <w:marBottom w:val="0"/>
          <w:divBdr>
            <w:top w:val="none" w:sz="0" w:space="0" w:color="auto"/>
            <w:left w:val="none" w:sz="0" w:space="0" w:color="auto"/>
            <w:bottom w:val="none" w:sz="0" w:space="0" w:color="auto"/>
            <w:right w:val="none" w:sz="0" w:space="0" w:color="auto"/>
          </w:divBdr>
        </w:div>
        <w:div w:id="566959643">
          <w:marLeft w:val="640"/>
          <w:marRight w:val="0"/>
          <w:marTop w:val="0"/>
          <w:marBottom w:val="0"/>
          <w:divBdr>
            <w:top w:val="none" w:sz="0" w:space="0" w:color="auto"/>
            <w:left w:val="none" w:sz="0" w:space="0" w:color="auto"/>
            <w:bottom w:val="none" w:sz="0" w:space="0" w:color="auto"/>
            <w:right w:val="none" w:sz="0" w:space="0" w:color="auto"/>
          </w:divBdr>
        </w:div>
        <w:div w:id="1953826347">
          <w:marLeft w:val="640"/>
          <w:marRight w:val="0"/>
          <w:marTop w:val="0"/>
          <w:marBottom w:val="0"/>
          <w:divBdr>
            <w:top w:val="none" w:sz="0" w:space="0" w:color="auto"/>
            <w:left w:val="none" w:sz="0" w:space="0" w:color="auto"/>
            <w:bottom w:val="none" w:sz="0" w:space="0" w:color="auto"/>
            <w:right w:val="none" w:sz="0" w:space="0" w:color="auto"/>
          </w:divBdr>
        </w:div>
        <w:div w:id="478301065">
          <w:marLeft w:val="640"/>
          <w:marRight w:val="0"/>
          <w:marTop w:val="0"/>
          <w:marBottom w:val="0"/>
          <w:divBdr>
            <w:top w:val="none" w:sz="0" w:space="0" w:color="auto"/>
            <w:left w:val="none" w:sz="0" w:space="0" w:color="auto"/>
            <w:bottom w:val="none" w:sz="0" w:space="0" w:color="auto"/>
            <w:right w:val="none" w:sz="0" w:space="0" w:color="auto"/>
          </w:divBdr>
        </w:div>
      </w:divsChild>
    </w:div>
    <w:div w:id="2099398632">
      <w:bodyDiv w:val="1"/>
      <w:marLeft w:val="0"/>
      <w:marRight w:val="0"/>
      <w:marTop w:val="0"/>
      <w:marBottom w:val="0"/>
      <w:divBdr>
        <w:top w:val="none" w:sz="0" w:space="0" w:color="auto"/>
        <w:left w:val="none" w:sz="0" w:space="0" w:color="auto"/>
        <w:bottom w:val="none" w:sz="0" w:space="0" w:color="auto"/>
        <w:right w:val="none" w:sz="0" w:space="0" w:color="auto"/>
      </w:divBdr>
      <w:divsChild>
        <w:div w:id="1263799758">
          <w:marLeft w:val="640"/>
          <w:marRight w:val="0"/>
          <w:marTop w:val="0"/>
          <w:marBottom w:val="0"/>
          <w:divBdr>
            <w:top w:val="none" w:sz="0" w:space="0" w:color="auto"/>
            <w:left w:val="none" w:sz="0" w:space="0" w:color="auto"/>
            <w:bottom w:val="none" w:sz="0" w:space="0" w:color="auto"/>
            <w:right w:val="none" w:sz="0" w:space="0" w:color="auto"/>
          </w:divBdr>
        </w:div>
        <w:div w:id="613361868">
          <w:marLeft w:val="640"/>
          <w:marRight w:val="0"/>
          <w:marTop w:val="0"/>
          <w:marBottom w:val="0"/>
          <w:divBdr>
            <w:top w:val="none" w:sz="0" w:space="0" w:color="auto"/>
            <w:left w:val="none" w:sz="0" w:space="0" w:color="auto"/>
            <w:bottom w:val="none" w:sz="0" w:space="0" w:color="auto"/>
            <w:right w:val="none" w:sz="0" w:space="0" w:color="auto"/>
          </w:divBdr>
        </w:div>
        <w:div w:id="1073897749">
          <w:marLeft w:val="640"/>
          <w:marRight w:val="0"/>
          <w:marTop w:val="0"/>
          <w:marBottom w:val="0"/>
          <w:divBdr>
            <w:top w:val="none" w:sz="0" w:space="0" w:color="auto"/>
            <w:left w:val="none" w:sz="0" w:space="0" w:color="auto"/>
            <w:bottom w:val="none" w:sz="0" w:space="0" w:color="auto"/>
            <w:right w:val="none" w:sz="0" w:space="0" w:color="auto"/>
          </w:divBdr>
        </w:div>
        <w:div w:id="2073573088">
          <w:marLeft w:val="640"/>
          <w:marRight w:val="0"/>
          <w:marTop w:val="0"/>
          <w:marBottom w:val="0"/>
          <w:divBdr>
            <w:top w:val="none" w:sz="0" w:space="0" w:color="auto"/>
            <w:left w:val="none" w:sz="0" w:space="0" w:color="auto"/>
            <w:bottom w:val="none" w:sz="0" w:space="0" w:color="auto"/>
            <w:right w:val="none" w:sz="0" w:space="0" w:color="auto"/>
          </w:divBdr>
        </w:div>
        <w:div w:id="1475412611">
          <w:marLeft w:val="640"/>
          <w:marRight w:val="0"/>
          <w:marTop w:val="0"/>
          <w:marBottom w:val="0"/>
          <w:divBdr>
            <w:top w:val="none" w:sz="0" w:space="0" w:color="auto"/>
            <w:left w:val="none" w:sz="0" w:space="0" w:color="auto"/>
            <w:bottom w:val="none" w:sz="0" w:space="0" w:color="auto"/>
            <w:right w:val="none" w:sz="0" w:space="0" w:color="auto"/>
          </w:divBdr>
        </w:div>
        <w:div w:id="1384595977">
          <w:marLeft w:val="640"/>
          <w:marRight w:val="0"/>
          <w:marTop w:val="0"/>
          <w:marBottom w:val="0"/>
          <w:divBdr>
            <w:top w:val="none" w:sz="0" w:space="0" w:color="auto"/>
            <w:left w:val="none" w:sz="0" w:space="0" w:color="auto"/>
            <w:bottom w:val="none" w:sz="0" w:space="0" w:color="auto"/>
            <w:right w:val="none" w:sz="0" w:space="0" w:color="auto"/>
          </w:divBdr>
        </w:div>
        <w:div w:id="1955400549">
          <w:marLeft w:val="640"/>
          <w:marRight w:val="0"/>
          <w:marTop w:val="0"/>
          <w:marBottom w:val="0"/>
          <w:divBdr>
            <w:top w:val="none" w:sz="0" w:space="0" w:color="auto"/>
            <w:left w:val="none" w:sz="0" w:space="0" w:color="auto"/>
            <w:bottom w:val="none" w:sz="0" w:space="0" w:color="auto"/>
            <w:right w:val="none" w:sz="0" w:space="0" w:color="auto"/>
          </w:divBdr>
        </w:div>
        <w:div w:id="591285363">
          <w:marLeft w:val="640"/>
          <w:marRight w:val="0"/>
          <w:marTop w:val="0"/>
          <w:marBottom w:val="0"/>
          <w:divBdr>
            <w:top w:val="none" w:sz="0" w:space="0" w:color="auto"/>
            <w:left w:val="none" w:sz="0" w:space="0" w:color="auto"/>
            <w:bottom w:val="none" w:sz="0" w:space="0" w:color="auto"/>
            <w:right w:val="none" w:sz="0" w:space="0" w:color="auto"/>
          </w:divBdr>
        </w:div>
        <w:div w:id="1930505885">
          <w:marLeft w:val="640"/>
          <w:marRight w:val="0"/>
          <w:marTop w:val="0"/>
          <w:marBottom w:val="0"/>
          <w:divBdr>
            <w:top w:val="none" w:sz="0" w:space="0" w:color="auto"/>
            <w:left w:val="none" w:sz="0" w:space="0" w:color="auto"/>
            <w:bottom w:val="none" w:sz="0" w:space="0" w:color="auto"/>
            <w:right w:val="none" w:sz="0" w:space="0" w:color="auto"/>
          </w:divBdr>
        </w:div>
        <w:div w:id="1111239533">
          <w:marLeft w:val="640"/>
          <w:marRight w:val="0"/>
          <w:marTop w:val="0"/>
          <w:marBottom w:val="0"/>
          <w:divBdr>
            <w:top w:val="none" w:sz="0" w:space="0" w:color="auto"/>
            <w:left w:val="none" w:sz="0" w:space="0" w:color="auto"/>
            <w:bottom w:val="none" w:sz="0" w:space="0" w:color="auto"/>
            <w:right w:val="none" w:sz="0" w:space="0" w:color="auto"/>
          </w:divBdr>
        </w:div>
        <w:div w:id="407265110">
          <w:marLeft w:val="640"/>
          <w:marRight w:val="0"/>
          <w:marTop w:val="0"/>
          <w:marBottom w:val="0"/>
          <w:divBdr>
            <w:top w:val="none" w:sz="0" w:space="0" w:color="auto"/>
            <w:left w:val="none" w:sz="0" w:space="0" w:color="auto"/>
            <w:bottom w:val="none" w:sz="0" w:space="0" w:color="auto"/>
            <w:right w:val="none" w:sz="0" w:space="0" w:color="auto"/>
          </w:divBdr>
        </w:div>
        <w:div w:id="148400315">
          <w:marLeft w:val="640"/>
          <w:marRight w:val="0"/>
          <w:marTop w:val="0"/>
          <w:marBottom w:val="0"/>
          <w:divBdr>
            <w:top w:val="none" w:sz="0" w:space="0" w:color="auto"/>
            <w:left w:val="none" w:sz="0" w:space="0" w:color="auto"/>
            <w:bottom w:val="none" w:sz="0" w:space="0" w:color="auto"/>
            <w:right w:val="none" w:sz="0" w:space="0" w:color="auto"/>
          </w:divBdr>
        </w:div>
        <w:div w:id="1722362049">
          <w:marLeft w:val="640"/>
          <w:marRight w:val="0"/>
          <w:marTop w:val="0"/>
          <w:marBottom w:val="0"/>
          <w:divBdr>
            <w:top w:val="none" w:sz="0" w:space="0" w:color="auto"/>
            <w:left w:val="none" w:sz="0" w:space="0" w:color="auto"/>
            <w:bottom w:val="none" w:sz="0" w:space="0" w:color="auto"/>
            <w:right w:val="none" w:sz="0" w:space="0" w:color="auto"/>
          </w:divBdr>
        </w:div>
        <w:div w:id="1974941013">
          <w:marLeft w:val="640"/>
          <w:marRight w:val="0"/>
          <w:marTop w:val="0"/>
          <w:marBottom w:val="0"/>
          <w:divBdr>
            <w:top w:val="none" w:sz="0" w:space="0" w:color="auto"/>
            <w:left w:val="none" w:sz="0" w:space="0" w:color="auto"/>
            <w:bottom w:val="none" w:sz="0" w:space="0" w:color="auto"/>
            <w:right w:val="none" w:sz="0" w:space="0" w:color="auto"/>
          </w:divBdr>
        </w:div>
        <w:div w:id="390421355">
          <w:marLeft w:val="640"/>
          <w:marRight w:val="0"/>
          <w:marTop w:val="0"/>
          <w:marBottom w:val="0"/>
          <w:divBdr>
            <w:top w:val="none" w:sz="0" w:space="0" w:color="auto"/>
            <w:left w:val="none" w:sz="0" w:space="0" w:color="auto"/>
            <w:bottom w:val="none" w:sz="0" w:space="0" w:color="auto"/>
            <w:right w:val="none" w:sz="0" w:space="0" w:color="auto"/>
          </w:divBdr>
        </w:div>
        <w:div w:id="1187258593">
          <w:marLeft w:val="640"/>
          <w:marRight w:val="0"/>
          <w:marTop w:val="0"/>
          <w:marBottom w:val="0"/>
          <w:divBdr>
            <w:top w:val="none" w:sz="0" w:space="0" w:color="auto"/>
            <w:left w:val="none" w:sz="0" w:space="0" w:color="auto"/>
            <w:bottom w:val="none" w:sz="0" w:space="0" w:color="auto"/>
            <w:right w:val="none" w:sz="0" w:space="0" w:color="auto"/>
          </w:divBdr>
        </w:div>
        <w:div w:id="1770735953">
          <w:marLeft w:val="640"/>
          <w:marRight w:val="0"/>
          <w:marTop w:val="0"/>
          <w:marBottom w:val="0"/>
          <w:divBdr>
            <w:top w:val="none" w:sz="0" w:space="0" w:color="auto"/>
            <w:left w:val="none" w:sz="0" w:space="0" w:color="auto"/>
            <w:bottom w:val="none" w:sz="0" w:space="0" w:color="auto"/>
            <w:right w:val="none" w:sz="0" w:space="0" w:color="auto"/>
          </w:divBdr>
        </w:div>
        <w:div w:id="1241211549">
          <w:marLeft w:val="640"/>
          <w:marRight w:val="0"/>
          <w:marTop w:val="0"/>
          <w:marBottom w:val="0"/>
          <w:divBdr>
            <w:top w:val="none" w:sz="0" w:space="0" w:color="auto"/>
            <w:left w:val="none" w:sz="0" w:space="0" w:color="auto"/>
            <w:bottom w:val="none" w:sz="0" w:space="0" w:color="auto"/>
            <w:right w:val="none" w:sz="0" w:space="0" w:color="auto"/>
          </w:divBdr>
        </w:div>
        <w:div w:id="1264798923">
          <w:marLeft w:val="640"/>
          <w:marRight w:val="0"/>
          <w:marTop w:val="0"/>
          <w:marBottom w:val="0"/>
          <w:divBdr>
            <w:top w:val="none" w:sz="0" w:space="0" w:color="auto"/>
            <w:left w:val="none" w:sz="0" w:space="0" w:color="auto"/>
            <w:bottom w:val="none" w:sz="0" w:space="0" w:color="auto"/>
            <w:right w:val="none" w:sz="0" w:space="0" w:color="auto"/>
          </w:divBdr>
        </w:div>
        <w:div w:id="966351998">
          <w:marLeft w:val="640"/>
          <w:marRight w:val="0"/>
          <w:marTop w:val="0"/>
          <w:marBottom w:val="0"/>
          <w:divBdr>
            <w:top w:val="none" w:sz="0" w:space="0" w:color="auto"/>
            <w:left w:val="none" w:sz="0" w:space="0" w:color="auto"/>
            <w:bottom w:val="none" w:sz="0" w:space="0" w:color="auto"/>
            <w:right w:val="none" w:sz="0" w:space="0" w:color="auto"/>
          </w:divBdr>
        </w:div>
        <w:div w:id="1977292147">
          <w:marLeft w:val="640"/>
          <w:marRight w:val="0"/>
          <w:marTop w:val="0"/>
          <w:marBottom w:val="0"/>
          <w:divBdr>
            <w:top w:val="none" w:sz="0" w:space="0" w:color="auto"/>
            <w:left w:val="none" w:sz="0" w:space="0" w:color="auto"/>
            <w:bottom w:val="none" w:sz="0" w:space="0" w:color="auto"/>
            <w:right w:val="none" w:sz="0" w:space="0" w:color="auto"/>
          </w:divBdr>
        </w:div>
        <w:div w:id="1624267343">
          <w:marLeft w:val="640"/>
          <w:marRight w:val="0"/>
          <w:marTop w:val="0"/>
          <w:marBottom w:val="0"/>
          <w:divBdr>
            <w:top w:val="none" w:sz="0" w:space="0" w:color="auto"/>
            <w:left w:val="none" w:sz="0" w:space="0" w:color="auto"/>
            <w:bottom w:val="none" w:sz="0" w:space="0" w:color="auto"/>
            <w:right w:val="none" w:sz="0" w:space="0" w:color="auto"/>
          </w:divBdr>
        </w:div>
        <w:div w:id="504171920">
          <w:marLeft w:val="640"/>
          <w:marRight w:val="0"/>
          <w:marTop w:val="0"/>
          <w:marBottom w:val="0"/>
          <w:divBdr>
            <w:top w:val="none" w:sz="0" w:space="0" w:color="auto"/>
            <w:left w:val="none" w:sz="0" w:space="0" w:color="auto"/>
            <w:bottom w:val="none" w:sz="0" w:space="0" w:color="auto"/>
            <w:right w:val="none" w:sz="0" w:space="0" w:color="auto"/>
          </w:divBdr>
        </w:div>
        <w:div w:id="1383941360">
          <w:marLeft w:val="640"/>
          <w:marRight w:val="0"/>
          <w:marTop w:val="0"/>
          <w:marBottom w:val="0"/>
          <w:divBdr>
            <w:top w:val="none" w:sz="0" w:space="0" w:color="auto"/>
            <w:left w:val="none" w:sz="0" w:space="0" w:color="auto"/>
            <w:bottom w:val="none" w:sz="0" w:space="0" w:color="auto"/>
            <w:right w:val="none" w:sz="0" w:space="0" w:color="auto"/>
          </w:divBdr>
        </w:div>
        <w:div w:id="1207645615">
          <w:marLeft w:val="640"/>
          <w:marRight w:val="0"/>
          <w:marTop w:val="0"/>
          <w:marBottom w:val="0"/>
          <w:divBdr>
            <w:top w:val="none" w:sz="0" w:space="0" w:color="auto"/>
            <w:left w:val="none" w:sz="0" w:space="0" w:color="auto"/>
            <w:bottom w:val="none" w:sz="0" w:space="0" w:color="auto"/>
            <w:right w:val="none" w:sz="0" w:space="0" w:color="auto"/>
          </w:divBdr>
        </w:div>
        <w:div w:id="233588989">
          <w:marLeft w:val="640"/>
          <w:marRight w:val="0"/>
          <w:marTop w:val="0"/>
          <w:marBottom w:val="0"/>
          <w:divBdr>
            <w:top w:val="none" w:sz="0" w:space="0" w:color="auto"/>
            <w:left w:val="none" w:sz="0" w:space="0" w:color="auto"/>
            <w:bottom w:val="none" w:sz="0" w:space="0" w:color="auto"/>
            <w:right w:val="none" w:sz="0" w:space="0" w:color="auto"/>
          </w:divBdr>
        </w:div>
        <w:div w:id="903442744">
          <w:marLeft w:val="640"/>
          <w:marRight w:val="0"/>
          <w:marTop w:val="0"/>
          <w:marBottom w:val="0"/>
          <w:divBdr>
            <w:top w:val="none" w:sz="0" w:space="0" w:color="auto"/>
            <w:left w:val="none" w:sz="0" w:space="0" w:color="auto"/>
            <w:bottom w:val="none" w:sz="0" w:space="0" w:color="auto"/>
            <w:right w:val="none" w:sz="0" w:space="0" w:color="auto"/>
          </w:divBdr>
        </w:div>
        <w:div w:id="200559881">
          <w:marLeft w:val="640"/>
          <w:marRight w:val="0"/>
          <w:marTop w:val="0"/>
          <w:marBottom w:val="0"/>
          <w:divBdr>
            <w:top w:val="none" w:sz="0" w:space="0" w:color="auto"/>
            <w:left w:val="none" w:sz="0" w:space="0" w:color="auto"/>
            <w:bottom w:val="none" w:sz="0" w:space="0" w:color="auto"/>
            <w:right w:val="none" w:sz="0" w:space="0" w:color="auto"/>
          </w:divBdr>
        </w:div>
        <w:div w:id="1580171172">
          <w:marLeft w:val="640"/>
          <w:marRight w:val="0"/>
          <w:marTop w:val="0"/>
          <w:marBottom w:val="0"/>
          <w:divBdr>
            <w:top w:val="none" w:sz="0" w:space="0" w:color="auto"/>
            <w:left w:val="none" w:sz="0" w:space="0" w:color="auto"/>
            <w:bottom w:val="none" w:sz="0" w:space="0" w:color="auto"/>
            <w:right w:val="none" w:sz="0" w:space="0" w:color="auto"/>
          </w:divBdr>
        </w:div>
        <w:div w:id="1467242604">
          <w:marLeft w:val="640"/>
          <w:marRight w:val="0"/>
          <w:marTop w:val="0"/>
          <w:marBottom w:val="0"/>
          <w:divBdr>
            <w:top w:val="none" w:sz="0" w:space="0" w:color="auto"/>
            <w:left w:val="none" w:sz="0" w:space="0" w:color="auto"/>
            <w:bottom w:val="none" w:sz="0" w:space="0" w:color="auto"/>
            <w:right w:val="none" w:sz="0" w:space="0" w:color="auto"/>
          </w:divBdr>
        </w:div>
        <w:div w:id="1523282215">
          <w:marLeft w:val="640"/>
          <w:marRight w:val="0"/>
          <w:marTop w:val="0"/>
          <w:marBottom w:val="0"/>
          <w:divBdr>
            <w:top w:val="none" w:sz="0" w:space="0" w:color="auto"/>
            <w:left w:val="none" w:sz="0" w:space="0" w:color="auto"/>
            <w:bottom w:val="none" w:sz="0" w:space="0" w:color="auto"/>
            <w:right w:val="none" w:sz="0" w:space="0" w:color="auto"/>
          </w:divBdr>
        </w:div>
        <w:div w:id="201747576">
          <w:marLeft w:val="640"/>
          <w:marRight w:val="0"/>
          <w:marTop w:val="0"/>
          <w:marBottom w:val="0"/>
          <w:divBdr>
            <w:top w:val="none" w:sz="0" w:space="0" w:color="auto"/>
            <w:left w:val="none" w:sz="0" w:space="0" w:color="auto"/>
            <w:bottom w:val="none" w:sz="0" w:space="0" w:color="auto"/>
            <w:right w:val="none" w:sz="0" w:space="0" w:color="auto"/>
          </w:divBdr>
        </w:div>
        <w:div w:id="1929919784">
          <w:marLeft w:val="640"/>
          <w:marRight w:val="0"/>
          <w:marTop w:val="0"/>
          <w:marBottom w:val="0"/>
          <w:divBdr>
            <w:top w:val="none" w:sz="0" w:space="0" w:color="auto"/>
            <w:left w:val="none" w:sz="0" w:space="0" w:color="auto"/>
            <w:bottom w:val="none" w:sz="0" w:space="0" w:color="auto"/>
            <w:right w:val="none" w:sz="0" w:space="0" w:color="auto"/>
          </w:divBdr>
        </w:div>
        <w:div w:id="1247425802">
          <w:marLeft w:val="640"/>
          <w:marRight w:val="0"/>
          <w:marTop w:val="0"/>
          <w:marBottom w:val="0"/>
          <w:divBdr>
            <w:top w:val="none" w:sz="0" w:space="0" w:color="auto"/>
            <w:left w:val="none" w:sz="0" w:space="0" w:color="auto"/>
            <w:bottom w:val="none" w:sz="0" w:space="0" w:color="auto"/>
            <w:right w:val="none" w:sz="0" w:space="0" w:color="auto"/>
          </w:divBdr>
        </w:div>
        <w:div w:id="1499885829">
          <w:marLeft w:val="64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glossaryDocument" Target="glossary/document.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Obecné"/>
          <w:gallery w:val="placeholder"/>
        </w:category>
        <w:types>
          <w:type w:val="bbPlcHdr"/>
        </w:types>
        <w:behaviors>
          <w:behavior w:val="content"/>
        </w:behaviors>
        <w:guid w:val="{B53B9A2A-95DA-411E-A767-84D0FA8F347E}"/>
      </w:docPartPr>
      <w:docPartBody>
        <w:p w:rsidR="007B0DC9" w:rsidRDefault="002A5FCA">
          <w:r w:rsidRPr="00AC6023">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A5FCA"/>
    <w:rsid w:val="00134C16"/>
    <w:rsid w:val="002A5FCA"/>
    <w:rsid w:val="003366C6"/>
    <w:rsid w:val="0059748A"/>
    <w:rsid w:val="0078547E"/>
    <w:rsid w:val="007B0DC9"/>
    <w:rsid w:val="00A603C7"/>
    <w:rsid w:val="00A65596"/>
    <w:rsid w:val="00A903F5"/>
    <w:rsid w:val="00C54473"/>
    <w:rsid w:val="00C80E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903F5"/>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9748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5EF0430-0E0B-4C31-A011-2CAC0A7C9EEE}">
  <we:reference id="wa104382081" version="1.55.1.0" store="cs-CZ" storeType="OMEX"/>
  <we:alternateReferences>
    <we:reference id="wa104382081" version="1.55.1.0" store="wa104382081" storeType="OMEX"/>
  </we:alternateReferences>
  <we:properties>
    <we:property name="MENDELEY_CITATIONS" value="[{&quot;citationID&quot;:&quot;MENDELEY_CITATION_837864d4-b786-4548-bda8-45b4b3aa9b63&quot;,&quot;properties&quot;:{&quot;noteIndex&quot;:0},&quot;isEdited&quot;:false,&quot;manualOverride&quot;:{&quot;isManuallyOverridden&quot;:false,&quot;citeprocText&quot;:&quot;(1,2)&quot;,&quot;manualOverrideText&quot;:&quot;&quot;},&quot;citationTag&quot;:&quot;MENDELEY_CITATION_v3_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&quot;,&quot;citationItems&quot;:[{&quot;id&quot;:&quot;3e6241fd-ead5-3b62-8449-06e2fb3c7302&quot;,&quot;itemData&quot;:{&quot;type&quot;:&quot;article-journal&quot;,&quot;id&quot;:&quot;3e6241fd-ead5-3b62-8449-06e2fb3c7302&quot;,&quot;title&quot;:&quot;Forensic psychiatry: contemporary scope, challenges and controversies&quot;,&quot;author&quot;:[{&quot;family&quot;:&quot;ARBOLEDA-FLÓREZ&quot;,&quot;given&quot;:&quot;JULIO&quot;,&quot;parse-names&quot;:false,&quot;dropping-particle&quot;:&quot;&quot;,&quot;non-dropping-particle&quot;:&quot;&quot;}],&quot;container-title&quot;:&quot;World Psychiatry&quot;,&quot;accessed&quot;:{&quot;date-parts&quot;:[[2023,7,4]]},&quot;ISSN&quot;:&quot;1723-8617&quot;,&quot;PMID&quot;:&quot;16946941&quot;,&quot;URL&quot;:&quot;/pmc/articles/PMC1525122/&quot;,&quot;issued&quot;:{&quot;date-parts&quot;:[[2006,6]]},&quot;page&quot;:&quot;87&quot;,&quot;abstract&quot;:&quot;Forensic psychiatry is the branch of psychiatry that deals with issues arising in the interface between psychiatry and the law, and with the flow of mentally disordered offenders along a continuum of social systems. Modern forensic psychiatry has benefited from four key developments: the evolution in the understanding and appreciation of the relationship between mental illness and criminality; the evolution of the legal tests to define legal insanity; the new methodologies for the treatment of mental conditions providing alternatives to custodial care; and the changes in attitudes and perceptions of mental illness among the public. This paper reviews the current scope of forensic psychiatry and the ethical dilemmas that this subspecialty is facing worldwide.&quot;,&quot;publisher&quot;:&quot;World Psychiatric Association&quot;,&quot;issue&quot;:&quot;2&quot;,&quot;volume&quot;:&quot;5&quot;,&quot;container-title-short&quot;:&quot;&quot;},&quot;isTemporary&quot;:false},{&quot;id&quot;:&quot;828c2a4f-1780-350b-a452-6be0761aaca4&quot;,&quot;itemData&quot;:{&quot;type&quot;:&quot;article&quot;,&quot;id&quot;:&quot;828c2a4f-1780-350b-a452-6be0761aaca4&quot;,&quot;title&quot;:&quot;Placement and treatment of mentally ill offenders - Basic concepts and service provision in European Union Member States&quot;,&quot;author&quot;:[{&quot;family&quot;:&quot;Salize&quot;,&quot;given&quot;:&quot;J.H.&quot;,&quot;parse-names&quot;:false,&quot;dropping-particle&quot;:&quot;&quot;,&quot;non-dropping-particle&quot;:&quot;&quot;}],&quot;container-title&quot;:&quot;Psychiatrische Praxis&quot;,&quot;container-title-short&quot;:&quot;Psychiatr Prax&quot;,&quot;ISBN&quot;:&quot;0303-4259&quot;,&quot;URL&quot;:&quot;http://ovidsp.ovid.com/ovidweb.cgi?T=JS&amp;PAGE=reference&amp;D=emed11&amp;NEWS=N&amp;AN=350144733&quot;,&quot;issued&quot;:{&quot;date-parts&quot;:[[2007]]},&quot;page&quot;:&quot;388-394&quot;,&quot;abstract&quot;:&quot;Objective: Internationally, there is a variety of approaches and concepts for placing and treating mentally disordered offenders in forensic-psychiatric care. European overviews are missing. Major indicators have not been standardized yet, which is a serious obstacle for cross-boundary comparisons. Methods: Basic concepts, legal frameworks, service provision and prevalences in forensic care of 15 European Union Member States were assessed by an expert evaluation. Administrative data was compared and conclusions for a possible harmonization of approaches were drawn. Results: The placement and treatment of mentally disordered offenders in the European Union Member States is characterized by a considerable variety of concepts and practice routines. National health reporting standards and the quality of available administrative data is poor. On the basis of available information, models of good practice are hard to choose. Conclusions: National and cross-boundary research should be intensified. Defining European quality and training standards in forensic psychiatry seems to be an activity to be started on a short term basis. © Georg Thieme Verlag KG Stuttgart.&quot;,&quot;issue&quot;:&quot;8&quot;,&quot;volume&quot;:&quot;34&quot;},&quot;isTemporary&quot;:false}]},{&quot;citationID&quot;:&quot;MENDELEY_CITATION_78ac3b60-2769-4919-b4f9-2cd96ebf3209&quot;,&quot;properties&quot;:{&quot;noteIndex&quot;:0},&quot;isEdited&quot;:false,&quot;manualOverride&quot;:{&quot;isManuallyOverridden&quot;:false,&quot;citeprocText&quot;:&quot;(3–5)&quot;,&quot;manualOverrideText&quot;:&quot;&quot;},&quot;citationTag&quot;:&quot;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&quot;,&quot;citationItems&quot;:[{&quot;id&quot;:&quot;19a21a27-8a67-3a11-a047-383c943c0a04&quot;,&quot;itemData&quot;:{&quot;type&quot;:&quot;article-journal&quot;,&quot;id&quot;:&quot;19a21a27-8a67-3a11-a047-383c943c0a04&quot;,&quot;title&quot;:&quot;Inpatient forensic-psychiatric care: Legal frameworks and service provision in three European countries&quot;,&quot;author&quot;:[{&quot;family&quot;:&quot;Edworthy&quot;,&quot;given&quot;:&quot;Rachel&quot;,&quot;parse-names&quot;:false,&quot;dropping-particle&quot;:&quot;&quot;,&quot;non-dropping-particle&quot;:&quot;&quot;},{&quot;family&quot;:&quot;Sampson&quot;,&quot;given&quot;:&quot;Stephanie&quot;,&quot;parse-names&quot;:false,&quot;dropping-particle&quot;:&quot;&quot;,&quot;non-dropping-particle&quot;:&quot;&quot;},{&quot;family&quot;:&quot;Völlm&quot;,&quot;given&quot;:&quot;Birgit&quot;,&quot;parse-names&quot;:false,&quot;dropping-particle&quot;:&quot;&quot;,&quot;non-dropping-particle&quot;:&quot;&quot;}],&quot;container-title&quot;:&quot;International Journal of Law and Psychiatry&quot;,&quot;container-title-short&quot;:&quot;Int J Law Psychiatry&quot;,&quot;accessed&quot;:{&quot;date-parts&quot;:[[2018,9,13]]},&quot;DOI&quot;:&quot;10.1016/j.ijlp.2016.02.027&quot;,&quot;ISSN&quot;:&quot;01602527&quot;,&quot;URL&quot;:&quot;http://linkinghub.elsevier.com/retrieve/pii/S0160252716300401&quot;,&quot;issued&quot;:{&quot;date-parts&quot;:[[2016,7]]},&quot;page&quot;:&quot;18-27&quot;,&quot;volume&quot;:&quot;47&quot;},&quot;isTemporary&quot;:false},{&quot;id&quot;:&quot;b4fa5ce9-cd1d-32ec-b60a-f6ad7fd6fa7c&quot;,&quot;itemData&quot;:{&quot;type&quot;:&quot;article-journal&quot;,&quot;id&quot;:&quot;b4fa5ce9-cd1d-32ec-b60a-f6ad7fd6fa7c&quot;,&quot;title&quot;:&quot;Long-Term Forensic Mental Health Services: An Exploratory Comparison of 18 European Countries&quot;,&quot;author&quot;:[{&quot;family&quot;:&quot;Sampson&quot;,&quot;given&quot;:&quot;Stephanie&quot;,&quot;parse-names&quot;:false,&quot;dropping-particle&quot;:&quot;&quot;,&quot;non-dropping-particle&quot;:&quot;&quot;},{&quot;family&quot;:&quot;Edworthy&quot;,&quot;given&quot;:&quot;Rachel&quot;,&quot;parse-names&quot;:false,&quot;dropping-particle&quot;:&quot;&quot;,&quot;non-dropping-particle&quot;:&quot;&quot;},{&quot;family&quot;:&quot;Völlm&quot;,&quot;given&quot;:&quot;Birgit&quot;,&quot;parse-names&quot;:false,&quot;dropping-particle&quot;:&quot;&quot;,&quot;non-dropping-particle&quot;:&quot;&quot;},{&quot;family&quot;:&quot;Bulten&quot;,&quot;given&quot;:&quot;Erik&quot;,&quot;parse-names&quot;:false,&quot;dropping-particle&quot;:&quot;&quot;,&quot;non-dropping-particle&quot;:&quot;&quot;}],&quot;container-title&quot;:&quot;International Journal of Forensic Mental Health&quot;,&quot;container-title-short&quot;:&quot;Int J Forensic Ment Health&quot;,&quot;accessed&quot;:{&quot;date-parts&quot;:[[2021,5,4]]},&quot;DOI&quot;:&quot;10.1080/14999013.2016.1221484&quot;,&quot;ISSN&quot;:&quot;19329903&quot;,&quot;issued&quot;:{&quot;date-parts&quot;:[[2016,10,1]]},&quot;page&quot;:&quot;333-351&quot;,&quot;abstract&quot;:&quot;The objective of this study was to explore current provisions within forensic mental health inpatient services for people who require longer-term care within Europe. We used a structured questionnaire and follow-up semi-structured interviews with experts in forensic psychiatry in 18 European countries. All experts interviewed acknowledged the issue of ‘long-stay’ in forensic psychiatry with patient characteristics including chronic mental disorder, treatment-resistance and violent behavior. Formal and informal definitions of ‘long-stay’ varied widely between countries. Eight experts stated that long-stay services are currently available in their country. Of the countries without long-stay services, five experts expressed a need develop them. Improved quality of life and promotion of wellbeing were emphasized as the fundamental treatment philosophy. Even without an agreed definition of ‘long-stay’, it is clear that a proportion of mentally disordered offenders (MDOs) are ‘stuck’ in ‘the system’. Experts shared common concerns in terms of political pressures to contain dangerous MDOs for ensuring public safety as well as ethical debates regarding long-term forensic mental health care. Further research is required to promote dialogue between and within countries to address the balance of patient' rights and public safety, and to produce longitudinal and economic analyses of existing long-stay forensic service provisions.&quot;,&quot;publisher&quot;:&quot;Routledge&quot;,&quot;issue&quot;:&quot;4&quot;,&quot;volume&quot;:&quot;15&quot;},&quot;isTemporary&quot;:false},{&quot;id&quot;:&quot;085db342-a68c-38d2-8552-dea41155e46f&quot;,&quot;itemData&quot;:{&quot;type&quot;:&quot;article-journal&quot;,&quot;id&quot;:&quot;085db342-a68c-38d2-8552-dea41155e46f&quot;,&quot;title&quot;:&quot;Long-stay in high and medium secure forensic psychiatric care – Prevalence, patient characteristics and pathways in England&quot;,&quot;author&quot;:[{&quot;family&quot;:&quot;Edworthy&quot;,&quot;given&quot;:&quot;R&quot;,&quot;parse-names&quot;:false,&quot;dropping-particle&quot;:&quot;&quot;,&quot;non-dropping-particle&quot;:&quot;&quot;},{&quot;family&quot;:&quot;Vollm&quot;,&quot;given&quot;:&quot;B.&quot;,&quot;parse-names&quot;:false,&quot;dropping-particle&quot;:&quot;&quot;,&quot;non-dropping-particle&quot;:&quot;&quot;}],&quot;container-title&quot;:&quot;European Psychiatry&quot;,&quot;accessed&quot;:{&quot;date-parts&quot;:[[2020,10,13]]},&quot;DOI&quot;:&quot;10.1016/j.eurpsy.2016.01.385&quot;,&quot;ISSN&quot;:&quot;0924-9338&quot;,&quot;URL&quot;:&quot;https://www.cambridge.org/core/journals/european-psychiatry/article/longstay-in-high-and-medium-secure-forensic-psychiatric-care-prevalence-patient-characteristics-and-pathways-in-england/451433CF7E56CDEAE6695926A505FF5E&quot;,&quot;issued&quot;:{&quot;date-parts&quot;:[[2016]]},&quot;page&quot;:&quot;S180-S180&quot;,&quot;abstract&quot;:&quot;Introduction Forensic psychiatric services are costly and highly restrictive for patients. Clinical experience and the limited research available indicate some patients stay for too long in these settings. A proportion of patients may, however, require long-term (potentially life-long) secure forensic psychiatric care but their needs may not be met by existing service provision designed for faster throughput. Objectives We conducted a national, multi-centre, cross sectional study exploring the prevalence of long-stay and characteristics of long-stayers in high and medium secure forensic psychiatric care in England. Aims (1) Estimate the prevalence of long-stay in secure settings in England (length of stay over 5 years in medium secure care or 10 years in high secure care); (2) describe the characteristics, needs and care pathways of long-stay patients. Develop recommendations following the exploration of international models for this patient group. Methods We employed a mixed-methods approach including the analysis of administrative data, case file reviews, patient interviews, consultant questionnaires, interviews with clinicians and commissioners and a Delphi survey. Results Twenty-five percent (n = 401) of our sample were experiencing long-stay. This patient group has a heterogeneous set of characteristics and needs relating to their diagnosis, offending history, risk and therapeutic need and have experienced a variety of care pathways through secure care. Conclusions We found a greater number of long-stay patients than originally estimated with a set of characteristics and needs that are arguably different to that of the general forensic population, therefore calling for a specific care pathway and service provision for this patient group with a greater focus on autonomy and quality of life.&quot;,&quot;issue&quot;:&quot;S1&quot;,&quot;volume&quot;:&quot;33&quot;,&quot;container-title-short&quot;:&quot;&quot;},&quot;isTemporary&quot;:false}]},{&quot;citationID&quot;:&quot;MENDELEY_CITATION_26c12ebf-dd5d-4423-bb11-b8d04d77a361&quot;,&quot;properties&quot;:{&quot;noteIndex&quot;:0},&quot;isEdited&quot;:false,&quot;manualOverride&quot;:{&quot;isManuallyOverridden&quot;:false,&quot;citeprocText&quot;:&quot;(2,6)&quot;,&quot;manualOverrideText&quot;:&quot;&quot;},&quot;citationTag&quot;:&quot;MENDELEY_CITATION_v3_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&quot;,&quot;citationItems&quot;:[{&quot;id&quot;:&quot;828c2a4f-1780-350b-a452-6be0761aaca4&quot;,&quot;itemData&quot;:{&quot;type&quot;:&quot;article&quot;,&quot;id&quot;:&quot;828c2a4f-1780-350b-a452-6be0761aaca4&quot;,&quot;title&quot;:&quot;Placement and treatment of mentally ill offenders - Basic concepts and service provision in European Union Member States&quot;,&quot;author&quot;:[{&quot;family&quot;:&quot;Salize&quot;,&quot;given&quot;:&quot;J.H.&quot;,&quot;parse-names&quot;:false,&quot;dropping-particle&quot;:&quot;&quot;,&quot;non-dropping-particle&quot;:&quot;&quot;}],&quot;container-title&quot;:&quot;Psychiatrische Praxis&quot;,&quot;container-title-short&quot;:&quot;Psychiatr Prax&quot;,&quot;ISBN&quot;:&quot;0303-4259&quot;,&quot;URL&quot;:&quot;http://ovidsp.ovid.com/ovidweb.cgi?T=JS&amp;PAGE=reference&amp;D=emed11&amp;NEWS=N&amp;AN=350144733&quot;,&quot;issued&quot;:{&quot;date-parts&quot;:[[2007]]},&quot;page&quot;:&quot;388-394&quot;,&quot;abstract&quot;:&quot;Objective: Internationally, there is a variety of approaches and concepts for placing and treating mentally disordered offenders in forensic-psychiatric care. European overviews are missing. Major indicators have not been standardized yet, which is a serious obstacle for cross-boundary comparisons. Methods: Basic concepts, legal frameworks, service provision and prevalences in forensic care of 15 European Union Member States were assessed by an expert evaluation. Administrative data was compared and conclusions for a possible harmonization of approaches were drawn. Results: The placement and treatment of mentally disordered offenders in the European Union Member States is characterized by a considerable variety of concepts and practice routines. National health reporting standards and the quality of available administrative data is poor. On the basis of available information, models of good practice are hard to choose. Conclusions: National and cross-boundary research should be intensified. Defining European quality and training standards in forensic psychiatry seems to be an activity to be started on a short term basis. © Georg Thieme Verlag KG Stuttgart.&quot;,&quot;issue&quot;:&quot;8&quot;,&quot;volume&quot;:&quot;34&quot;},&quot;isTemporary&quot;:false},{&quot;id&quot;:&quot;4223031f-c1a9-3e07-965d-4a0487fa9889&quot;,&quot;itemData&quot;:{&quot;type&quot;:&quot;article-journal&quot;,&quot;id&quot;:&quot;4223031f-c1a9-3e07-965d-4a0487fa9889&quot;,&quot;title&quot;:&quot;Forensic Treatment Services in the Czech Republic: Current State and Future Challenges&quot;,&quot;author&quot;:[{&quot;family&quot;:&quot;Páv&quot;,&quot;given&quot;:&quot;Marek&quot;,&quot;parse-names&quot;:false,&quot;dropping-particle&quot;:&quot;&quot;,&quot;non-dropping-particle&quot;:&quot;&quot;},{&quot;family&quot;:&quot;Skřivánková&quot;,&quot;given&quot;:&quot;Petra&quot;,&quot;parse-names&quot;:false,&quot;dropping-particle&quot;:&quot;&quot;,&quot;non-dropping-particle&quot;:&quot;&quot;},{&quot;family&quot;:&quot;Wiseman&quot;,&quot;given&quot;:&quot;Chantelle&quot;,&quot;parse-names&quot;:false,&quot;dropping-particle&quot;:&quot;&quot;,&quot;non-dropping-particle&quot;:&quot;&quot;},{&quot;family&quot;:&quot;Vňuková&quot;,&quot;given&quot;:&quot;Martina&quot;,&quot;parse-names&quot;:false,&quot;dropping-particle&quot;:&quot;&quot;,&quot;non-dropping-particle&quot;:&quot;&quot;},{&quot;family&quot;:&quot;Blatníková&quot;,&quot;given&quot;:&quot;Šárka&quot;,&quot;parse-names&quot;:false,&quot;dropping-particle&quot;:&quot;&quot;,&quot;non-dropping-particle&quot;:&quot;&quot;},{&quot;family&quot;:&quot;Hollý&quot;,&quot;given&quot;:&quot;Martin&quot;,&quot;parse-names&quot;:false,&quot;dropping-particle&quot;:&quot;&quot;,&quot;non-dropping-particle&quot;:&quot;&quot;}],&quot;container-title&quot;:&quot;International Journal of Forensic Mental Health&quot;,&quot;container-title-short&quot;:&quot;Int J Forensic Ment Health&quot;,&quot;accessed&quot;:{&quot;date-parts&quot;:[[2021,7,7]]},&quot;DOI&quot;:&quot;10.1080/14999013.2020.1732505&quot;,&quot;ISSN&quot;:&quot;19329903&quot;,&quot;URL&quot;:&quot;https://www.tandfonline.com/doi/abs/10.1080/14999013.2020.1732505&quot;,&quot;issued&quot;:{&quot;date-parts&quot;:[[2020,7,2]]},&quot;page&quot;:&quot;269-282&quot;,&quot;abstract&quot;:&quot;In the Czech Republic, Forensic Treatment (FT) services consist of inpatient protective treatment (PT), outpatients treatment and secure detention (SD). Currently, there are 13 facilities providing inpatient PT; 386 clinics providing outpatient treatment and 2 SD. 950 patients receive inpatient and 2,300 outpatient treatment. 85 patients are currently in SD. Czech psychiatric care reform aims to separate the inpatient care from the rest of psychiatric care as well as create Protective Multidisciplinary Teams and services for minority populations. The whole system of care needs to implement risk assessment and adjust recovery management plans to indicated risks.&quot;,&quot;publisher&quot;:&quot;Routledge&quot;,&quot;issue&quot;:&quot;3&quot;,&quot;volume&quot;:&quot;19&quot;},&quot;isTemporary&quot;:false}]},{&quot;citationID&quot;:&quot;MENDELEY_CITATION_5155afe0-cdbe-4c40-b3bf-0fee42a37c96&quot;,&quot;properties&quot;:{&quot;noteIndex&quot;:0},&quot;isEdited&quot;:false,&quot;manualOverride&quot;:{&quot;isManuallyOverridden&quot;:false,&quot;citeprocText&quot;:&quot;(7)&quot;,&quot;manualOverrideText&quot;:&quot;&quot;},&quot;citationTag&quot;:&quot;MENDELEY_CITATION_v3_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&quot;,&quot;citationItems&quot;:[{&quot;id&quot;:&quot;c8ac267a-040e-3cb2-ab1b-946ffde14c09&quot;,&quot;itemData&quot;:{&quot;type&quot;:&quot;article&quot;,&quot;id&quot;:&quot;c8ac267a-040e-3cb2-ab1b-946ffde14c09&quot;,&quot;title&quot;:&quot;Modern forensic psychiatric hospital design: Clinical, legal and structural aspects&quot;,&quot;author&quot;:[{&quot;family&quot;:&quot;Seppänen&quot;,&quot;given&quot;:&quot;Allan&quot;,&quot;parse-names&quot;:false,&quot;dropping-particle&quot;:&quot;&quot;,&quot;non-dropping-particle&quot;:&quot;&quot;},{&quot;family&quot;:&quot;Törmänen&quot;,&quot;given&quot;:&quot;Iida&quot;,&quot;parse-names&quot;:false,&quot;dropping-particle&quot;:&quot;&quot;,&quot;non-dropping-particle&quot;:&quot;&quot;},{&quot;family&quot;:&quot;Shaw&quot;,&quot;given&quot;:&quot;Christopher&quot;,&quot;parse-names&quot;:false,&quot;dropping-particle&quot;:&quot;&quot;,&quot;non-dropping-particle&quot;:&quot;&quot;},{&quot;family&quot;:&quot;Kennedy&quot;,&quot;given&quot;:&quot;Harry&quot;,&quot;parse-names&quot;:false,&quot;dropping-particle&quot;:&quot;&quot;,&quot;non-dropping-particle&quot;:&quot;&quot;}],&quot;container-title&quot;:&quot;International Journal of Mental Health Systems&quot;,&quot;container-title-short&quot;:&quot;Int J Ment Health Syst&quot;,&quot;accessed&quot;:{&quot;date-parts&quot;:[[2021,5,17]]},&quot;DOI&quot;:&quot;10.1186/s13033-018-0238-7&quot;,&quot;ISSN&quot;:&quot;17524458&quot;,&quot;URL&quot;:&quot;https://link.springer.com/articles/10.1186/s13033-018-0238-7&quot;,&quot;issued&quot;:{&quot;date-parts&quot;:[[2018,10,20]]},&quot;page&quot;:&quot;1-12&quot;,&quot;abstract&quot;:&quot;Forensic psychiatric care must be provided within the least restrictive setting possible, whilst simultaneously maintaining appropriate levels of security. This presents particular challenges for the design of forensic psychiatric hospitals, which are required to provide both a therapeutic and a safe material environment, often for extended periods of treatment and rehabilitation. By taking into consideration variable trends in psychiatric service provision and myriad clinical, legal and ethical issues, interdisciplinary forensic facility design teams are at the very forefront in implementing the latest developments in medical architecture. Also, although there are significant differences in how forensic psychiatric services are organized around the world, the underlying clinical challenges and increasingly research-based treatment principles are similar worldwide; it is therefore becoming less acceptable to operate and develop national forensic services without reference to international standards. Accordingly, we here review the literature on what features of forensic psychiatric facilities best serve the needs of those patients who need to rely on them, and we present a systematic and widely applicable approach to the complex and costly challenge of modern forensic psychiatric hospital design.&quot;,&quot;publisher&quot;:&quot;BioMed Central Ltd.&quot;,&quot;issue&quot;:&quot;1&quot;,&quot;volume&quot;:&quot;12&quot;},&quot;isTemporary&quot;:false}]},{&quot;citationID&quot;:&quot;MENDELEY_CITATION_3875c8c0-d6cd-4bcd-ba38-bc2d3a7f16a2&quot;,&quot;properties&quot;:{&quot;noteIndex&quot;:0},&quot;isEdited&quot;:false,&quot;manualOverride&quot;:{&quot;isManuallyOverridden&quot;:false,&quot;citeprocText&quot;:&quot;(8,9)&quot;,&quot;manualOverrideText&quot;:&quot;&quot;},&quot;citationTag&quot;:&quot;MENDELEY_CITATION_v3_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&quot;,&quot;citationItems&quot;:[{&quot;id&quot;:&quot;d48c67ac-2dfd-3b89-b381-f94541d446a5&quot;,&quot;itemData&quot;:{&quot;type&quot;:&quot;article-journal&quot;,&quot;id&quot;:&quot;d48c67ac-2dfd-3b89-b381-f94541d446a5&quot;,&quot;title&quot;:&quot;Models of care in forensic psychiatry&quot;,&quot;author&quot;:[{&quot;family&quot;:&quot;Kennedy&quot;,&quot;given&quot;:&quot;Harry G.&quot;,&quot;parse-names&quot;:false,&quot;dropping-particle&quot;:&quot;&quot;,&quot;non-dropping-particle&quot;:&quot;&quot;}],&quot;container-title&quot;:&quot;BJPsych Advances&quot;,&quot;container-title-short&quot;:&quot;BJPsych Adv&quot;,&quot;accessed&quot;:{&quot;date-parts&quot;:[[2021,6,16]]},&quot;DOI&quot;:&quot;10.1192/bja.2021.34&quot;,&quot;ISSN&quot;:&quot;2056-4678&quot;,&quot;URL&quot;:&quot;https://www.cambridge.org/core/product/identifier/S2056467821000347/type/journal_article&quot;,&quot;issued&quot;:{&quot;date-parts&quot;:[[2021,5,25]]},&quot;page&quot;:&quot;1-14&quot;,&quot;abstract&quot;:&quot;&lt;p&gt;Forensic psychiatry services have grown and become more complex in structures, processes and pathways. Legacy customs, practices and changing policy are now organised into formal models of care. These are written accounts of how a health service is delivered, outlining best practice and services for patients progressing through the stages of their condition and the care and treatment available. This article explores the four key elements of a model of care: goals; pathways and processes; treatment programmes; and systematic evaluation. It describes the most common model of care in forensic services, which builds on structures of stratified therapeutic security. It also considers variations on this basic or standard model matched to needs arising from the complex interrelationship with other parts of the mental health service for the population served and with criminal justice, primary care and physical health, housing and welfare agencies.&lt;/p&gt;&quot;,&quot;publisher&quot;:&quot;Cambridge University Press&quot;},&quot;isTemporary&quot;:false},{&quot;id&quot;:&quot;301b1ed6-b492-3276-a66f-9049fea691e8&quot;,&quot;itemData&quot;:{&quot;type&quot;:&quot;article-journal&quot;,&quot;id&quot;:&quot;301b1ed6-b492-3276-a66f-9049fea691e8&quot;,&quot;title&quot;:&quot;Determining security level in forensic psychiatry: a tug of war between the DUNDRUM toolkit and the HoNOS-Secure&quot;,&quot;author&quot;:[{&quot;family&quot;:&quot;Habets&quot;,&quot;given&quot;:&quot;Petra&quot;,&quot;parse-names&quot;:false,&quot;dropping-particle&quot;:&quot;&quot;,&quot;non-dropping-particle&quot;:&quot;&quot;},{&quot;family&quot;:&quot;Jeandarme&quot;,&quot;given&quot;:&quot;Inge&quot;,&quot;parse-names&quot;:false,&quot;dropping-particle&quot;:&quot;&quot;,&quot;non-dropping-particle&quot;:&quot;&quot;},{&quot;family&quot;:&quot;Kennedy&quot;,&quot;given&quot;:&quot;Harry G.&quot;,&quot;parse-names&quot;:false,&quot;dropping-particle&quot;:&quot;&quot;,&quot;non-dropping-particle&quot;:&quot;&quot;}],&quot;container-title&quot;:&quot;https://doi.org/10.1080/1068316X.2020.1742338&quot;,&quot;accessed&quot;:{&quot;date-parts&quot;:[[2023,6,29]]},&quot;DOI&quot;:&quot;10.1080/1068316X.2020.1742338&quot;,&quot;ISSN&quot;:&quot;14772744&quot;,&quot;URL&quot;:&quot;https://www.tandfonline.com/doi/abs/10.1080/1068316X.2020.1742338&quot;,&quot;issued&quot;:{&quot;date-parts&quot;:[[2020,10,20]]},&quot;page&quot;:&quot;868-886&quot;,&quot;abstract&quot;:&quot;Criteria to determine in which level of security forensic patients should receive treatment are currently non-existent in Belgium. Research regarding the assessment of security level is minimal, an...&quot;,&quot;publisher&quot;:&quot;Routledge&quot;,&quot;issue&quot;:&quot;9&quot;,&quot;volume&quot;:&quot;26&quot;,&quot;container-title-short&quot;:&quot;&quot;},&quot;isTemporary&quot;:false}]},{&quot;citationID&quot;:&quot;MENDELEY_CITATION_dfc82af2-f474-44f4-ba41-19f52005b8ba&quot;,&quot;properties&quot;:{&quot;noteIndex&quot;:0},&quot;isEdited&quot;:false,&quot;manualOverride&quot;:{&quot;isManuallyOverridden&quot;:false,&quot;citeprocText&quot;:&quot;(10)&quot;,&quot;manualOverrideText&quot;:&quot;&quot;},&quot;citationTag&quot;:&quot;MENDELEY_CITATION_v3_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&quot;,&quot;citationItems&quot;:[{&quot;id&quot;:&quot;d9b61588-1154-318a-aa71-aab4453d5aba&quot;,&quot;itemData&quot;:{&quot;type&quot;:&quot;report&quot;,&quot;id&quot;:&quot;d9b61588-1154-318a-aa71-aab4453d5aba&quot;,&quot;title&quot;:&quot;Placement and treatment of mentally ill offenderes- Legislation and practice in EU Members&quot;,&quot;author&quot;:[{&quot;family&quot;:&quot;Salize&quot;,&quot;given&quot;:&quot;Hans Joachim&quot;,&quot;parse-names&quot;:false,&quot;dropping-particle&quot;:&quot;&quot;,&quot;non-dropping-particle&quot;:&quot;&quot;},{&quot;family&quot;:&quot;Dreßing&quot;,&quot;given&quot;:&quot;Harald&quot;,&quot;parse-names&quot;:false,&quot;dropping-particle&quot;:&quot;&quot;,&quot;non-dropping-particle&quot;:&quot;&quot;}],&quot;issued&quot;:{&quot;date-parts&quot;:[[2005]]},&quot;publisher-place&quot;:&quot;Manheim&quot;,&quot;number-of-pages&quot;:&quot;248&quot;,&quot;container-title-short&quot;:&quot;&quot;},&quot;isTemporary&quot;:false}]},{&quot;citationID&quot;:&quot;MENDELEY_CITATION_c1ad2a8a-0614-4187-b361-ff9a4dfd93bb&quot;,&quot;properties&quot;:{&quot;noteIndex&quot;:0},&quot;isEdited&quot;:false,&quot;manualOverride&quot;:{&quot;isManuallyOverridden&quot;:false,&quot;citeprocText&quot;:&quot;(11–13)&quot;,&quot;manualOverrideText&quot;:&quot;&quot;},&quot;citationTag&quot;:&quot;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&quot;,&quot;citationItems&quot;:[{&quot;id&quot;:&quot;64b051f4-1385-35fa-bee5-999d960bc8bc&quot;,&quot;itemData&quot;:{&quot;type&quot;:&quot;article-journal&quot;,&quot;id&quot;:&quot;64b051f4-1385-35fa-bee5-999d960bc8bc&quot;,&quot;title&quot;:&quot;Factors Affecting Length of Inpatient Forensic Stay: Retrospective Study From Czechia&quot;,&quot;author&quot;:[{&quot;family&quot;:&quot;Páv&quot;,&quot;given&quot;:&quot;Marek&quot;,&quot;parse-names&quot;:false,&quot;dropping-particle&quot;:&quot;&quot;,&quot;non-dropping-particle&quot;:&quot;&quot;},{&quot;family&quot;:&quot;Vňuková&quot;,&quot;given&quot;:&quot;Martina&quot;,&quot;parse-names&quot;:false,&quot;dropping-particle&quot;:&quot;&quot;,&quot;non-dropping-particle&quot;:&quot;&quot;},{&quot;family&quot;:&quot;Sebalo&quot;,&quot;given&quot;:&quot;Ivan&quot;,&quot;parse-names&quot;:false,&quot;dropping-particle&quot;:&quot;&quot;,&quot;non-dropping-particle&quot;:&quot;&quot;}],&quot;container-title&quot;:&quot;Frontiers in Psychiatry&quot;,&quot;container-title-short&quot;:&quot;Front Psychiatry&quot;,&quot;accessed&quot;:{&quot;date-parts&quot;:[[2022,6,26]]},&quot;DOI&quot;:&quot;10.3389/fpsyt.2022.825615&quot;,&quot;ISSN&quot;:&quot;16640640&quot;,&quot;PMID&quot;:&quot;35599778&quot;,&quot;URL&quot;:&quot;/pmc/articles/PMC9114463/&quot;,&quot;issued&quot;:{&quot;date-parts&quot;:[[2022,5,4]]},&quot;abstract&quot;:&quot;Objectives: The length of forensic stay (LoS) is a subject to country-specific legal and service systems. Therefore, the identification of common factors targetable by treatment is at the forefront of forensic psychiatric research. In this study, we present the first reports of forensic characteristics of patients from the Czechia. Methods: We conducted a retrospective analysis of data from 260 inpatients discharged from the Bohnice Hospital (Prague) and obtained a set of sociodemographic and clinical variables as well as the Health of the Nation Outcome Scale (HoNOS) and HoNOS-secure scores. Results: The following variables were identified as significantly associated with a longer LoS: older age, length of previous psychiatric hospitalization, olanzapine equivalent, clozapine treatment, psychosocial dysfunction, psychotic or paraphilic disorder diagnosis, and sexual offense. A shorter LoS was associated with being in a relationship, being employed before hospitalization, receiving personal support, and committing an index offense under the influence of substance. While the HoNOS score and HoNOS symptom subscale predicted a longer LoS, the HoNOS-secure subscale predicted a shorter stay. Conclusion: In the European context, our hospital has a relatively low LoS. The results are consistent with findings linking psychotic disorders and paraphilia with a longer LoS in forensic treatment. Higher doses of antipsychotic medication or clozapine prescriptions were associated with a longer LoS. The results show a high level of unmet needs in this population, highlighting the importance of the availability of follow-up service.&quot;,&quot;publisher&quot;:&quot;Frontiers Media SA&quot;,&quot;volume&quot;:&quot;13&quot;},&quot;isTemporary&quot;:false},{&quot;id&quot;:&quot;3c076303-4466-3f48-938f-2c2950ac1fd0&quot;,&quot;itemData&quot;:{&quot;type&quot;:&quot;report&quot;,&quot;id&quot;:&quot;3c076303-4466-3f48-938f-2c2950ac1fd0&quot;,&quot;title&quot;:&quot;Stávající stav a doporučení k dalšímu rozvoji sítě ochranného léčení. Analýza realizovaná v rámci projektu Deinstitucionalizace.&quot;,&quot;author&quot;:[{&quot;family&quot;:&quot;Páv&quot;,&quot;given&quot;:&quot;Marek&quot;,&quot;parse-names&quot;:false,&quot;dropping-particle&quot;:&quot;&quot;,&quot;non-dropping-particle&quot;:&quot;&quot;},{&quot;family&quot;:&quot;Švarc&quot;,&quot;given&quot;:&quot;Jiří&quot;,&quot;parse-names&quot;:false,&quot;dropping-particle&quot;:&quot;&quot;,&quot;non-dropping-particle&quot;:&quot;&quot;}],&quot;issued&quot;:{&quot;date-parts&quot;:[[2018]]},&quot;publisher-place&quot;:&quot;Praha&quot;,&quot;number-of-pages&quot;:&quot;42&quot;,&quot;container-title-short&quot;:&quot;&quot;},&quot;isTemporary&quot;:false},{&quot;id&quot;:&quot;9acb0fa2-1fe4-3430-97cc-77bca727d383&quot;,&quot;itemData&quot;:{&quot;type&quot;:&quot;article-journal&quot;,&quot;id&quot;:&quot;9acb0fa2-1fe4-3430-97cc-77bca727d383&quot;,&quot;title&quot;:&quot;ÚSTAVNÍ OCHRANNÁ LÉČENÍ V ČR 2018-2020 INPATIENT FORENSIC TREATMENT IN THE CZECH REPUBLIC 2018-2020&quot;,&quot;author&quot;:[{&quot;family&quot;:&quot;Páv&quot;,&quot;given&quot;:&quot;M.&quot;,&quot;parse-names&quot;:false,&quot;dropping-particle&quot;:&quot;&quot;,&quot;non-dropping-particle&quot;:&quot;&quot;},{&quot;family&quot;:&quot;Vňuková&quot;,&quot;given&quot;:&quot;M.&quot;,&quot;parse-names&quot;:false,&quot;dropping-particle&quot;:&quot;&quot;,&quot;non-dropping-particle&quot;:&quot;&quot;},{&quot;family&quot;:&quot;Papežová&quot;,&quot;given&quot;:&quot;S.&quot;,&quot;parse-names&quot;:false,&quot;dropping-particle&quot;:&quot;&quot;,&quot;non-dropping-particle&quot;:&quot;&quot;},{&quot;family&quot;:&quot;Toman&quot;,&quot;given&quot;:&quot;J.&quot;,&quot;parse-names&quot;:false,&quot;dropping-particle&quot;:&quot;&quot;,&quot;non-dropping-particle&quot;:&quot;&quot;}],&quot;container-title&quot;:&quot;Čes a slov Psychiatr&quot;,&quot;issued&quot;:{&quot;date-parts&quot;:[[2022]]},&quot;page&quot;:&quot;9-16&quot;,&quot;abstract&quot;:&quot;Objective: Psychiatric hospitals with designated catchment areas are responsible for inpatient forensic treatment. We aim to present descriptive data concerning the inpatient forensic treatment population, patient numbers in hospitals, and treatment lengths.\n\nMethod: As a part of the \&quot;Deinstitutionalization of Services for the Mentally Ill\&quot; project, regular data collection is performed, including collection of data on patients with a sentenced forensic treatment. Further data were obtained from the Central Register of Statistical Sheets and Reporting (CSLAV) kept by the Ministry of Justice of the Czech Republic.\n\nResults: The number of forensic patients at the end of the year 2020 was 839 (82 women and 757 men). There is a difference in patients´ numbers in terms of 100,000 inhabitants of the catchment area, which varies between hospitals between 3 up to 24 patients. The national average treatment length of inpatient forensic treatment is 2.6 years, but there are differences between hospitals, and the treatment length varies from several months up to six years. The highest number of patients in inpatient forensic treatment is from regions: Karlovy Vary, Ústí nad Labem and Moravian-Silesian region. The diagnostic spectrum shows that the highest proportion of patients are diagnosed with psychotic disorders F2; (47%), 17% of patients are diagnosed with F62-F69 disorders, which also include paraphilic disorders, 16% have as the main diagnosis substance abuse; F10-F19.\n\nConclusion: In an international comparison, patient numbers seem to be lower than in other European countries; the average treatment length also appears to be lower. The data structure from regular censuses has certain limitations as they do not allow a more detailed description of the population regarding risk for the society or the conduct committed.&quot;,&quot;issue&quot;:&quot;1&quot;,&quot;volume&quot;:&quot;118&quot;,&quot;container-title-short&quot;:&quot;&quot;},&quot;isTemporary&quot;:false}]},{&quot;citationID&quot;:&quot;MENDELEY_CITATION_4bf1071b-9ab1-4956-ad5f-6d8c160d3b79&quot;,&quot;properties&quot;:{&quot;noteIndex&quot;:0},&quot;isEdited&quot;:false,&quot;manualOverride&quot;:{&quot;isManuallyOverridden&quot;:false,&quot;citeprocText&quot;:&quot;(14)&quot;,&quot;manualOverrideText&quot;:&quot;&quot;},&quot;citationTag&quot;:&quot;MENDELEY_CITATION_v3_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&quot;,&quot;citationItems&quot;:[{&quot;id&quot;:&quot;43799074-870a-3ba2-aa55-fdf3473cd875&quot;,&quot;itemData&quot;:{&quot;type&quot;:&quot;article-journal&quot;,&quot;id&quot;:&quot;43799074-870a-3ba2-aa55-fdf3473cd875&quot;,&quot;title&quot;:&quot;European Psychiatric Association (EPA) guidance on forensic psychiatry: Evidence based assessment and treatment of mentally disordered offenders&quot;,&quot;author&quot;:[{&quot;family&quot;:&quot;Völlm&quot;,&quot;given&quot;:&quot;Birgit A.&quot;,&quot;parse-names&quot;:false,&quot;dropping-particle&quot;:&quot;&quot;,&quot;non-dropping-particle&quot;:&quot;&quot;},{&quot;family&quot;:&quot;Clarke&quot;,&quot;given&quot;:&quot;Martin&quot;,&quot;parse-names&quot;:false,&quot;dropping-particle&quot;:&quot;&quot;,&quot;non-dropping-particle&quot;:&quot;&quot;},{&quot;family&quot;:&quot;Herrando&quot;,&quot;given&quot;:&quot;Vicenç Tort&quot;,&quot;parse-names&quot;:false,&quot;dropping-particle&quot;:&quot;&quot;,&quot;non-dropping-particle&quot;:&quot;&quot;},{&quot;family&quot;:&quot;Seppänen&quot;,&quot;given&quot;:&quot;Allan O.&quot;,&quot;parse-names&quot;:false,&quot;dropping-particle&quot;:&quot;&quot;,&quot;non-dropping-particle&quot;:&quot;&quot;},{&quot;family&quot;:&quot;Gosek&quot;,&quot;given&quot;:&quot;Paweł&quot;,&quot;parse-names&quot;:false,&quot;dropping-particle&quot;:&quot;&quot;,&quot;non-dropping-particle&quot;:&quot;&quot;},{&quot;family&quot;:&quot;Heitzman&quot;,&quot;given&quot;:&quot;Janusz&quot;,&quot;parse-names&quot;:false,&quot;dropping-particle&quot;:&quot;&quot;,&quot;non-dropping-particle&quot;:&quot;&quot;},{&quot;family&quot;:&quot;Bulten&quot;,&quot;given&quot;:&quot;Erik&quot;,&quot;parse-names&quot;:false,&quot;dropping-particle&quot;:&quot;&quot;,&quot;non-dropping-particle&quot;:&quot;&quot;}],&quot;container-title&quot;:&quot;European psychiatry : the journal of the Association of European Psychiatrists&quot;,&quot;container-title-short&quot;:&quot;Eur Psychiatry&quot;,&quot;accessed&quot;:{&quot;date-parts&quot;:[[2023,7,7]]},&quot;DOI&quot;:&quot;10.1016/J.EURPSY.2017.12.007&quot;,&quot;ISSN&quot;:&quot;1778-3585&quot;,&quot;PMID&quot;:&quot;29571072&quot;,&quot;URL&quot;:&quot;https://pubmed.ncbi.nlm.nih.gov/29571072/&quot;,&quot;issued&quot;:{&quot;date-parts&quot;:[[2018,6,1]]},&quot;page&quot;:&quot;58-73&quot;,&quot;abstract&quot;:&quot;Forensic psychiatry in Europe is a specialty primarily concerned with individuals who have either offended or present a risk of doing so, and who also suffer from a psychiatric condition. These mentally disordered offenders (MDOs) are often cared for in secure psychiatric environments or prisons. In this guidance paper we first present an overview of the field of forensic psychiatry from a European perspective. We then present a review of the literature summarising the evidence on the assessment and treatment of MDOs under the following headings: The forensic psychiatrist as expert witness, risk, treatment settings for mentally disordered offenders, and what works for MDOs. We undertook a rapid review of the literature with search terms related to: forensic psychiatry, review articles, randomised controlled trials and best practice. We searched the Medline, Embase, PsycINFO, and Cochrane library databases from 2000 onwards for adult groups only. We scrutinised publications for additional relevant literature, and searched the websites of relevant professional organisations for policies, statements or guidance of interest. We present the findings of the scientific literature as well as recommendations for best practice drawing additionally from the guidance documents identified. We found that the evidence base for forensic-psychiatric practice is weak though there is some evidence to suggest that psychiatric care produces better outcomes than criminal justice detention only. Practitioners need to follow general psychiatric guidance as well as that for offenders, adapted for the complex needs of this patient group, paying particular attention to long-term detention and ethical issues.&quot;,&quot;publisher&quot;:&quot;Eur Psychiatry&quot;,&quot;volume&quot;:&quot;51&quot;},&quot;isTemporary&quot;:false}]},{&quot;citationID&quot;:&quot;MENDELEY_CITATION_458d6d0f-b309-483a-8fdd-5cd3289f46a8&quot;,&quot;properties&quot;:{&quot;noteIndex&quot;:0},&quot;isEdited&quot;:false,&quot;manualOverride&quot;:{&quot;isManuallyOverridden&quot;:false,&quot;citeprocText&quot;:&quot;(15–17)&quot;,&quot;manualOverrideText&quot;:&quot;&quot;},&quot;citationTag&quot;:&quot;MENDELEY_CITATION_v3_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&quot;,&quot;citationItems&quot;:[{&quot;id&quot;:&quot;803cdb88-9362-331d-bfac-53306b6ce939&quot;,&quot;itemData&quot;:{&quot;type&quot;:&quot;book&quot;,&quot;id&quot;:&quot;803cdb88-9362-331d-bfac-53306b6ce939&quot;,&quot;title&quot;:&quot;HCR-20v3 : hodnocení rizika násilí / Martina Vňuková, Radek Ptáček, Marek Páv, Jan Vevera. Česká adaptace: Boer, Douglas P., HCR 20 - assessing for risk violence version 3.&quot;,&quot;author&quot;:[{&quot;family&quot;:&quot;Vňuková&quot;,&quot;given&quot;:&quot;Martina&quot;,&quot;parse-names&quot;:false,&quot;dropping-particle&quot;:&quot;&quot;,&quot;non-dropping-particle&quot;:&quot;&quot;},{&quot;family&quot;:&quot;Ptáček&quot;,&quot;given&quot;:&quot;Radek&quot;,&quot;parse-names&quot;:false,&quot;dropping-particle&quot;:&quot;&quot;,&quot;non-dropping-particle&quot;:&quot;&quot;},{&quot;family&quot;:&quot;Páv&quot;,&quot;given&quot;:&quot;Marek&quot;,&quot;parse-names&quot;:false,&quot;dropping-particle&quot;:&quot;&quot;,&quot;non-dropping-particle&quot;:&quot;&quot;},{&quot;family&quot;:&quot;Vevera&quot;,&quot;given&quot;:&quot;Jan&quot;,&quot;parse-names&quot;:false,&quot;dropping-particle&quot;:&quot;&quot;,&quot;non-dropping-particle&quot;:&quot;&quot;}],&quot;ISBN&quot;:&quot;978-80-85047-61-5&quot;,&quot;issued&quot;:{&quot;date-parts&quot;:[[2020]]},&quot;number-of-pages&quot;:&quot;152&quot;,&quot;publisher&quot;:&quot;Ministerstvo zdravotnictví České Republiky&quot;,&quot;container-title-short&quot;:&quot;&quot;},&quot;isTemporary&quot;:false},{&quot;id&quot;:&quot;249a1c6d-00b7-3c78-80ed-b8f453e347d5&quot;,&quot;itemData&quot;:{&quot;type&quot;:&quot;article-journal&quot;,&quot;id&quot;:&quot;249a1c6d-00b7-3c78-80ed-b8f453e347d5&quot;,&quot;title&quot;:&quot;HCR-20 violence risk assessment scheme: Overview and annotated bibliography&quot;,&quot;author&quot;:[{&quot;family&quot;:&quot;Douglas&quot;,&quot;given&quot;:&quot;KS&quot;,&quot;parse-names&quot;:false,&quot;dropping-particle&quot;:&quot;&quot;,&quot;non-dropping-particle&quot;:&quot;&quot;},{&quot;family&quot;:&quot;Guy&quot;,&quot;given&quot;:&quot;LS&quot;,&quot;parse-names&quot;:false,&quot;dropping-particle&quot;:&quot;&quot;,&quot;non-dropping-particle&quot;:&quot;&quot;},{&quot;family&quot;:&quot;Reeves&quot;,&quot;given&quot;:&quot;KA&quot;,&quot;parse-names&quot;:false,&quot;dropping-particle&quot;:&quot;&quot;,&quot;non-dropping-particle&quot;:&quot;&quot;},{&quot;family&quot;:&quot;Weir&quot;,&quot;given&quot;:&quot;J&quot;,&quot;parse-names&quot;:false,&quot;dropping-particle&quot;:&quot;&quot;,&quot;non-dropping-particle&quot;:&quot;&quot;}],&quot;accessed&quot;:{&quot;date-parts&quot;:[[2019,10,13]]},&quot;URL&quot;:&quot;https://escholarship.umassmed.edu/cgi/viewcontent.cgi?article=1362&amp;context=psych_cmhsr&quot;,&quot;issued&quot;:{&quot;date-parts&quot;:[[2005]]},&quot;container-title-short&quot;:&quot;&quot;},&quot;isTemporary&quot;:false},{&quot;id&quot;:&quot;13ef0c27-1805-301e-a986-fa141fbba96c&quot;,&quot;itemData&quot;:{&quot;type&quot;:&quot;chapter&quot;,&quot;id&quot;:&quot;13ef0c27-1805-301e-a986-fa141fbba96c&quot;,&quot;title&quot;:&quot;Risk assessment and communication.&quot;,&quot;author&quot;:[{&quot;family&quot;:&quot;Guy&quot;,&quot;given&quot;:&quot;Laura S.&quot;,&quot;parse-names&quot;:false,&quot;dropping-particle&quot;:&quot;&quot;,&quot;non-dropping-particle&quot;:&quot;&quot;},{&quot;family&quot;:&quot;Douglas&quot;,&quot;given&quot;:&quot;Kevin S.&quot;,&quot;parse-names&quot;:false,&quot;dropping-particle&quot;:&quot;&quot;,&quot;non-dropping-particle&quot;:&quot;&quot;},{&quot;family&quot;:&quot;Hart&quot;,&quot;given&quot;:&quot;Stephen D.&quot;,&quot;parse-names&quot;:false,&quot;dropping-particle&quot;:&quot;&quot;,&quot;non-dropping-particle&quot;:&quot;&quot;}],&quot;container-title&quot;:&quot;APA handbook of forensic psychology, Vol. 1: Individual and situational influences in criminal and civil contexts.&quot;,&quot;accessed&quot;:{&quot;date-parts&quot;:[[2019,10,6]]},&quot;DOI&quot;:&quot;10.1037/14461-003&quot;,&quot;URL&quot;:&quot;http://content.apa.org/books/14461-003&quot;,&quot;issued&quot;:{&quot;date-parts&quot;:[[2015]]},&quot;publisher-place&quot;:&quot;Washington&quot;,&quot;page&quot;:&quot;35-86&quot;,&quot;publisher&quot;:&quot;American Psychological Association&quot;,&quot;container-title-short&quot;:&quot;&quot;},&quot;isTemporary&quot;:false}]},{&quot;citationID&quot;:&quot;MENDELEY_CITATION_d4cea8e5-881b-49d1-88e1-7f28785ac5bd&quot;,&quot;properties&quot;:{&quot;noteIndex&quot;:0},&quot;isEdited&quot;:false,&quot;manualOverride&quot;:{&quot;isManuallyOverridden&quot;:false,&quot;citeprocText&quot;:&quot;(18)&quot;,&quot;manualOverrideText&quot;:&quot;&quot;},&quot;citationTag&quot;:&quot;MENDELEY_CITATION_v3_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&quot;,&quot;citationItems&quot;:[{&quot;id&quot;:&quot;348d092a-4b65-3d77-abae-22db1929d151&quot;,&quot;itemData&quot;:{&quot;type&quot;:&quot;article&quot;,&quot;id&quot;:&quot;348d092a-4b65-3d77-abae-22db1929d151&quot;,&quot;title&quot;:&quot;Psychology of Criminal Conduct, Second Edition&quot;,&quot;author&quot;:[{&quot;family&quot;:&quot;Andrews&quot;,&quot;given&quot;:&quot;D A&quot;,&quot;parse-names&quot;:false,&quot;dropping-particle&quot;:&quot;&quot;,&quot;non-dropping-particle&quot;:&quot;&quot;},{&quot;family&quot;:&quot;Bonta&quot;,&quot;given&quot;:&quot;J&quot;,&quot;parse-names&quot;:false,&quot;dropping-particle&quot;:&quot;&quot;,&quot;non-dropping-particle&quot;:&quot;&quot;}],&quot;container-title&quot;:&quot;Psychology of Criminal Conduct, Second Edition&quot;,&quot;ISBN&quot;:&quot;0-87084-712-0&quot;,&quot;issued&quot;:{&quot;date-parts&quot;:[[1998]]},&quot;abstract&quot;:&quot;The first chapter provides an overview of the psychology of criminal conduct (PCC) with emphasis on the rational empirical search for understanding the variation in the criminal behavior of individuals. It notes that this exercise has not been highly valued in major portions of mainstream sociological criminology. Chapter 2 explores the relative predictive value of assessments of lower class origins and assessments of antisocial personality, followed by a chapter that takes a closer look at criminal behavior, the criterion variable within PCC. This chapter defines 'criminal behavior' and provides detailed illustrations of the variability in criminal conduct that PCC seeks to understand. Chapter 4 develops the meaning of an 'empirical understanding' of criminal conduct by providing a closer look at what an empirical understanding of criminal behavior entails. The next three chapters provide an overview of theoretical perspectives on criminal conduct. They emphasize the need for a human psychology of criminal conduct. Chapter 8 takes a developmental perspective on delinquency and reviews various genetic, intellectual, and familial aspects of development. Focal concerns become issues in the actual prediction (Chapter 9) and control (Chapter 10) of criminal conduct, rather than the empirical demonstrations of differences associated with a criminal past. Chapter 11 involves a more specialized analysis of thee types of offenders: the mentally disordered, the psychopath, and the sex offenders. Chapter 12 extends the application of the principles of social learning theory and many of the ideas on effective assessment and intervention to domestic violence, substance abuse, and community policing. Chapter 13 concludes that a rational empirical approach to broader policy and justice issues is an alternative to the a priorism (reliance on a 'known' or assumed cause as related to a specific effect) and theoreticism now rampant in the study of criminal justice. 855 references and author and subject indexes&quot;,&quot;container-title-short&quot;:&quot;&quot;},&quot;isTemporary&quot;:false}]},{&quot;citationID&quot;:&quot;MENDELEY_CITATION_5ce4cf7a-4178-4f7c-9435-d5951efe371f&quot;,&quot;properties&quot;:{&quot;noteIndex&quot;:0},&quot;isEdited&quot;:false,&quot;manualOverride&quot;:{&quot;isManuallyOverridden&quot;:false,&quot;citeprocText&quot;:&quot;(19)&quot;,&quot;manualOverrideText&quot;:&quot;&quot;},&quot;citationTag&quot;:&quot;MENDELEY_CITATION_v3_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&quot;,&quot;citationItems&quot;:[{&quot;id&quot;:&quot;ed55b5e5-8033-395d-a973-b3285c33b315&quot;,&quot;itemData&quot;:{&quot;type&quot;:&quot;article-journal&quot;,&quot;id&quot;:&quot;ed55b5e5-8033-395d-a973-b3285c33b315&quot;,&quot;title&quot;:&quot;How effective are second-generation antipsychotic drugs? A meta-analysis of placebo-controlled trials&quot;,&quot;author&quot;:[{&quot;family&quot;:&quot;Leucht&quot;,&quot;given&quot;:&quot;S.&quot;,&quot;parse-names&quot;:false,&quot;dropping-particle&quot;:&quot;&quot;,&quot;non-dropping-particle&quot;:&quot;&quot;},{&quot;family&quot;:&quot;Arbter&quot;,&quot;given&quot;:&quot;D.&quot;,&quot;parse-names&quot;:false,&quot;dropping-particle&quot;:&quot;&quot;,&quot;non-dropping-particle&quot;:&quot;&quot;},{&quot;family&quot;:&quot;Engel&quot;,&quot;given&quot;:&quot;R. R.&quot;,&quot;parse-names&quot;:false,&quot;dropping-particle&quot;:&quot;&quot;,&quot;non-dropping-particle&quot;:&quot;&quot;},{&quot;family&quot;:&quot;Kissling&quot;,&quot;given&quot;:&quot;W.&quot;,&quot;parse-names&quot;:false,&quot;dropping-particle&quot;:&quot;&quot;,&quot;non-dropping-particle&quot;:&quot;&quot;},{&quot;family&quot;:&quot;Davis&quot;,&quot;given&quot;:&quot;J. M.&quot;,&quot;parse-names&quot;:false,&quot;dropping-particle&quot;:&quot;&quot;,&quot;non-dropping-particle&quot;:&quot;&quot;}],&quot;container-title&quot;:&quot;Molecular Psychiatry 2009 14:4&quot;,&quot;accessed&quot;:{&quot;date-parts&quot;:[[2023,7,12]]},&quot;DOI&quot;:&quot;10.1038/sj.mp.4002136&quot;,&quot;ISSN&quot;:&quot;1476-5578&quot;,&quot;PMID&quot;:&quot;18180760&quot;,&quot;URL&quot;:&quot;https://www.nature.com/articles/4002136&quot;,&quot;issued&quot;:{&quot;date-parts&quot;:[[2008,1,8]]},&quot;page&quot;:&quot;429-447&quot;,&quot;abstract&quot;:&quot;We conducted a systematic review and meta-analysis of randomized controlled trials that compared second-generation antipsychotic (SGA) drugs with placebo in schizophrenic patients and which considered 13 different outcome measures. Thirty-eight randomized controlled trials with 7323 participants were included. All SGA drugs were more effective than placebo, but the pooled effect size (ES) for overall symptoms (primary outcome) was moderate (−0.51). The absolute difference (RD) in responder rates was at 18% (41% responded to drug compared with 24% to placebo, number needed to treat=6). Similar ESs were found for the other efficacy parameters: negative symptoms (ES=−0.39), positive symptoms (ES=−0.48), depression (ES=−0.26), relapse (RD 20%) and discontinuation due to inefficacy (RD 17%). Curiously, the efficacy of haloperidol for negative and depressive symptoms was similar to that of the SGA drugs. In contrast to haloperidol, there was no difference in terms of EPS between any SGA drugs and placebo, and there was also no difference in terms of dropouts due to adverse events. Meta-regression showed a decline in treatment response over time, and a funnel plot suggested the possibility of publication bias. We conclude that the drug versus placebo difference of SGA drugs and haloperidol in recent trials was moderate, and that there is much room for more efficacious compounds. Whether methodological issues account in part for the relatively low efficacy ESs and the scarcity of adverse event differences compared with placebo needs to be established.&quot;,&quot;publisher&quot;:&quot;Nature Publishing Group&quot;,&quot;issue&quot;:&quot;4&quot;,&quot;volume&quot;:&quot;14&quot;,&quot;container-title-short&quot;:&quot;&quot;},&quot;isTemporary&quot;:false}]},{&quot;citationID&quot;:&quot;MENDELEY_CITATION_50dba916-fcd5-433f-9a60-e53a6a8f9df3&quot;,&quot;properties&quot;:{&quot;noteIndex&quot;:0},&quot;isEdited&quot;:false,&quot;manualOverride&quot;:{&quot;isManuallyOverridden&quot;:false,&quot;citeprocText&quot;:&quot;(19)&quot;,&quot;manualOverrideText&quot;:&quot;&quot;},&quot;citationTag&quot;:&quot;MENDELEY_CITATION_v3_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&quot;,&quot;citationItems&quot;:[{&quot;id&quot;:&quot;ed55b5e5-8033-395d-a973-b3285c33b315&quot;,&quot;itemData&quot;:{&quot;type&quot;:&quot;article-journal&quot;,&quot;id&quot;:&quot;ed55b5e5-8033-395d-a973-b3285c33b315&quot;,&quot;title&quot;:&quot;How effective are second-generation antipsychotic drugs? A meta-analysis of placebo-controlled trials&quot;,&quot;author&quot;:[{&quot;family&quot;:&quot;Leucht&quot;,&quot;given&quot;:&quot;S.&quot;,&quot;parse-names&quot;:false,&quot;dropping-particle&quot;:&quot;&quot;,&quot;non-dropping-particle&quot;:&quot;&quot;},{&quot;family&quot;:&quot;Arbter&quot;,&quot;given&quot;:&quot;D.&quot;,&quot;parse-names&quot;:false,&quot;dropping-particle&quot;:&quot;&quot;,&quot;non-dropping-particle&quot;:&quot;&quot;},{&quot;family&quot;:&quot;Engel&quot;,&quot;given&quot;:&quot;R. R.&quot;,&quot;parse-names&quot;:false,&quot;dropping-particle&quot;:&quot;&quot;,&quot;non-dropping-particle&quot;:&quot;&quot;},{&quot;family&quot;:&quot;Kissling&quot;,&quot;given&quot;:&quot;W.&quot;,&quot;parse-names&quot;:false,&quot;dropping-particle&quot;:&quot;&quot;,&quot;non-dropping-particle&quot;:&quot;&quot;},{&quot;family&quot;:&quot;Davis&quot;,&quot;given&quot;:&quot;J. M.&quot;,&quot;parse-names&quot;:false,&quot;dropping-particle&quot;:&quot;&quot;,&quot;non-dropping-particle&quot;:&quot;&quot;}],&quot;container-title&quot;:&quot;Molecular Psychiatry 2009 14:4&quot;,&quot;accessed&quot;:{&quot;date-parts&quot;:[[2023,7,12]]},&quot;DOI&quot;:&quot;10.1038/sj.mp.4002136&quot;,&quot;ISSN&quot;:&quot;1476-5578&quot;,&quot;PMID&quot;:&quot;18180760&quot;,&quot;URL&quot;:&quot;https://www.nature.com/articles/4002136&quot;,&quot;issued&quot;:{&quot;date-parts&quot;:[[2008,1,8]]},&quot;page&quot;:&quot;429-447&quot;,&quot;abstract&quot;:&quot;We conducted a systematic review and meta-analysis of randomized controlled trials that compared second-generation antipsychotic (SGA) drugs with placebo in schizophrenic patients and which considered 13 different outcome measures. Thirty-eight randomized controlled trials with 7323 participants were included. All SGA drugs were more effective than placebo, but the pooled effect size (ES) for overall symptoms (primary outcome) was moderate (−0.51). The absolute difference (RD) in responder rates was at 18% (41% responded to drug compared with 24% to placebo, number needed to treat=6). Similar ESs were found for the other efficacy parameters: negative symptoms (ES=−0.39), positive symptoms (ES=−0.48), depression (ES=−0.26), relapse (RD 20%) and discontinuation due to inefficacy (RD 17%). Curiously, the efficacy of haloperidol for negative and depressive symptoms was similar to that of the SGA drugs. In contrast to haloperidol, there was no difference in terms of EPS between any SGA drugs and placebo, and there was also no difference in terms of dropouts due to adverse events. Meta-regression showed a decline in treatment response over time, and a funnel plot suggested the possibility of publication bias. We conclude that the drug versus placebo difference of SGA drugs and haloperidol in recent trials was moderate, and that there is much room for more efficacious compounds. Whether methodological issues account in part for the relatively low efficacy ESs and the scarcity of adverse event differences compared with placebo needs to be established.&quot;,&quot;publisher&quot;:&quot;Nature Publishing Group&quot;,&quot;issue&quot;:&quot;4&quot;,&quot;volume&quot;:&quot;14&quot;,&quot;container-title-short&quot;:&quot;&quot;},&quot;isTemporary&quot;:false}]},{&quot;citationID&quot;:&quot;MENDELEY_CITATION_c056e58d-d4d9-4458-bef0-3bdcc2f301e2&quot;,&quot;properties&quot;:{&quot;noteIndex&quot;:0},&quot;isEdited&quot;:false,&quot;manualOverride&quot;:{&quot;isManuallyOverridden&quot;:false,&quot;citeprocText&quot;:&quot;(20)&quot;,&quot;manualOverrideText&quot;:&quot;&quot;},&quot;citationTag&quot;:&quot;MENDELEY_CITATION_v3_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&quot;,&quot;citationItems&quot;:[{&quot;id&quot;:&quot;b4a8d31a-f3ff-31da-933b-8c3e6b97f1b3&quot;,&quot;itemData&quot;:{&quot;type&quot;:&quot;article-journal&quot;,&quot;id&quot;:&quot;b4a8d31a-f3ff-31da-933b-8c3e6b97f1b3&quot;,&quot;title&quot;:&quot;The World Federation of Societies of Biological Psychiatry (WFSBP) Guidelines for the biological treatment of paraphilias&quot;,&quot;author&quot;:[{&quot;family&quot;:&quot;Thibaut&quot;,&quot;given&quot;:&quot;Florence&quot;,&quot;parse-names&quot;:false,&quot;dropping-particle&quot;:&quot;&quot;,&quot;non-dropping-particle&quot;:&quot;&quot;},{&quot;family&quot;:&quot;Barra&quot;,&quot;given&quot;:&quot;Flora De&quot;,&quot;parse-names&quot;:false,&quot;dropping-particle&quot;:&quot;La&quot;,&quot;non-dropping-particle&quot;:&quot;&quot;},{&quot;family&quot;:&quot;Gordon&quot;,&quot;given&quot;:&quot;Harvey&quot;,&quot;parse-names&quot;:false,&quot;dropping-particle&quot;:&quot;&quot;,&quot;non-dropping-particle&quot;:&quot;&quot;},{&quot;family&quot;:&quot;Cosyns&quot;,&quot;given&quot;:&quot;Paul&quot;,&quot;parse-names&quot;:false,&quot;dropping-particle&quot;:&quot;&quot;,&quot;non-dropping-particle&quot;:&quot;&quot;},{&quot;family&quot;:&quot;Bradford&quot;,&quot;given&quot;:&quot;John M.W.&quot;,&quot;parse-names&quot;:false,&quot;dropping-particle&quot;:&quot;&quot;,&quot;non-dropping-particle&quot;:&quot;&quot;}],&quot;container-title&quot;:&quot;http://dx.doi.org/10.3109/15622971003671628&quot;,&quot;accessed&quot;:{&quot;date-parts&quot;:[[2022,7,19]]},&quot;DOI&quot;:&quot;10.3109/15622971003671628&quot;,&quot;ISSN&quot;:&quot;15622975&quot;,&quot;PMID&quot;:&quot;20459370&quot;,&quot;URL&quot;:&quot;https://www.tandfonline.com/doi/abs/10.3109/15622971003671628&quot;,&quot;issued&quot;:{&quot;date-parts&quot;:[[2010]]},&quot;page&quot;:&quot;604-655&quot;,&quot;abstract&quot;:&quot;Objectives. The primary aim of these guidelines was to evaluate the role of pharmacological agents in the treatment and management of paraphilia, with a focus on the treatment of adults males. Beca...&quot;,&quot;publisher&quot;:&quot;Taylor &amp; Francis&quot;,&quot;issue&quot;:&quot;4&quot;,&quot;volume&quot;:&quot;11&quot;,&quot;container-title-short&quot;:&quot;&quot;},&quot;isTemporary&quot;:false}]},{&quot;citationID&quot;:&quot;MENDELEY_CITATION_66c74970-b6de-4b1e-a321-fbddf2c4113b&quot;,&quot;properties&quot;:{&quot;noteIndex&quot;:0},&quot;isEdited&quot;:false,&quot;manualOverride&quot;:{&quot;isManuallyOverridden&quot;:false,&quot;citeprocText&quot;:&quot;(21)&quot;,&quot;manualOverrideText&quot;:&quot;&quot;},&quot;citationTag&quot;:&quot;MENDELEY_CITATION_v3_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&quot;,&quot;citationItems&quot;:[{&quot;id&quot;:&quot;b588944b-8cee-38f5-98f1-124dc144ba89&quot;,&quot;itemData&quot;:{&quot;type&quot;:&quot;article-journal&quot;,&quot;id&quot;:&quot;b588944b-8cee-38f5-98f1-124dc144ba89&quot;,&quot;title&quot;:&quot;The Pharmacotherapy of Impulsive Aggression in Psychopathic Disorders&quot;,&quot;author&quot;:[{&quot;family&quot;:&quot;Felthous&quot;,&quot;given&quot;:&quot;Alan R.&quot;,&quot;parse-names&quot;:false,&quot;dropping-particle&quot;:&quot;&quot;,&quot;non-dropping-particle&quot;:&quot;&quot;},{&quot;family&quot;:&quot;Stanford&quot;,&quot;given&quot;:&quot;Matthew S.&quot;,&quot;parse-names&quot;:false,&quot;dropping-particle&quot;:&quot;&quot;,&quot;non-dropping-particle&quot;:&quot;&quot;}],&quot;container-title&quot;:&quot;The Wiley International Handbook on Psychopathic Disorders and the Law&quot;,&quot;accessed&quot;:{&quot;date-parts&quot;:[[2023,7,12]]},&quot;DOI&quot;:&quot;10.1002/9781119159322.CH34&quot;,&quot;URL&quot;:&quot;https://onlinelibrary.wiley.com/doi/full/10.1002/9781119159322.ch34&quot;,&quot;issued&quot;:{&quot;date-parts&quot;:[[2020,8,17]]},&quot;page&quot;:&quot;805-834&quot;,&quot;publisher&quot;:&quot;John Wiley &amp; Sons, Ltd&quot;,&quot;container-title-short&quot;:&quot;&quot;},&quot;isTemporary&quot;:false}]},{&quot;citationID&quot;:&quot;MENDELEY_CITATION_3fc97dc0-8175-4d67-a04a-30f48a4fea1e&quot;,&quot;properties&quot;:{&quot;noteIndex&quot;:0},&quot;isEdited&quot;:false,&quot;manualOverride&quot;:{&quot;isManuallyOverridden&quot;:false,&quot;citeprocText&quot;:&quot;(22)&quot;,&quot;manualOverrideText&quot;:&quot;&quot;},&quot;citationTag&quot;:&quot;MENDELEY_CITATION_v3_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&quot;,&quot;citationItems&quot;:[{&quot;id&quot;:&quot;56eb2477-4989-3e54-87cd-fc4d8f8a85b4&quot;,&quot;itemData&quot;:{&quot;type&quot;:&quot;article-journal&quot;,&quot;id&quot;:&quot;56eb2477-4989-3e54-87cd-fc4d8f8a85b4&quot;,&quot;title&quot;:&quot;Efficacy and Comparative Effectiveness of Atypical Antipsychotic Medications for Off-Label Uses in Adults: A Systematic Review and Meta-analysis&quot;,&quot;author&quot;:[{&quot;family&quot;:&quot;Maher&quot;,&quot;given&quot;:&quot;Alicia Ruelaz&quot;,&quot;parse-names&quot;:false,&quot;dropping-particle&quot;:&quot;&quot;,&quot;non-dropping-particle&quot;:&quot;&quot;},{&quot;family&quot;:&quot;Maglione&quot;,&quot;given&quot;:&quot;Margaret&quot;,&quot;parse-names&quot;:false,&quot;dropping-particle&quot;:&quot;&quot;,&quot;non-dropping-particle&quot;:&quot;&quot;},{&quot;family&quot;:&quot;Bagley&quot;,&quot;given&quot;:&quot;Steven&quot;,&quot;parse-names&quot;:false,&quot;dropping-particle&quot;:&quot;&quot;,&quot;non-dropping-particle&quot;:&quot;&quot;},{&quot;family&quot;:&quot;Suttorp&quot;,&quot;given&quot;:&quot;Marika&quot;,&quot;parse-names&quot;:false,&quot;dropping-particle&quot;:&quot;&quot;,&quot;non-dropping-particle&quot;:&quot;&quot;},{&quot;family&quot;:&quot;Hu&quot;,&quot;given&quot;:&quot;Jian Hui&quot;,&quot;parse-names&quot;:false,&quot;dropping-particle&quot;:&quot;&quot;,&quot;non-dropping-particle&quot;:&quot;&quot;},{&quot;family&quot;:&quot;Ewing&quot;,&quot;given&quot;:&quot;Brett&quot;,&quot;parse-names&quot;:false,&quot;dropping-particle&quot;:&quot;&quot;,&quot;non-dropping-particle&quot;:&quot;&quot;},{&quot;family&quot;:&quot;Wang&quot;,&quot;given&quot;:&quot;Zhen&quot;,&quot;parse-names&quot;:false,&quot;dropping-particle&quot;:&quot;&quot;,&quot;non-dropping-particle&quot;:&quot;&quot;},{&quot;family&quot;:&quot;Timmer&quot;,&quot;given&quot;:&quot;Martha&quot;,&quot;parse-names&quot;:false,&quot;dropping-particle&quot;:&quot;&quot;,&quot;non-dropping-particle&quot;:&quot;&quot;},{&quot;family&quot;:&quot;Sultzer&quot;,&quot;given&quot;:&quot;David&quot;,&quot;parse-names&quot;:false,&quot;dropping-particle&quot;:&quot;&quot;,&quot;non-dropping-particle&quot;:&quot;&quot;},{&quot;family&quot;:&quot;Shekelle&quot;,&quot;given&quot;:&quot;Paul G.&quot;,&quot;parse-names&quot;:false,&quot;dropping-particle&quot;:&quot;&quot;,&quot;non-dropping-particle&quot;:&quot;&quot;}],&quot;container-title&quot;:&quot;JAMA&quot;,&quot;container-title-short&quot;:&quot;JAMA&quot;,&quot;accessed&quot;:{&quot;date-parts&quot;:[[2023,7,12]]},&quot;DOI&quot;:&quot;10.1001/JAMA.2011.1360&quot;,&quot;ISSN&quot;:&quot;0098-7484&quot;,&quot;PMID&quot;:&quot;21954480&quot;,&quot;URL&quot;:&quot;https://jamanetwork.com/journals/jama/fullarticle/1104423&quot;,&quot;issued&quot;:{&quot;date-parts&quot;:[[2011,9,28]]},&quot;page&quot;:&quot;1359-1369&quot;,&quot;abstract&quot;:&quot;&lt;h3&gt;Context&lt;/h3&gt;Atypical antipsychotic medications are commonly used for off-label conditions such as agitation in dementia, anxiety, and obsessive-compulsive disorder.&lt;h3&gt;Objective&lt;/h3&gt;To perform a systematic review on the efficacy and safety of atypical antipsychotic medications for use in conditions lacking approval for labeling and marketing by the US Food and Drug Administration.&lt;h3&gt;Data Sources and Study Selection&lt;/h3&gt;Relevant studies published in the English language were identified by searches of 6 databases (PubMed, EMBASE, CINAHL, PsycInfo, Cochrane DARE, and CENTRAL) from inception through May 2011. Controlled trials comparing an atypical antipsychotic medication (risperidone, olanzapine, quetiapine, aripiprazole, ziprasidone, asenapine, iloperidone, or paliperidone) with placebo, another atypical antipsychotic medication, or other pharmacotherapy for adult off-label conditions were included. Observational studies with sample sizes of greater than 1000 patients were included to assess adverse events.&lt;h3&gt;Data Extraction&lt;/h3&gt;Independent article review and study quality assessment by 2 investigators.&lt;h3&gt;Data Synthesis&lt;/h3&gt;Of 12 228 citations identified, 162 contributed data to the efficacy review. Among 14 placebo-controlled trials of elderly patients with dementia reporting a total global outcome score that includes symptoms such as psychosis, mood alterations, and aggression, small but statistically significant effects sizes ranging from 0.12 and 0.20 were observed for aripiprazole, olanzapine, and risperidone. For generalized anxiety disorder, a pooled analysis of 3 trials showed that quetiapine was associated with a 26% greater likelihood of a favorable response (defined as at least 50% improvement on the Hamilton Anxiety Scale) compared with placebo. For obsessive-compulsive disorder, risperidone was associated with a 3.9-fold greater likelihood of a favorable response (defined as a 25% improvement on the Yale-Brown Obsessive Compulsive Scale) compared with placebo. In elderly patients, adverse events included an increased risk of death (number needed to harm [NNH] = 87), stroke (NNH = 53 for risperidone), extrapyramidal symptoms (NNH = 10 for olanzapine; NNH = 20 for risperidone), and urinary tract symptoms (NNH range = 16-36). In nonelderly adults, adverse events included weight gain (particularly with olanzapine), fatigue, sedation, akathisia (for aripiprazole), and extrapyramidal symptoms.&lt;h3&gt;Conclusions&lt;/h3&gt;Benefits and harms vary among atypical antipsychotic medications for off-label use. For global behavioral symptom scores associated with dementia in elderly patients, small but statistically significant benefits were observed for aripiprazole, olanzapine, and risperidone. Quetiapine was associated with benefits in the treatment of generalized anxiety disorder, and risperidone was associated with benefits in the treatment of obsessive-compulsive disorder; however, adverse events were common.&quot;,&quot;publisher&quot;:&quot;American Medical Association&quot;,&quot;issue&quot;:&quot;12&quot;,&quot;volume&quot;:&quot;306&quot;},&quot;isTemporary&quot;:false}]},{&quot;citationID&quot;:&quot;MENDELEY_CITATION_a053519f-bcfb-4f83-b95c-4b6c1e58123b&quot;,&quot;properties&quot;:{&quot;noteIndex&quot;:0},&quot;isEdited&quot;:false,&quot;manualOverride&quot;:{&quot;isManuallyOverridden&quot;:false,&quot;citeprocText&quot;:&quot;(23)&quot;,&quot;manualOverrideText&quot;:&quot;&quot;},&quot;citationTag&quot;:&quot;MENDELEY_CITATION_v3_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&quot;,&quot;citationItems&quot;:[{&quot;id&quot;:&quot;a714a225-b4de-30cc-aee7-0d8b993104af&quot;,&quot;itemData&quot;:{&quot;type&quot;:&quot;article-journal&quot;,&quot;id&quot;:&quot;a714a225-b4de-30cc-aee7-0d8b993104af&quot;,&quot;title&quot;:&quot;Risk-need-responsivity model for offender assessment and rehabilitation&quot;,&quot;author&quot;:[{&quot;family&quot;:&quot;Bonta&quot;,&quot;given&quot;:&quot;James&quot;,&quot;parse-names&quot;:false,&quot;dropping-particle&quot;:&quot;&quot;,&quot;non-dropping-particle&quot;:&quot;&quot;},{&quot;family&quot;:&quot;Andrews&quot;,&quot;given&quot;:&quot;Da&quot;,&quot;parse-names&quot;:false,&quot;dropping-particle&quot;:&quot;&quot;,&quot;non-dropping-particle&quot;:&quot;&quot;}],&quot;container-title&quot;:&quot;Rehabilitation&quot;,&quot;container-title-short&quot;:&quot;Rehabilitation&quot;,&quot;ISSN&quot;:&quot;&lt;null&gt;&quot;,&quot;issued&quot;:{&quot;date-parts&quot;:[[2007]]},&quot;abstract&quot;:&quot;Developed in the 1980s and first formalized in 1990, the risk-need-responsivity model has been used with increasing success to assess and rehabilitate criminals in Canada and around the world. As suggested by its name, it is based on three principles: 1) the risk principle asserts that criminal behaviour can be reliably predicted and that treatment should focus on the higher risk offenders; 2) the need principle highlights the importance of criminogenic needs in the design and delivery of treatment; and 3) the responsivity principle describes how the treatment should be provided. This paper summarizes the role of the principles in the development of risk assessment instruments. It also explains why some interventions work and others do not.&quot;},&quot;isTemporary&quot;:false}]},{&quot;citationID&quot;:&quot;MENDELEY_CITATION_f0d9fd5a-7cb5-4160-b34b-4b08343be5c3&quot;,&quot;properties&quot;:{&quot;noteIndex&quot;:0},&quot;isEdited&quot;:false,&quot;manualOverride&quot;:{&quot;isManuallyOverridden&quot;:false,&quot;citeprocText&quot;:&quot;(24,25)&quot;,&quot;manualOverrideText&quot;:&quot;&quot;},&quot;citationTag&quot;:&quot;MENDELEY_CITATION_v3_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&quot;,&quot;citationItems&quot;:[{&quot;id&quot;:&quot;0bfc5f31-f92b-3a32-b7ab-62a4c0c22745&quot;,&quot;itemData&quot;:{&quot;type&quot;:&quot;book&quot;,&quot;id&quot;:&quot;0bfc5f31-f92b-3a32-b7ab-62a4c0c22745&quot;,&quot;title&quot;:&quot;SVR-20, Česká adaptace: Boer, Douglas P., SVR 20 V2 manual for version 2 of the sexual violence risk-20&quot;,&quot;author&quot;:[{&quot;family&quot;:&quot;Halouzková&quot;,&quot;given&quot;:&quot;Lenka&quot;,&quot;parse-names&quot;:false,&quot;dropping-particle&quot;:&quot;&quot;,&quot;non-dropping-particle&quot;:&quot;&quot;},{&quot;family&quot;:&quot;Sejbalová&quot;,&quot;given&quot;:&quot;Petra&quot;,&quot;parse-names&quot;:false,&quot;dropping-particle&quot;:&quot;&quot;,&quot;non-dropping-particle&quot;:&quot;&quot;},{&quot;family&quot;:&quot;Páv&quot;,&quot;given&quot;:&quot;Marek&quot;,&quot;parse-names&quot;:false,&quot;dropping-particle&quot;:&quot;&quot;,&quot;non-dropping-particle&quot;:&quot;&quot;},{&quot;family&quot;:&quot;Vňuková&quot;,&quot;given&quot;:&quot;Martina&quot;,&quot;parse-names&quot;:false,&quot;dropping-particle&quot;:&quot;&quot;,&quot;non-dropping-particle&quot;:&quot;&quot;},{&quot;family&quot;:&quot;Ptáček&quot;,&quot;given&quot;:&quot;Radek&quot;,&quot;parse-names&quot;:false,&quot;dropping-particle&quot;:&quot;&quot;,&quot;non-dropping-particle&quot;:&quot;&quot;}],&quot;ISBN&quot;:&quot;978-80-85047-60-8&quot;,&quot;issued&quot;:{&quot;date-parts&quot;:[[2020]]},&quot;publisher-place&quot;:&quot;Praha&quot;,&quot;number-of-pages&quot;:&quot;96&quot;,&quot;publisher&quot;:&quot;Ministerstvo zdravotnictví ČR&quot;,&quot;container-title-short&quot;:&quot;&quot;},&quot;isTemporary&quot;:false},{&quot;id&quot;:&quot;d9b0459a-ef9b-3a2e-a985-ac0735fb2be8&quot;,&quot;itemData&quot;:{&quot;type&quot;:&quot;chapter&quot;,&quot;id&quot;:&quot;d9b0459a-ef9b-3a2e-a985-ac0735fb2be8&quot;,&quot;title&quot;:&quot;A European Perspective on Risk Assessment Tools&quot;,&quot;author&quot;:[{&quot;family&quot;:&quot;Vries Robbé&quot;,&quot;given&quot;:&quot;Michiel&quot;,&quot;parse-names&quot;:false,&quot;dropping-particle&quot;:&quot;&quot;,&quot;non-dropping-particle&quot;:&quot;de&quot;},{&quot;family&quot;:&quot;Vogel&quot;,&quot;given&quot;:&quot;Vivienne&quot;,&quot;parse-names&quot;:false,&quot;dropping-particle&quot;:&quot;&quot;,&quot;non-dropping-particle&quot;:&quot;de&quot;}],&quot;container-title&quot;:&quot;Forensic Psychiatry and Psychology in Europe&quot;,&quot;chapter-number&quot;:&quot;A European&quot;,&quot;accessed&quot;:{&quot;date-parts&quot;:[[2019,7,14]]},&quot;editor&quot;:[{&quot;family&quot;:&quot;Goethals&quot;,&quot;given&quot;:&quot;Kris&quot;,&quot;parse-names&quot;:false,&quot;dropping-particle&quot;:&quot;&quot;,&quot;non-dropping-particle&quot;:&quot;&quot;}],&quot;DOI&quot;:&quot;10.1007/978-3-319-74664-7_16&quot;,&quot;URL&quot;:&quot;http://link.springer.com/10.1007/978-3-319-74664-7_16&quot;,&quot;issued&quot;:{&quot;date-parts&quot;:[[2018]]},&quot;publisher-place&quot;:&quot;Cham&quot;,&quot;page&quot;:&quot;249-266&quot;,&quot;abstract&quot;:&quot;Assessing the level of violence risk is a vital task for mental health professionals working with offenders and (forensic) psychiatric patients. Many tools are available to aid the assessment process, each with a specific focus and purpose. Especially the structured professional judgement risk assessment tools are considered useful in guiding clinical practice and decision-making. In addition to assessing static and dynamic risk factors, the assessment would benefit from also incorporating the evaluation of strengths. These protective factors offer further insight into current functioning and the likelihood of violent behaviour. Moreover, they provide promising treatment targets. A well-balanced assessment including historical and changeable risk factors as well as protective factors should result in an insightful overview of the most important factors relevant for the violence risk potential of a specific individual in his or her assessed context. This assessment leads to a better understanding of future violence risk, conclusions regarding the level of risk and security needed and recommendations for intervention and risk management. Final conclusions drawn from the assessment should be made according to risk scenario narratives regarding the specific type of violent behaviour that seems most likely and that needs to be prevented for the individual case through tailored intervention. A case example is provided to demonstrate the use of a combined risk- and strength-based assessment in clinical practice. The chapter concludes with general recommendations regarding the organization of the risk assessment process and the incorporation of risk assessment and risk management in daily forensic care.&quot;,&quot;publisher&quot;:&quot;Springer International Publishing&quot;,&quot;container-title-short&quot;:&quot;&quot;},&quot;isTemporary&quot;:false}]},{&quot;citationID&quot;:&quot;MENDELEY_CITATION_b19b980f-75f6-4be0-b01a-2af46ddfd42b&quot;,&quot;properties&quot;:{&quot;noteIndex&quot;:0},&quot;isEdited&quot;:false,&quot;manualOverride&quot;:{&quot;isManuallyOverridden&quot;:false,&quot;citeprocText&quot;:&quot;(26–28)&quot;,&quot;manualOverrideText&quot;:&quot;&quot;},&quot;citationTag&quot;:&quot;MENDELEY_CITATION_v3_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&quot;,&quot;citationItems&quot;:[{&quot;id&quot;:&quot;da6ae91d-889c-3090-8ee5-0b2a1c0fe640&quot;,&quot;itemData&quot;:{&quot;type&quot;:&quot;book&quot;,&quot;id&quot;:&quot;da6ae91d-889c-3090-8ee5-0b2a1c0fe640&quot;,&quot;title&quot;:&quot;HCR-20v3: Assessing risk for violence: User guide.&quot;,&quot;author&quot;:[{&quot;family&quot;:&quot;Douglas&quot;,&quot;given&quot;:&quot;Kevin S.&quot;,&quot;parse-names&quot;:false,&quot;dropping-particle&quot;:&quot;&quot;,&quot;non-dropping-particle&quot;:&quot;&quot;},{&quot;family&quot;:&quot;Hart&quot;,&quot;given&quot;:&quot;Stephen D.&quot;,&quot;parse-names&quot;:false,&quot;dropping-particle&quot;:&quot;&quot;,&quot;non-dropping-particle&quot;:&quot;&quot;},{&quot;family&quot;:&quot;Webster&quot;,&quot;given&quot;:&quot;Christopher D.&quot;,&quot;parse-names&quot;:false,&quot;dropping-particle&quot;:&quot;&quot;,&quot;non-dropping-particle&quot;:&quot;&quot;},{&quot;family&quot;:&quot;Belfrage&quot;,&quot;given&quot;:&quot;Henrik&quot;,&quot;parse-names&quot;:false,&quot;dropping-particle&quot;:&quot;&quot;,&quot;non-dropping-particle&quot;:&quot;&quot;}],&quot;container-title&quot;:&quot;Mental Health, Law, and Policy Institute, Simon Fraser University&quot;,&quot;accessed&quot;:{&quot;date-parts&quot;:[[2020,9,11]]},&quot;issued&quot;:{&quot;date-parts&quot;:[[2013]]},&quot;publisher&quot;:&quot;Mental Health, Law and Policy Institute, Simon Fraser University&quot;,&quot;container-title-short&quot;:&quot;&quot;},&quot;isTemporary&quot;:false},{&quot;id&quot;:&quot;481d2321-43a5-35b9-b87e-ce085d6bd66b&quot;,&quot;itemData&quot;:{&quot;type&quot;:&quot;article-journal&quot;,&quot;id&quot;:&quot;481d2321-43a5-35b9-b87e-ce085d6bd66b&quot;,&quot;title&quot;:&quot;Protective Factors in Violence Risk Assessment: Predictive Validity of the SAPROF and HCR-20V3&quot;,&quot;author&quot;:[{&quot;family&quot;:&quot;Neil&quot;,&quot;given&quot;:&quot;Clare&quot;,&quot;parse-names&quot;:false,&quot;dropping-particle&quot;:&quot;&quot;,&quot;non-dropping-particle&quot;:&quot;&quot;},{&quot;family&quot;:&quot;O’Rourke&quot;,&quot;given&quot;:&quot;Suzanne&quot;,&quot;parse-names&quot;:false,&quot;dropping-particle&quot;:&quot;&quot;,&quot;non-dropping-particle&quot;:&quot;&quot;},{&quot;family&quot;:&quot;Ferreira&quot;,&quot;given&quot;:&quot;Nuno&quot;,&quot;parse-names&quot;:false,&quot;dropping-particle&quot;:&quot;&quot;,&quot;non-dropping-particle&quot;:&quot;&quot;},{&quot;family&quot;:&quot;Flynn&quot;,&quot;given&quot;:&quot;Liz&quot;,&quot;parse-names&quot;:false,&quot;dropping-particle&quot;:&quot;&quot;,&quot;non-dropping-particle&quot;:&quot;&quot;}],&quot;container-title&quot;:&quot;International Journal of Forensic Mental Health&quot;,&quot;container-title-short&quot;:&quot;Int J Forensic Ment Health&quot;,&quot;accessed&quot;:{&quot;date-parts&quot;:[[2020,10,12]]},&quot;DOI&quot;:&quot;10.1080/14999013.2019.1643811&quot;,&quot;ISSN&quot;:&quot;19329903&quot;,&quot;URL&quot;:&quot;https://www.tandfonline.com/doi/abs/10.1080/14999013.2019.1643811&quot;,&quot;issued&quot;:{&quot;date-parts&quot;:[[2020,1,2]]},&quot;page&quot;:&quot;84-102&quot;,&quot;abstract&quot;:&quot;Research and practice in violence risk assessment in forensic mental health primarily focuses on risk factors; however consideration of protective factors may improve the accuracy and utility of assessments. Using a pseudo-prospective design, the predictive and incremental validity of protective factors was explored using the Structured Assessment of Protective Factors (SAPROF) and Historical Clinical Risk Management-20 (HCR-20V3) in 75 male inpatients in a secure setting. Over a 12-month period, protective factors significantly predicted the absence of inpatient (institutional) violence and risk factors, particularly dynamic factors, predicted the presence of violence. Hierarchical logistic regression did not establish the incremental validity of the SAPROF. Preliminary evidence for the predictive and incremental validity of the Integrative Final Risk Judgment was found with individuals judged high risk being almost seven times more likely to engage in violence than those assessed as moderate risk. High risk ratings were associated with fewer protective factors and more risk factors. Therefore, whilst dynamic risk factors are clear targets for risk management, consideration of protective factors may contribute to overall estimates of risk and provide additional targets for intervention.&quot;,&quot;publisher&quot;:&quot;Routledge&quot;,&quot;issue&quot;:&quot;1&quot;,&quot;volume&quot;:&quot;19&quot;},&quot;isTemporary&quot;:false},{&quot;id&quot;:&quot;240e0e24-77d5-3bc7-b6fe-bd346dff4798&quot;,&quot;itemData&quot;:{&quot;type&quot;:&quot;article-journal&quot;,&quot;id&quot;:&quot;240e0e24-77d5-3bc7-b6fe-bd346dff4798&quot;,&quot;title&quot;:&quot;Hodnocení rizika násilného jednání.&quot;,&quot;author&quot;:[{&quot;family&quot;:&quot;Páv M, Skřivánková P, Vňuková M, Ptáček R&quot;,&quot;given&quot;:&quot;Vevera J.&quot;,&quot;parse-names&quot;:false,&quot;dropping-particle&quot;:&quot;&quot;,&quot;non-dropping-particle&quot;:&quot;&quot;}],&quot;container-title&quot;:&quot;Ceská a Slovenská Psychiatrie&quot;,&quot;container-title-short&quot;:&quot;Ceska Slov Psychiatr&quot;,&quot;URL&quot;:&quot;http://search.ebscohost.com/login.aspx?direct=true&amp;db=a9h&amp;AN=144311546&amp;site=eds-live&quot;,&quot;issued&quot;:{&quot;date-parts&quot;:[[2020]]},&quot;page&quot;:&quot;66-73&quot;,&quot;abstract&quot;:&quot;Risk assessment of violent behavior is one of the primary tasks of comprehensive diagnostics, especially in the context of expert opinion and forensic treatment. The risk assessment has evolved from unstructured (clinical) examination, through statistical (actuarial tools) to the current, third generation of tools. Within the project of the Ministry of Health - New Services, we carried out a literature review of this area and compared available risk assessment tools. Structured Professional Judgment (SPJ) tools such as HCR-20V3, SAPROF, SVR-20V2, and SAVRY are now standard for long-term risk assessment. In addition to structured risk assessment, these tools will enable intervention planning and treatment progress monitoring. We choose these for an adaptation to the Czech environment due to the worldwide spread of their use, the possibility of training in their use, and proven evidence-based benefits for clinical practice. Translation and validation of Czech versions will allow their introduction into the training of (not only) forensic experts and use in routine clinical practice.&quot;,&quot;issue&quot;:&quot;2&quot;,&quot;volume&quot;:&quot;116&quot;},&quot;isTemporary&quot;:false}]},{&quot;citationID&quot;:&quot;MENDELEY_CITATION_7862d700-c396-4e1f-82dc-88a3aa8d63dd&quot;,&quot;properties&quot;:{&quot;noteIndex&quot;:0},&quot;isEdited&quot;:false,&quot;manualOverride&quot;:{&quot;isManuallyOverridden&quot;:false,&quot;citeprocText&quot;:&quot;(24)&quot;,&quot;manualOverrideText&quot;:&quot;&quot;},&quot;citationTag&quot;:&quot;MENDELEY_CITATION_v3_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&quot;,&quot;citationItems&quot;:[{&quot;id&quot;:&quot;0bfc5f31-f92b-3a32-b7ab-62a4c0c22745&quot;,&quot;itemData&quot;:{&quot;type&quot;:&quot;book&quot;,&quot;id&quot;:&quot;0bfc5f31-f92b-3a32-b7ab-62a4c0c22745&quot;,&quot;title&quot;:&quot;SVR-20, Česká adaptace: Boer, Douglas P., SVR 20 V2 manual for version 2 of the sexual violence risk-20&quot;,&quot;author&quot;:[{&quot;family&quot;:&quot;Halouzková&quot;,&quot;given&quot;:&quot;Lenka&quot;,&quot;parse-names&quot;:false,&quot;dropping-particle&quot;:&quot;&quot;,&quot;non-dropping-particle&quot;:&quot;&quot;},{&quot;family&quot;:&quot;Sejbalová&quot;,&quot;given&quot;:&quot;Petra&quot;,&quot;parse-names&quot;:false,&quot;dropping-particle&quot;:&quot;&quot;,&quot;non-dropping-particle&quot;:&quot;&quot;},{&quot;family&quot;:&quot;Páv&quot;,&quot;given&quot;:&quot;Marek&quot;,&quot;parse-names&quot;:false,&quot;dropping-particle&quot;:&quot;&quot;,&quot;non-dropping-particle&quot;:&quot;&quot;},{&quot;family&quot;:&quot;Vňuková&quot;,&quot;given&quot;:&quot;Martina&quot;,&quot;parse-names&quot;:false,&quot;dropping-particle&quot;:&quot;&quot;,&quot;non-dropping-particle&quot;:&quot;&quot;},{&quot;family&quot;:&quot;Ptáček&quot;,&quot;given&quot;:&quot;Radek&quot;,&quot;parse-names&quot;:false,&quot;dropping-particle&quot;:&quot;&quot;,&quot;non-dropping-particle&quot;:&quot;&quot;}],&quot;ISBN&quot;:&quot;978-80-85047-60-8&quot;,&quot;issued&quot;:{&quot;date-parts&quot;:[[2020]]},&quot;publisher-place&quot;:&quot;Praha&quot;,&quot;number-of-pages&quot;:&quot;96&quot;,&quot;publisher&quot;:&quot;Ministerstvo zdravotnictví ČR&quot;,&quot;container-title-short&quot;:&quot;&quot;},&quot;isTemporary&quot;:false}]},{&quot;citationID&quot;:&quot;MENDELEY_CITATION_1ccac5f8-dc7c-408b-9752-fc32ad87ac66&quot;,&quot;properties&quot;:{&quot;noteIndex&quot;:0},&quot;isEdited&quot;:false,&quot;manualOverride&quot;:{&quot;isManuallyOverridden&quot;:false,&quot;citeprocText&quot;:&quot;(29,30)&quot;,&quot;manualOverrideText&quot;:&quot;&quot;},&quot;citationTag&quot;:&quot;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&quot;,&quot;citationItems&quot;:[{&quot;id&quot;:&quot;9b6bd3ff-4b82-3b7c-98e6-b30c66ed36fd&quot;,&quot;itemData&quot;:{&quot;type&quot;:&quot;article-journal&quot;,&quot;id&quot;:&quot;9b6bd3ff-4b82-3b7c-98e6-b30c66ed36fd&quot;,&quot;title&quot;:&quot;Use of risk assessment instruments to predict violence in forensic psychiatric hospitals: a systematic review and meta-analysis&quot;,&quot;author&quot;:[{&quot;family&quot;:&quot;Ramesh&quot;,&quot;given&quot;:&quot;Taanvi&quot;,&quot;parse-names&quot;:false,&quot;dropping-particle&quot;:&quot;&quot;,&quot;non-dropping-particle&quot;:&quot;&quot;},{&quot;family&quot;:&quot;Igoumenou&quot;,&quot;given&quot;:&quot;Artemis&quot;,&quot;parse-names&quot;:false,&quot;dropping-particle&quot;:&quot;&quot;,&quot;non-dropping-particle&quot;:&quot;&quot;},{&quot;family&quot;:&quot;Vazquez Montes&quot;,&quot;given&quot;:&quot;Maria&quot;,&quot;parse-names&quot;:false,&quot;dropping-particle&quot;:&quot;&quot;,&quot;non-dropping-particle&quot;:&quot;&quot;},{&quot;family&quot;:&quot;Fazel&quot;,&quot;given&quot;:&quot;Seena&quot;,&quot;parse-names&quot;:false,&quot;dropping-particle&quot;:&quot;&quot;,&quot;non-dropping-particle&quot;:&quot;&quot;}],&quot;container-title&quot;:&quot;European Psychiatry&quot;,&quot;accessed&quot;:{&quot;date-parts&quot;:[[2022,10,3]]},&quot;DOI&quot;:&quot;10.1016/J.EURPSY.2018.02.007&quot;,&quot;ISSN&quot;:&quot;0924-9338&quot;,&quot;PMID&quot;:&quot;29626758&quot;,&quot;URL&quot;:&quot;https://www.cambridge.org/core/journals/european-psychiatry/article/use-of-risk-assessment-instruments-to-predict-violence-in-forensic-psychiatric-hospitals-a-systematic-review-and-metaanalysis/9D936C97254048C55BF0B057D4123026&quot;,&quot;issued&quot;:{&quot;date-parts&quot;:[[2018,8,1]]},&quot;page&quot;:&quot;47-53&quot;,&quot;abstract&quot;:&quot;Background and Aims:Violent behaviour by forensic psychiatric inpatients is common. We aimed to systematically review the performance of structured risk assessment tools for violence in these settings.Methods:The nine most commonly used violence risk assessment instruments used in psychiatric hospitals were examined. A systematic search of five databases (CINAHL, Embase, Global Health, PsycINFO and PubMed) was conducted to identify studies examining the predictive accuracy of these tools in forensic psychiatric inpatient settings. Risk assessment instruments were separated into those designed for imminent (within 24 hours) violence prediction and those designed for longer-term prediction. A range of accuracy measures and descriptive variables were extracted. A quality assessment was performed for each eligible study using the QUADAS-2. Summary performance measures (sensitivity, specificity, positive and negative predictive values, diagnostic odds ratio, and area under the curve value) and HSROC curves were produced. In addition, meta-regression analyses investigated study and sample effects on tool performance.Results:Fifty-two eligible publications were identified, of which 43 provided information on tool accuracy in the form of AUC statistics. These provided data on 78 individual samples, with information on 6,840 patients. Of these, 35 samples (3,306 patients from 19 publications) provided data on all performance measures. The median AUC value for the wider group of 78 samples was higher for imminent tools (AUC 0.83; IQR: 0.71–0.85) compared with longer-term tools (AUC 0.68; IQR: 0.62-0.75). Other performance measures indicated variable accuracy for imminent and longer-term tools. Meta-regression indicated that no study or sample-related characteristics were associated with between-study differences in AUCs.Interpretation:The performance of current tools in predicting risk of violence beyond the first few days is variable, and the selection of which tool to use in clinical practice should consider accuracy estimates. For more imminent violence, however, there is evidence in support of brief scalable assessment tools.&quot;,&quot;publisher&quot;:&quot;Cambridge University Press&quot;,&quot;volume&quot;:&quot;52&quot;,&quot;container-title-short&quot;:&quot;&quot;},&quot;isTemporary&quot;:false},{&quot;id&quot;:&quot;dbaed10b-4fda-3316-b9aa-202085bd9c5b&quot;,&quot;itemData&quot;:{&quot;type&quot;:&quot;article-journal&quot;,&quot;id&quot;:&quot;dbaed10b-4fda-3316-b9aa-202085bd9c5b&quot;,&quot;title&quot;:&quot;Susceptibility (risk and protective) factors for in-patient violence and self-harm: Prospective study of structured professional judgement instruments START and SAPROF, DUNDRUM-3 and DUNDRUM-4 in forensic mental health services&quot;,&quot;author&quot;:[{&quot;family&quot;:&quot;Abidin&quot;,&quot;given&quot;:&quot;Zareena&quot;,&quot;parse-names&quot;:false,&quot;dropping-particle&quot;:&quot;&quot;,&quot;non-dropping-particle&quot;:&quot;&quot;},{&quot;family&quot;:&quot;Davoren&quot;,&quot;given&quot;:&quot;Mary&quot;,&quot;parse-names&quot;:false,&quot;dropping-particle&quot;:&quot;&quot;,&quot;non-dropping-particle&quot;:&quot;&quot;},{&quot;family&quot;:&quot;Naughton&quot;,&quot;given&quot;:&quot;Leena&quot;,&quot;parse-names&quot;:false,&quot;dropping-particle&quot;:&quot;&quot;,&quot;non-dropping-particle&quot;:&quot;&quot;},{&quot;family&quot;:&quot;Gibbons&quot;,&quot;given&quot;:&quot;Olivia&quot;,&quot;parse-names&quot;:false,&quot;dropping-particle&quot;:&quot;&quot;,&quot;non-dropping-particle&quot;:&quot;&quot;},{&quot;family&quot;:&quot;Nulty&quot;,&quot;given&quot;:&quot;Andrea&quot;,&quot;parse-names&quot;:false,&quot;dropping-particle&quot;:&quot;&quot;,&quot;non-dropping-particle&quot;:&quot;&quot;},{&quot;family&quot;:&quot;Kennedy&quot;,&quot;given&quot;:&quot;Harry G.&quot;,&quot;parse-names&quot;:false,&quot;dropping-particle&quot;:&quot;&quot;,&quot;non-dropping-particle&quot;:&quot;&quot;}],&quot;container-title&quot;:&quot;BMC Psychiatry&quot;,&quot;container-title-short&quot;:&quot;BMC Psychiatry&quot;,&quot;accessed&quot;:{&quot;date-parts&quot;:[[2020,10,12]]},&quot;DOI&quot;:&quot;10.1186/1471-244X-13-197&quot;,&quot;ISSN&quot;:&quot;1471244X&quot;,&quot;PMID&quot;:&quot;23890106&quot;,&quot;URL&quot;:&quot;https://link.springer.com/articles/10.1186/1471-244X-13-197&quot;,&quot;issued&quot;:{&quot;date-parts&quot;:[[2013,7,27]]},&quot;page&quot;:&quot;1-18&quot;,&quot;abstract&quot;:&quot;Background: The START and SAPROF are newly developed fourth generation structured professional judgement instruments assessing strengths and protective factors. The DUNDRUM-3 and DUNDRUM-4 also measure positive factors, programme completion and recovery in forensic settings.Methods: We compared these instruments with other validated risk instruments (HCR-20, S-RAMM), a measure of psychopathology (PANSS) and global function (GAF). We prospectively tested whether any of these instruments predict violence or self harm in a secure hospital setting (n = 98) and whether they had true protective effects, interacting with and off-setting risk measures.Results: SAPROF and START-strengths had strong inverse (negative) correlations with the HCR-20 and S-RAMM. SAPROF correlated strongly with GAF (r = 0.745). In the prospective in-patient study, SAPROF predicted absence of violence, AUC = 0.847 and absence of self-harm AUC = 0.766. START-strengths predicted absence of violence AUC = 0.776, but did not predict absence of self-harm AUC = 0.644. The DUNDRUM-3 programme completion and DUNDRUM-4 recovery scales also predicted in-patient violence (AUC 0.832 and 0.728 respectively), and both predicted in-patient self-harm (AUC 0.750 and 0.713 respectively). When adjusted for the HCR-20 total score however, SAPROF, START-S, DUNDRUM-3 and DUNDRUM-4 scores were not significantly different for those who were violent or for those who self harmed. The SAPROF had a significant interactive effect with the HCR-dynamic score. Item to outcome studies often showed a range of strengths of association with outcomes, which may be specific to the in-patient setting and patient group studied.Conclusions: The START and SAPROF, DUNDRUM-3 and DUNDRUM-4 can be used to assess both reduced and increased risk of violence and self-harm in mentally ill in-patients in a secure setting. They were not consistently better than the GAF, HCR-20, S-RAMM, or PANSS when predicting adverse events. Only the SAPROF had an interactive effect with the HCR-20 risk assessment indicating a true protective effect but as structured professional judgement instruments all have additional content (items) complementary to existing risk assessments, useful for planning treatment and risk management. © 2013 Abidin et al.; licensee BioMed Central Ltd.&quot;,&quot;publisher&quot;:&quot;BioMed Central&quot;,&quot;issue&quot;:&quot;1&quot;,&quot;volume&quot;:&quot;13&quot;},&quot;isTemporary&quot;:false}]},{&quot;citationID&quot;:&quot;MENDELEY_CITATION_dd202cf8-ec8c-4bb0-be77-e60f6b65f1cf&quot;,&quot;properties&quot;:{&quot;noteIndex&quot;:0},&quot;isEdited&quot;:false,&quot;manualOverride&quot;:{&quot;isManuallyOverridden&quot;:false,&quot;citeprocText&quot;:&quot;(31,32)&quot;,&quot;manualOverrideText&quot;:&quot;&quot;},&quot;citationItems&quot;:[{&quot;id&quot;:&quot;c4195f13-891e-3422-8dae-6e4d42385c47&quot;,&quot;itemData&quot;:{&quot;type&quot;:&quot;article-journal&quot;,&quot;id&quot;:&quot;c4195f13-891e-3422-8dae-6e4d42385c47&quot;,&quot;title&quot;:&quot;Assessment of Multiple Risk Outcomes, Strengths, and Change with the START:AV: A Short-Term Prospective Study with Adolescent Offenders&quot;,&quot;author&quot;:[{&quot;family&quot;:&quot;Viljoen&quot;,&quot;given&quot;:&quot;Jodi L.&quot;,&quot;parse-names&quot;:false,&quot;dropping-particle&quot;:&quot;&quot;,&quot;non-dropping-particle&quot;:&quot;&quot;},{&quot;family&quot;:&quot;Beneteau&quot;,&quot;given&quot;:&quot;Jennifer L.&quot;,&quot;parse-names&quot;:false,&quot;dropping-particle&quot;:&quot;&quot;,&quot;non-dropping-particle&quot;:&quot;&quot;},{&quot;family&quot;:&quot;Gulbransen&quot;,&quot;given&quot;:&quot;Erik&quot;,&quot;parse-names&quot;:false,&quot;dropping-particle&quot;:&quot;&quot;,&quot;non-dropping-particle&quot;:&quot;&quot;},{&quot;family&quot;:&quot;Brodersen&quot;,&quot;given&quot;:&quot;Etta&quot;,&quot;parse-names&quot;:false,&quot;dropping-particle&quot;:&quot;&quot;,&quot;non-dropping-particle&quot;:&quot;&quot;},{&quot;family&quot;:&quot;Desmarais&quot;,&quot;given&quot;:&quot;Sarah L.&quot;,&quot;parse-names&quot;:false,&quot;dropping-particle&quot;:&quot;&quot;,&quot;non-dropping-particle&quot;:&quot;&quot;},{&quot;family&quot;:&quot;Nicholls&quot;,&quot;given&quot;:&quot;Tonia L.&quot;,&quot;parse-names&quot;:false,&quot;dropping-particle&quot;:&quot;&quot;,&quot;non-dropping-particle&quot;:&quot;&quot;},{&quot;family&quot;:&quot;Cruise&quot;,&quot;given&quot;:&quot;Keith R.&quot;,&quot;parse-names&quot;:false,&quot;dropping-particle&quot;:&quot;&quot;,&quot;non-dropping-particle&quot;:&quot;&quot;}],&quot;container-title&quot;:&quot;International Journal of Forensic Mental Health&quot;,&quot;container-title-short&quot;:&quot;Int J Forensic Ment Health&quot;,&quot;accessed&quot;:{&quot;date-parts&quot;:[[2019,7,14]]},&quot;DOI&quot;:&quot;10.1080/14999013.2012.737407&quot;,&quot;ISSN&quot;:&quot;1499-9013&quot;,&quot;PMID&quot;:&quot;23436983&quot;,&quot;URL&quot;:&quot;http://www.ncbi.nlm.nih.gov/pubmed/23436983&quot;,&quot;issued&quot;:{&quot;date-parts&quot;:[[2012,7]]},&quot;page&quot;:&quot;165-180&quot;,&quot;abstract&quot;:&quot;The Short-Term Assessment of Risk and Treatability: Adolescent Version (START:AV; Nicholls, Viljoen, Cruise, Desmarais, &amp; Webster, 2010; Viljoen, Cruise, Nicholls, Desmarais, &amp; Webster, in preparation) is a clinical guide designed to assist in the assessment and management of adolescents' risk for adverse events (e.g., violence, general offending, suicide, victimization). In this initial validation study, START:AV assessments were conducted on 90 adolescent offenders (62 male, 28 female), who were prospectively followed for a 3-month period. START:AV assessments had good to excellent inter-rater reliability and strong concurrent validity with Structured Assessment of Violence Risk in Youth assessments (SAVRY; Borum, Bartel, &amp; Forth, 2006). START:AV risk estimates and Vulnerability total scores predicted multiple adverse outcomes, including violence towards others, offending, victimization, suicidal ideation, and substance abuse. In addition, Strength total scores inversely predicted violence, offending, and street drug use. During the 3-month follow-up, risk estimates changed in at least one domain for 92% of youth, and 27% of youth showed reliable changes in Strength and/or Vulnerability total scores (reliable change index, 90% confidence interval; Jacobsen &amp; Truax, 1991). While these findings are promising, a strong need exists for further research on the START:AV, the measurement of change, and on the role of strengths in risk assessment and treatment-planning.&quot;,&quot;issue&quot;:&quot;3&quot;,&quot;volume&quot;:&quot;11&quot;},&quot;isTemporary&quot;:false},{&quot;id&quot;:&quot;de3a05c5-eb52-3f04-bdf3-8f30b4f37255&quot;,&quot;itemData&quot;:{&quot;type&quot;:&quot;article-journal&quot;,&quot;id&quot;:&quot;de3a05c5-eb52-3f04-bdf3-8f30b4f37255&quot;,&quot;title&quot;:&quot;Short-Term Assessment of Risk and Treatability (START): systematic review and meta-analysis&quot;,&quot;author&quot;:[{&quot;family&quot;:&quot;O'Shea&quot;,&quot;given&quot;:&quot;Laura E.&quot;,&quot;parse-names&quot;:false,&quot;dropping-particle&quot;:&quot;&quot;,&quot;non-dropping-particle&quot;:&quot;&quot;},{&quot;family&quot;:&quot;Dickens&quot;,&quot;given&quot;:&quot;Geoffrey L.&quot;,&quot;parse-names&quot;:false,&quot;dropping-particle&quot;:&quot;&quot;,&quot;non-dropping-particle&quot;:&quot;&quot;}],&quot;container-title&quot;:&quot;Psychological assessment&quot;,&quot;container-title-short&quot;:&quot;Psychol Assess&quot;,&quot;accessed&quot;:{&quot;date-parts&quot;:[[2023,12,19]]},&quot;DOI&quot;:&quot;10.1037/A0036794&quot;,&quot;ISSN&quot;:&quot;1939134X&quot;,&quot;PMID&quot;:&quot;24796344&quot;,&quot;issued&quot;:{&quot;date-parts&quot;:[[2014,9,1]]},&quot;page&quot;:&quot;990-1002&quot;,&quot;abstract&quot;:&quot;This article describes a systematic review of the psychometric properties of the Short-Term Assessment of Risk and Treatability (START) and a meta-analysis to assess its predictive efficacy for the 7 risk domains identified in the manual (violence to others, self-harm, suicide, substance abuse, victimization, unauthorized leave, and self-neglect) among institutionalized patients with mental disorder and/or personality disorder. Comprehensive terms were used to search 5 electronic databases up to January 2013. Additional articles were located by examining references lists and hand-searching. Twenty-three papers were selected to include in the narrative review of START's properties, whereas 9 studies involving 543 participants were included in the meta-analysis. Studies about the feasibility and utility of the tool had positive results but lacked comparators. START ratings demonstrated high internal consistency, interrater reliability, and convergent validity with other risk measures. There was a lack of information about the variability of START ratings over time. Its use in an intervention to reduce violence in forensic psychiatric outpatients was not better than standard care. START risk estimates demonstrated strong predictive validity for various aggressive outcomes and good predictive validity for self-harm. Predictive validity for self-neglect and victimization was no better than chance, whereas evidence for the remaining outcomes is derived from a single, small study. Only 3 of the studies included in the meta-analysis were rated to be at a low risk of bias. Future research should aim to investigate the predictive validity of the START for the full range of adverse outcomes, using well-designed methodologies, and validated outcome tools.&quot;,&quot;issue&quot;:&quot;3&quot;,&quot;volume&quot;:&quot;26&quot;},&quot;isTemporary&quot;:false}],&quot;citationTag&quot;:&quot;MENDELEY_CITATION_v3_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&quot;},{&quot;citationID&quot;:&quot;MENDELEY_CITATION_45993d8e-ec76-43e0-8f61-58ccd8afffd6&quot;,&quot;properties&quot;:{&quot;noteIndex&quot;:0},&quot;isEdited&quot;:false,&quot;manualOverride&quot;:{&quot;isManuallyOverridden&quot;:false,&quot;citeprocText&quot;:&quot;(33,34)&quot;,&quot;manualOverrideText&quot;:&quot;&quot;},&quot;citationTag&quot;:&quot;MENDELEY_CITATION_v3_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&quot;,&quot;citationItems&quot;:[{&quot;id&quot;:&quot;e27be0b7-aef5-341d-b37e-1fb75d014da9&quot;,&quot;itemData&quot;:{&quot;type&quot;:&quot;article-journal&quot;,&quot;id&quot;:&quot;e27be0b7-aef5-341d-b37e-1fb75d014da9&quot;,&quot;title&quot;:&quot;A comparative study of violence risk assessment tools: A systematic review and metaregression analysis of 68 studies involving 25,980 participants&quot;,&quot;author&quot;:[{&quot;family&quot;:&quot;Singh&quot;,&quot;given&quot;:&quot;Jay P.&quot;,&quot;parse-names&quot;:false,&quot;dropping-particle&quot;:&quot;&quot;,&quot;non-dropping-particle&quot;:&quot;&quot;},{&quot;family&quot;:&quot;Grann&quot;,&quot;given&quot;:&quot;Martin&quot;,&quot;parse-names&quot;:false,&quot;dropping-particle&quot;:&quot;&quot;,&quot;non-dropping-particle&quot;:&quot;&quot;},{&quot;family&quot;:&quot;Fazel&quot;,&quot;given&quot;:&quot;Seena&quot;,&quot;parse-names&quot;:false,&quot;dropping-particle&quot;:&quot;&quot;,&quot;non-dropping-particle&quot;:&quot;&quot;}],&quot;container-title&quot;:&quot;Clinical Psychology Review&quot;,&quot;container-title-short&quot;:&quot;Clin Psychol Rev&quot;,&quot;accessed&quot;:{&quot;date-parts&quot;:[[2019,7,14]]},&quot;DOI&quot;:&quot;10.1016/J.CPR.2010.11.009&quot;,&quot;ISSN&quot;:&quot;0272-7358&quot;,&quot;URL&quot;:&quot;https://www.sciencedirect.com/science/article/pii/S0272735810001947&quot;,&quot;issued&quot;:{&quot;date-parts&quot;:[[2011,4,1]]},&quot;page&quot;:&quot;499-513&quot;,&quot;abstract&quot;:&quot;There are a large number of structured instruments that assist in the assessment of antisocial, violent and sexual risk, and their use appears to be increasing in mental health and criminal justice settings. However, little is known about which commonly used instruments produce the highest rates of predictive validity, and whether overall rates of predictive validity differ by gender, ethnicity, outcome, and other study characteristics. We undertook a systematic review and meta-analysis of nine commonly used risk assessment instruments following PRISMA guidelines. We collected data from 68 studies based on 25,980 participants in 88 independent samples. For 54 of the samples, new tabular data was provided directly by authors. We used four outcome statistics to assess rates of predictive validity, and analyzed sources of heterogeneity using subgroup analysis and metaregression. A tool designed to detect violence risk in juveniles, the Structured Assessment of Violence Risk in Youth (SAVRY), produced the highest rates of predictive validity, while an instrument used to identify adults at risk for general offending, the Level of Service Inventory – Revised (LSI-R), and a personality scale commonly used for the purposes of risk assessment, the Psychopathy Checklist – Revised (PCL-R), produced the lowest. Instruments produced higher rates of predictive validity in older and in predominantly White samples. Risk assessment procedures and guidelines by mental health services and criminal justice systems may need review in light of these findings.&quot;,&quot;publisher&quot;:&quot;Pergamon&quot;,&quot;issue&quot;:&quot;3&quot;,&quot;volume&quot;:&quot;31&quot;},&quot;isTemporary&quot;:false},{&quot;id&quot;:&quot;86312e8b-0012-363b-9f5a-ea96e5ddd034&quot;,&quot;itemData&quot;:{&quot;type&quot;:&quot;article-journal&quot;,&quot;id&quot;:&quot;86312e8b-0012-363b-9f5a-ea96e5ddd034&quot;,&quot;title&quot;:&quot;International Perspectives on the Practical Application of Violence Risk Assessment: A Global Survey of 44 Countries&quot;,&quot;author&quot;:[{&quot;family&quot;:&quot;Singh&quot;,&quot;given&quot;:&quot;Jay P.&quot;,&quot;parse-names&quot;:false,&quot;dropping-particle&quot;:&quot;&quot;,&quot;non-dropping-particle&quot;:&quot;&quot;},{&quot;family&quot;:&quot;Desmarais&quot;,&quot;given&quot;:&quot;Sarah L.&quot;,&quot;parse-names&quot;:false,&quot;dropping-particle&quot;:&quot;&quot;,&quot;non-dropping-particle&quot;:&quot;&quot;},{&quot;family&quot;:&quot;Hurducas&quot;,&quot;given&quot;:&quot;Cristina&quot;,&quot;parse-names&quot;:false,&quot;dropping-particle&quot;:&quot;&quot;,&quot;non-dropping-particle&quot;:&quot;&quot;},{&quot;family&quot;:&quot;Arbach-Lucioni&quot;,&quot;given&quot;:&quot;Karin&quot;,&quot;parse-names&quot;:false,&quot;dropping-particle&quot;:&quot;&quot;,&quot;non-dropping-particle&quot;:&quot;&quot;},{&quot;family&quot;:&quot;Condemarin&quot;,&quot;given&quot;:&quot;Carolina&quot;,&quot;parse-names&quot;:false,&quot;dropping-particle&quot;:&quot;&quot;,&quot;non-dropping-particle&quot;:&quot;&quot;},{&quot;family&quot;:&quot;Dean&quot;,&quot;given&quot;:&quot;Kimberlie&quot;,&quot;parse-names&quot;:false,&quot;dropping-particle&quot;:&quot;&quot;,&quot;non-dropping-particle&quot;:&quot;&quot;},{&quot;family&quot;:&quot;Doyle&quot;,&quot;given&quot;:&quot;Michael&quot;,&quot;parse-names&quot;:false,&quot;dropping-particle&quot;:&quot;&quot;,&quot;non-dropping-particle&quot;:&quot;&quot;},{&quot;family&quot;:&quot;Folino&quot;,&quot;given&quot;:&quot;Jorge O.&quot;,&quot;parse-names&quot;:false,&quot;dropping-particle&quot;:&quot;&quot;,&quot;non-dropping-particle&quot;:&quot;&quot;},{&quot;family&quot;:&quot;Godoy-Cervera&quot;,&quot;given&quot;:&quot;Verónica&quot;,&quot;parse-names&quot;:false,&quot;dropping-particle&quot;:&quot;&quot;,&quot;non-dropping-particle&quot;:&quot;&quot;},{&quot;family&quot;:&quot;Grann&quot;,&quot;given&quot;:&quot;Martin&quot;,&quot;parse-names&quot;:false,&quot;dropping-particle&quot;:&quot;&quot;,&quot;non-dropping-particle&quot;:&quot;&quot;},{&quot;family&quot;:&quot;Ho&quot;,&quot;given&quot;:&quot;Robyn Mei Yee&quot;,&quot;parse-names&quot;:false,&quot;dropping-particle&quot;:&quot;&quot;,&quot;non-dropping-particle&quot;:&quot;&quot;},{&quot;family&quot;:&quot;Large&quot;,&quot;given&quot;:&quot;Matthew M.&quot;,&quot;parse-names&quot;:false,&quot;dropping-particle&quot;:&quot;&quot;,&quot;non-dropping-particle&quot;:&quot;&quot;},{&quot;family&quot;:&quot;Nielsen&quot;,&quot;given&quot;:&quot;Louise Hjort&quot;,&quot;parse-names&quot;:false,&quot;dropping-particle&quot;:&quot;&quot;,&quot;non-dropping-particle&quot;:&quot;&quot;},{&quot;family&quot;:&quot;Pham&quot;,&quot;given&quot;:&quot;Thierry H.&quot;,&quot;parse-names&quot;:false,&quot;dropping-particle&quot;:&quot;&quot;,&quot;non-dropping-particle&quot;:&quot;&quot;},{&quot;family&quot;:&quot;Rebocho&quot;,&quot;given&quot;:&quot;Maria Francisca&quot;,&quot;parse-names&quot;:false,&quot;dropping-particle&quot;:&quot;&quot;,&quot;non-dropping-particle&quot;:&quot;&quot;},{&quot;family&quot;:&quot;Reeves&quot;,&quot;given&quot;:&quot;Kim A.&quot;,&quot;parse-names&quot;:false,&quot;dropping-particle&quot;:&quot;&quot;,&quot;non-dropping-particle&quot;:&quot;&quot;},{&quot;family&quot;:&quot;Rettenberger&quot;,&quot;given&quot;:&quot;Martin&quot;,&quot;parse-names&quot;:false,&quot;dropping-particle&quot;:&quot;&quot;,&quot;non-dropping-particle&quot;:&quot;&quot;},{&quot;family&quot;:&quot;Ruiter&quot;,&quot;given&quot;:&quot;Corine&quot;,&quot;parse-names&quot;:false,&quot;dropping-particle&quot;:&quot;&quot;,&quot;non-dropping-particle&quot;:&quot;de&quot;},{&quot;family&quot;:&quot;Seewald&quot;,&quot;given&quot;:&quot;Katharina&quot;,&quot;parse-names&quot;:false,&quot;dropping-particle&quot;:&quot;&quot;,&quot;non-dropping-particle&quot;:&quot;&quot;},{&quot;family&quot;:&quot;Otto&quot;,&quot;given&quot;:&quot;Randy K.&quot;,&quot;parse-names&quot;:false,&quot;dropping-particle&quot;:&quot;&quot;,&quot;non-dropping-particle&quot;:&quot;&quot;}],&quot;container-title&quot;:&quot;International Journal of Forensic Mental Health&quot;,&quot;container-title-short&quot;:&quot;Int J Forensic Ment Health&quot;,&quot;accessed&quot;:{&quot;date-parts&quot;:[[2019,10,11]]},&quot;DOI&quot;:&quot;10.1080/14999013.2014.922141&quot;,&quot;ISSN&quot;:&quot;1499-9013&quot;,&quot;URL&quot;:&quot;http://www.tandfonline.com/doi/abs/10.1080/14999013.2014.922141&quot;,&quot;issued&quot;:{&quot;date-parts&quot;:[[2014,7,3]]},&quot;page&quot;:&quot;193-206&quot;,&quot;abstract&quot;:&quot;Mental health professionals are routinely called upon to assess the risk of violence presented by their patients. Prior surveys of risk assessment methods have been largely circumscribed to individ...&quot;,&quot;publisher&quot;:&quot;Routledge&quot;,&quot;issue&quot;:&quot;3&quot;,&quot;volume&quot;:&quot;13&quot;},&quot;isTemporary&quot;:false}]},{&quot;citationID&quot;:&quot;MENDELEY_CITATION_22643476-49fd-4ef6-b83b-6ba907e198f5&quot;,&quot;properties&quot;:{&quot;noteIndex&quot;:0},&quot;isEdited&quot;:false,&quot;manualOverride&quot;:{&quot;isManuallyOverridden&quot;:false,&quot;citeprocText&quot;:&quot;(35)&quot;,&quot;manualOverrideText&quot;:&quot;&quot;},&quot;citationTag&quot;:&quot;MENDELEY_CITATION_v3_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&quot;,&quot;citationItems&quot;:[{&quot;id&quot;:&quot;299412ee-34d6-34ef-bb54-e1c440e8d7f1&quot;,&quot;itemData&quot;:{&quot;type&quot;:&quot;article-journal&quot;,&quot;id&quot;:&quot;299412ee-34d6-34ef-bb54-e1c440e8d7f1&quot;,&quot;title&quot;:&quot;A five-level risk and needs system: Maximizing assessment results in corrections through the development of a common language&quot;,&quot;author&quot;:[{&quot;family&quot;:&quot;Hanson&quot;,&quot;given&quot;:&quot;R Karl&quot;,&quot;parse-names&quot;:false,&quot;dropping-particle&quot;:&quot;&quot;,&quot;non-dropping-particle&quot;:&quot;&quot;},{&quot;family&quot;:&quot;Bourgon&quot;,&quot;given&quot;:&quot;Guy&quot;,&quot;parse-names&quot;:false,&quot;dropping-particle&quot;:&quot;&quot;,&quot;non-dropping-particle&quot;:&quot;&quot;},{&quot;family&quot;:&quot;Safety&quot;,&quot;given&quot;:&quot;Public&quot;,&quot;parse-names&quot;:false,&quot;dropping-particle&quot;:&quot;&quot;,&quot;non-dropping-particle&quot;:&quot;&quot;},{&quot;family&quot;:&quot;Robert&quot;,&quot;given&quot;:&quot;Canada&quot;,&quot;parse-names&quot;:false,&quot;dropping-particle&quot;:&quot;&quot;,&quot;non-dropping-particle&quot;:&quot;&quot;},{&quot;family&quot;:&quot;Mcgrath&quot;,&quot;given&quot;:&quot;J&quot;,&quot;parse-names&quot;:false,&quot;dropping-particle&quot;:&quot;&quot;,&quot;non-dropping-particle&quot;:&quot;&quot;},{&quot;family&quot;:&quot;Kroner&quot;,&quot;given&quot;:&quot;Daryl&quot;,&quot;parse-names&quot;:false,&quot;dropping-particle&quot;:&quot;&quot;,&quot;non-dropping-particle&quot;:&quot;&quot;},{&quot;family&quot;:&quot;D'amora&quot;,&quot;given&quot;:&quot;David A&quot;,&quot;parse-names&quot;:false,&quot;dropping-particle&quot;:&quot;&quot;,&quot;non-dropping-particle&quot;:&quot;&quot;},{&quot;family&quot;:&quot;Thomas&quot;,&quot;given&quot;:&quot;Shenique S&quot;,&quot;parse-names&quot;:false,&quot;dropping-particle&quot;:&quot;&quot;,&quot;non-dropping-particle&quot;:&quot;&quot;}],&quot;accessed&quot;:{&quot;date-parts&quot;:[[2023,10,30]]},&quot;URL&quot;:&quot;https://saratso.org/pdf/A_Five_Level_Risk_and_Needs_System_Report.pdf&quot;,&quot;issued&quot;:{&quot;date-parts&quot;:[[2017]]},&quot;container-title-short&quot;:&quot;&quot;},&quot;isTemporary&quot;:false}]}]"/>
    <we:property name="MENDELEY_CITATIONS_STYLE" value="{&quot;id&quot;:&quot;https://www.zotero.org/styles/vancouver&quot;,&quot;title&quot;:&quot;Vancouver&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10B2F-DCBB-474C-BC93-D527DC074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6093</Words>
  <Characters>35949</Characters>
  <Application>Microsoft Office Word</Application>
  <DocSecurity>0</DocSecurity>
  <Lines>299</Lines>
  <Paragraphs>83</Paragraphs>
  <ScaleCrop>false</ScaleCrop>
  <HeadingPairs>
    <vt:vector size="2" baseType="variant">
      <vt:variant>
        <vt:lpstr>Název</vt:lpstr>
      </vt:variant>
      <vt:variant>
        <vt:i4>1</vt:i4>
      </vt:variant>
    </vt:vector>
  </HeadingPairs>
  <TitlesOfParts>
    <vt:vector size="1" baseType="lpstr">
      <vt:lpstr>1</vt:lpstr>
    </vt:vector>
  </TitlesOfParts>
  <Company>MZCR</Company>
  <LinksUpToDate>false</LinksUpToDate>
  <CharactersWithSpaces>41959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Ing. Zuzana Eklová</dc:creator>
  <cp:lastModifiedBy>Cetelová Martina, Ing.</cp:lastModifiedBy>
  <cp:revision>5</cp:revision>
  <cp:lastPrinted>2015-11-23T12:12:00Z</cp:lastPrinted>
  <dcterms:created xsi:type="dcterms:W3CDTF">2024-01-15T23:09:00Z</dcterms:created>
  <dcterms:modified xsi:type="dcterms:W3CDTF">2024-02-13T09:14:00Z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219e2511196839f3998a285ab78610700159b385ccc8ff00ca9848854c054687</vt:lpwstr>
  </property>
</Properties>
</file>